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13AE47" w14:textId="77777777" w:rsidR="002E34DC" w:rsidRPr="005A6703" w:rsidRDefault="002E34DC"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rPr>
      </w:pPr>
    </w:p>
    <w:p w14:paraId="3C13AE48" w14:textId="77777777" w:rsidR="00C0377A" w:rsidRPr="009F6662" w:rsidRDefault="00BF6976"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F6662">
        <w:rPr>
          <w:rFonts w:asciiTheme="minorHAnsi" w:hAnsiTheme="minorHAnsi" w:cstheme="minorHAnsi"/>
          <w:b/>
          <w:sz w:val="32"/>
          <w:szCs w:val="32"/>
        </w:rPr>
        <w:t>TRANSMISSION</w:t>
      </w:r>
      <w:r w:rsidR="00694B6F" w:rsidRPr="009F6662">
        <w:rPr>
          <w:rFonts w:asciiTheme="minorHAnsi" w:hAnsiTheme="minorHAnsi" w:cstheme="minorHAnsi"/>
          <w:b/>
          <w:sz w:val="32"/>
          <w:szCs w:val="32"/>
        </w:rPr>
        <w:t xml:space="preserve"> SERVICE </w:t>
      </w:r>
      <w:r w:rsidR="00C0377A" w:rsidRPr="009F6662">
        <w:rPr>
          <w:rFonts w:asciiTheme="minorHAnsi" w:hAnsiTheme="minorHAnsi" w:cstheme="minorHAnsi"/>
          <w:b/>
          <w:sz w:val="32"/>
          <w:szCs w:val="32"/>
        </w:rPr>
        <w:t>AGREEMENT</w:t>
      </w:r>
    </w:p>
    <w:p w14:paraId="3C13AE49" w14:textId="77777777" w:rsidR="00C0377A" w:rsidRPr="009F6662" w:rsidRDefault="001C6607"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F6662">
        <w:rPr>
          <w:rFonts w:asciiTheme="minorHAnsi" w:hAnsiTheme="minorHAnsi" w:cstheme="minorHAnsi"/>
          <w:b/>
          <w:sz w:val="32"/>
          <w:szCs w:val="32"/>
        </w:rPr>
        <w:t xml:space="preserve"> </w:t>
      </w:r>
    </w:p>
    <w:p w14:paraId="3C13AE4A" w14:textId="77777777" w:rsidR="00C0377A" w:rsidRPr="009F6662"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F6662">
        <w:rPr>
          <w:rFonts w:asciiTheme="minorHAnsi" w:hAnsiTheme="minorHAnsi" w:cstheme="minorHAnsi"/>
          <w:b/>
          <w:sz w:val="32"/>
          <w:szCs w:val="32"/>
        </w:rPr>
        <w:t>FOR</w:t>
      </w:r>
    </w:p>
    <w:p w14:paraId="3C13AE4B" w14:textId="77777777" w:rsidR="00C0377A" w:rsidRPr="009F6662"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3C13AE4C" w14:textId="77777777" w:rsidR="00C0377A" w:rsidRPr="009F6662" w:rsidRDefault="005B6678"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F6662">
        <w:rPr>
          <w:rFonts w:asciiTheme="minorHAnsi" w:hAnsiTheme="minorHAnsi" w:cstheme="minorHAnsi"/>
          <w:b/>
          <w:caps/>
          <w:sz w:val="32"/>
          <w:szCs w:val="32"/>
        </w:rPr>
        <w:t>DEVELOPMENT AND OPERATION</w:t>
      </w:r>
      <w:r w:rsidRPr="009F6662">
        <w:rPr>
          <w:rFonts w:asciiTheme="minorHAnsi" w:hAnsiTheme="minorHAnsi" w:cstheme="minorHAnsi"/>
          <w:b/>
          <w:sz w:val="32"/>
          <w:szCs w:val="32"/>
        </w:rPr>
        <w:t xml:space="preserve"> </w:t>
      </w:r>
      <w:r w:rsidR="00C0377A" w:rsidRPr="009F6662">
        <w:rPr>
          <w:rFonts w:asciiTheme="minorHAnsi" w:hAnsiTheme="minorHAnsi" w:cstheme="minorHAnsi"/>
          <w:b/>
          <w:sz w:val="32"/>
          <w:szCs w:val="32"/>
        </w:rPr>
        <w:t xml:space="preserve">OF </w:t>
      </w:r>
      <w:r w:rsidRPr="009F6662">
        <w:rPr>
          <w:rFonts w:asciiTheme="minorHAnsi" w:hAnsiTheme="minorHAnsi" w:cstheme="minorHAnsi"/>
          <w:b/>
          <w:sz w:val="32"/>
          <w:szCs w:val="32"/>
        </w:rPr>
        <w:t xml:space="preserve">INTER-STATE </w:t>
      </w:r>
      <w:r w:rsidR="00C0377A" w:rsidRPr="009F6662">
        <w:rPr>
          <w:rFonts w:asciiTheme="minorHAnsi" w:hAnsiTheme="minorHAnsi" w:cstheme="minorHAnsi"/>
          <w:b/>
          <w:sz w:val="32"/>
          <w:szCs w:val="32"/>
        </w:rPr>
        <w:t xml:space="preserve">TRANSMISSION </w:t>
      </w:r>
      <w:r w:rsidRPr="009F6662">
        <w:rPr>
          <w:rFonts w:asciiTheme="minorHAnsi" w:hAnsiTheme="minorHAnsi" w:cstheme="minorHAnsi"/>
          <w:b/>
          <w:sz w:val="32"/>
          <w:szCs w:val="32"/>
        </w:rPr>
        <w:t>SYSTEM</w:t>
      </w:r>
    </w:p>
    <w:p w14:paraId="3C13AE4D" w14:textId="77777777" w:rsidR="00C0377A" w:rsidRPr="009F6662"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3C13AE4E" w14:textId="77777777" w:rsidR="00C0377A" w:rsidRPr="009F6662"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F6662">
        <w:rPr>
          <w:rFonts w:asciiTheme="minorHAnsi" w:hAnsiTheme="minorHAnsi" w:cstheme="minorHAnsi"/>
          <w:b/>
          <w:sz w:val="32"/>
          <w:szCs w:val="32"/>
        </w:rPr>
        <w:t>FOR TRANSMISSION OF ELECTRICITY THROUGH TARIFF BASED COMPETITIVE BIDDING FOR</w:t>
      </w:r>
    </w:p>
    <w:p w14:paraId="3C13AE4F" w14:textId="77777777" w:rsidR="00C0377A" w:rsidRPr="009F6662" w:rsidRDefault="0018771B"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F6662">
        <w:rPr>
          <w:rFonts w:asciiTheme="minorHAnsi" w:hAnsiTheme="minorHAnsi" w:cstheme="minorHAnsi"/>
          <w:b/>
          <w:sz w:val="32"/>
          <w:szCs w:val="32"/>
        </w:rPr>
        <w:t>Network Expansion Scheme in Navinal (Mundra) area of Gujarat for drawal of power in the area</w:t>
      </w:r>
    </w:p>
    <w:p w14:paraId="3C13AE50" w14:textId="77777777" w:rsidR="00C0377A" w:rsidRPr="009F6662"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3C13AE51" w14:textId="77777777" w:rsidR="00C0377A" w:rsidRPr="009F6662"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F6662">
        <w:rPr>
          <w:rFonts w:asciiTheme="minorHAnsi" w:hAnsiTheme="minorHAnsi" w:cstheme="minorHAnsi"/>
          <w:b/>
          <w:sz w:val="32"/>
          <w:szCs w:val="32"/>
        </w:rPr>
        <w:t>BETWEEN</w:t>
      </w:r>
      <w:r w:rsidR="005B6678" w:rsidRPr="009F6662">
        <w:rPr>
          <w:rFonts w:asciiTheme="minorHAnsi" w:hAnsiTheme="minorHAnsi" w:cstheme="minorHAnsi"/>
          <w:b/>
          <w:sz w:val="32"/>
          <w:szCs w:val="32"/>
        </w:rPr>
        <w:t xml:space="preserve"> THE</w:t>
      </w:r>
    </w:p>
    <w:p w14:paraId="3C13AE52" w14:textId="77777777" w:rsidR="002E34DC" w:rsidRPr="009F6662" w:rsidRDefault="002E34DC"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3C13AE53" w14:textId="77777777" w:rsidR="00C0377A" w:rsidRPr="009F6662" w:rsidRDefault="002E34DC"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F6662">
        <w:rPr>
          <w:rFonts w:asciiTheme="minorHAnsi" w:hAnsiTheme="minorHAnsi" w:cstheme="minorHAnsi"/>
          <w:b/>
          <w:sz w:val="32"/>
          <w:szCs w:val="32"/>
        </w:rPr>
        <w:t>CENTRAL TRANSMISSION UTILITY OF INDIA LIMITED</w:t>
      </w:r>
    </w:p>
    <w:p w14:paraId="3C13AE54" w14:textId="77777777" w:rsidR="00C0377A" w:rsidRPr="009F6662" w:rsidRDefault="00523F79"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F6662">
        <w:rPr>
          <w:rFonts w:asciiTheme="minorHAnsi" w:hAnsiTheme="minorHAnsi" w:cstheme="minorHAnsi"/>
          <w:b/>
          <w:sz w:val="32"/>
          <w:szCs w:val="32"/>
        </w:rPr>
        <w:t>(</w:t>
      </w:r>
      <w:r w:rsidR="002A4A78" w:rsidRPr="009F6662">
        <w:rPr>
          <w:rFonts w:asciiTheme="minorHAnsi" w:hAnsiTheme="minorHAnsi" w:cstheme="minorHAnsi"/>
          <w:b/>
          <w:sz w:val="32"/>
          <w:szCs w:val="32"/>
        </w:rPr>
        <w:t>NODAL AGENCY</w:t>
      </w:r>
      <w:r w:rsidRPr="009F6662">
        <w:rPr>
          <w:rFonts w:asciiTheme="minorHAnsi" w:hAnsiTheme="minorHAnsi" w:cstheme="minorHAnsi"/>
          <w:sz w:val="32"/>
          <w:szCs w:val="32"/>
        </w:rPr>
        <w:t>)</w:t>
      </w:r>
    </w:p>
    <w:p w14:paraId="3C13AE55" w14:textId="77777777" w:rsidR="00C0377A" w:rsidRPr="009F6662"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3C13AE56" w14:textId="77777777" w:rsidR="00C0377A" w:rsidRPr="009F6662"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F6662">
        <w:rPr>
          <w:rFonts w:asciiTheme="minorHAnsi" w:hAnsiTheme="minorHAnsi" w:cstheme="minorHAnsi"/>
          <w:b/>
          <w:sz w:val="32"/>
          <w:szCs w:val="32"/>
        </w:rPr>
        <w:t>AND</w:t>
      </w:r>
    </w:p>
    <w:p w14:paraId="3C13AE57" w14:textId="77777777" w:rsidR="00C0377A" w:rsidRPr="009F6662"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3C13AE58" w14:textId="77777777" w:rsidR="00C0377A" w:rsidRPr="009F6662" w:rsidRDefault="0018771B"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r w:rsidRPr="009F6662">
        <w:rPr>
          <w:rFonts w:asciiTheme="minorHAnsi" w:hAnsiTheme="minorHAnsi" w:cstheme="minorHAnsi"/>
          <w:b/>
          <w:sz w:val="32"/>
          <w:szCs w:val="32"/>
        </w:rPr>
        <w:t>NAVINAL TRANSMISSION LIMITED</w:t>
      </w:r>
    </w:p>
    <w:p w14:paraId="3C13AE59" w14:textId="77777777" w:rsidR="00C0377A" w:rsidRPr="009F6662"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sz w:val="32"/>
          <w:szCs w:val="32"/>
        </w:rPr>
      </w:pPr>
    </w:p>
    <w:p w14:paraId="3C13AE5A" w14:textId="77777777" w:rsidR="00C0377A" w:rsidRPr="009F6662"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b/>
        </w:rPr>
      </w:pPr>
    </w:p>
    <w:p w14:paraId="3C13AE5B" w14:textId="77777777" w:rsidR="00C0377A" w:rsidRPr="009F6662" w:rsidRDefault="00C0377A"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center"/>
        <w:rPr>
          <w:rFonts w:asciiTheme="minorHAnsi" w:hAnsiTheme="minorHAnsi" w:cstheme="minorHAnsi"/>
        </w:rPr>
      </w:pPr>
    </w:p>
    <w:p w14:paraId="3C13AE5C" w14:textId="003BB97F" w:rsidR="00C0377A" w:rsidRPr="009F6662" w:rsidRDefault="00456E74" w:rsidP="002B4B56">
      <w:pPr>
        <w:pBdr>
          <w:top w:val="single" w:sz="18" w:space="1" w:color="auto"/>
          <w:left w:val="single" w:sz="18" w:space="4" w:color="auto"/>
          <w:bottom w:val="single" w:sz="18" w:space="1" w:color="auto"/>
          <w:right w:val="single" w:sz="18" w:space="2" w:color="auto"/>
        </w:pBdr>
        <w:tabs>
          <w:tab w:val="left" w:pos="9072"/>
        </w:tabs>
        <w:spacing w:before="60" w:after="120"/>
        <w:ind w:left="426" w:right="327"/>
        <w:jc w:val="right"/>
        <w:rPr>
          <w:rFonts w:asciiTheme="minorHAnsi" w:hAnsiTheme="minorHAnsi" w:cstheme="minorHAnsi"/>
          <w:b/>
        </w:rPr>
      </w:pPr>
      <w:r>
        <w:rPr>
          <w:rFonts w:asciiTheme="minorHAnsi" w:hAnsiTheme="minorHAnsi" w:cstheme="minorHAnsi"/>
          <w:b/>
        </w:rPr>
        <w:t>October………..</w:t>
      </w:r>
      <w:r w:rsidR="002E34DC" w:rsidRPr="009F6662">
        <w:rPr>
          <w:rFonts w:asciiTheme="minorHAnsi" w:hAnsiTheme="minorHAnsi" w:cstheme="minorHAnsi"/>
          <w:b/>
        </w:rPr>
        <w:t xml:space="preserve">, </w:t>
      </w:r>
      <w:r w:rsidR="005F4D32" w:rsidRPr="009F6662">
        <w:rPr>
          <w:rFonts w:asciiTheme="minorHAnsi" w:hAnsiTheme="minorHAnsi" w:cstheme="minorHAnsi"/>
          <w:b/>
        </w:rPr>
        <w:t>202</w:t>
      </w:r>
      <w:r w:rsidR="002E34DC" w:rsidRPr="009F6662">
        <w:rPr>
          <w:rFonts w:asciiTheme="minorHAnsi" w:hAnsiTheme="minorHAnsi" w:cstheme="minorHAnsi"/>
          <w:b/>
        </w:rPr>
        <w:t>4</w:t>
      </w:r>
    </w:p>
    <w:p w14:paraId="3C13AE5D" w14:textId="77777777" w:rsidR="00C0377A" w:rsidRPr="009F6662" w:rsidRDefault="00C0377A" w:rsidP="002B4B56">
      <w:pPr>
        <w:pBdr>
          <w:top w:val="single" w:sz="18" w:space="1" w:color="auto"/>
          <w:left w:val="single" w:sz="18" w:space="4" w:color="auto"/>
          <w:bottom w:val="single" w:sz="18" w:space="1" w:color="auto"/>
          <w:right w:val="single" w:sz="18" w:space="4" w:color="auto"/>
        </w:pBdr>
        <w:tabs>
          <w:tab w:val="left" w:pos="9072"/>
        </w:tabs>
        <w:spacing w:before="60" w:after="120"/>
        <w:ind w:left="426" w:right="327"/>
        <w:jc w:val="both"/>
        <w:rPr>
          <w:rFonts w:asciiTheme="minorHAnsi" w:hAnsiTheme="minorHAnsi" w:cstheme="minorHAnsi"/>
        </w:rPr>
        <w:sectPr w:rsidR="00C0377A" w:rsidRPr="009F6662" w:rsidSect="00090072">
          <w:headerReference w:type="default" r:id="rId8"/>
          <w:footerReference w:type="default" r:id="rId9"/>
          <w:headerReference w:type="first" r:id="rId10"/>
          <w:footerReference w:type="first" r:id="rId11"/>
          <w:pgSz w:w="11907" w:h="16839" w:code="9"/>
          <w:pgMar w:top="1135" w:right="992" w:bottom="1134" w:left="1843" w:header="720" w:footer="720" w:gutter="0"/>
          <w:cols w:space="720"/>
          <w:docGrid w:linePitch="360"/>
        </w:sectPr>
      </w:pPr>
    </w:p>
    <w:p w14:paraId="3C13AE5E" w14:textId="77777777" w:rsidR="00C0377A" w:rsidRPr="009F6662" w:rsidRDefault="00C0377A" w:rsidP="002B4B56">
      <w:pPr>
        <w:tabs>
          <w:tab w:val="left" w:pos="9072"/>
        </w:tabs>
        <w:spacing w:before="60" w:after="120"/>
        <w:ind w:left="426" w:right="327"/>
        <w:jc w:val="both"/>
        <w:rPr>
          <w:rFonts w:asciiTheme="minorHAnsi" w:hAnsiTheme="minorHAnsi" w:cstheme="minorHAnsi"/>
          <w:b/>
        </w:rPr>
      </w:pPr>
      <w:r w:rsidRPr="009F6662">
        <w:rPr>
          <w:rFonts w:asciiTheme="minorHAnsi" w:hAnsiTheme="minorHAnsi" w:cstheme="minorHAnsi"/>
          <w:b/>
        </w:rPr>
        <w:lastRenderedPageBreak/>
        <w:t>CONTENTS</w:t>
      </w:r>
    </w:p>
    <w:p w14:paraId="3C13AE5F" w14:textId="0D536631" w:rsidR="00CC5E9E" w:rsidRPr="009F6662" w:rsidRDefault="00C0377A">
      <w:pPr>
        <w:pStyle w:val="TOC1"/>
        <w:rPr>
          <w:rFonts w:asciiTheme="minorHAnsi" w:eastAsiaTheme="minorEastAsia" w:hAnsiTheme="minorHAnsi" w:cstheme="minorHAnsi"/>
          <w:noProof/>
          <w:sz w:val="22"/>
          <w:szCs w:val="22"/>
          <w:lang w:val="en-IN" w:eastAsia="en-IN"/>
        </w:rPr>
      </w:pPr>
      <w:r w:rsidRPr="009F6662">
        <w:rPr>
          <w:rFonts w:asciiTheme="minorHAnsi" w:hAnsiTheme="minorHAnsi" w:cstheme="minorHAnsi"/>
          <w:smallCaps/>
        </w:rPr>
        <w:fldChar w:fldCharType="begin"/>
      </w:r>
      <w:r w:rsidRPr="009F6662">
        <w:rPr>
          <w:rFonts w:asciiTheme="minorHAnsi" w:hAnsiTheme="minorHAnsi" w:cstheme="minorHAnsi"/>
          <w:smallCaps/>
        </w:rPr>
        <w:instrText xml:space="preserve"> TOC \o "1-1" \h \z \u </w:instrText>
      </w:r>
      <w:r w:rsidRPr="009F6662">
        <w:rPr>
          <w:rFonts w:asciiTheme="minorHAnsi" w:hAnsiTheme="minorHAnsi" w:cstheme="minorHAnsi"/>
          <w:smallCaps/>
        </w:rPr>
        <w:fldChar w:fldCharType="separate"/>
      </w:r>
      <w:hyperlink w:anchor="_Toc165463902" w:history="1">
        <w:r w:rsidR="00CC5E9E" w:rsidRPr="009F6662">
          <w:rPr>
            <w:rStyle w:val="Hyperlink"/>
            <w:rFonts w:asciiTheme="minorHAnsi" w:hAnsiTheme="minorHAnsi" w:cstheme="minorHAnsi"/>
            <w:noProof/>
          </w:rPr>
          <w:t>Definitions and Interpretations</w:t>
        </w:r>
        <w:r w:rsidR="00CC5E9E" w:rsidRPr="009F6662">
          <w:rPr>
            <w:rFonts w:asciiTheme="minorHAnsi" w:hAnsiTheme="minorHAnsi" w:cstheme="minorHAnsi"/>
            <w:noProof/>
            <w:webHidden/>
          </w:rPr>
          <w:tab/>
        </w:r>
        <w:r w:rsidR="00CC5E9E" w:rsidRPr="009F6662">
          <w:rPr>
            <w:rFonts w:asciiTheme="minorHAnsi" w:hAnsiTheme="minorHAnsi" w:cstheme="minorHAnsi"/>
            <w:noProof/>
            <w:webHidden/>
          </w:rPr>
          <w:fldChar w:fldCharType="begin"/>
        </w:r>
        <w:r w:rsidR="00CC5E9E" w:rsidRPr="009F6662">
          <w:rPr>
            <w:rFonts w:asciiTheme="minorHAnsi" w:hAnsiTheme="minorHAnsi" w:cstheme="minorHAnsi"/>
            <w:noProof/>
            <w:webHidden/>
          </w:rPr>
          <w:instrText xml:space="preserve"> PAGEREF _Toc165463902 \h </w:instrText>
        </w:r>
        <w:r w:rsidR="00CC5E9E" w:rsidRPr="009F6662">
          <w:rPr>
            <w:rFonts w:asciiTheme="minorHAnsi" w:hAnsiTheme="minorHAnsi" w:cstheme="minorHAnsi"/>
            <w:noProof/>
            <w:webHidden/>
          </w:rPr>
        </w:r>
        <w:r w:rsidR="00CC5E9E" w:rsidRPr="009F6662">
          <w:rPr>
            <w:rFonts w:asciiTheme="minorHAnsi" w:hAnsiTheme="minorHAnsi" w:cstheme="minorHAnsi"/>
            <w:noProof/>
            <w:webHidden/>
          </w:rPr>
          <w:fldChar w:fldCharType="separate"/>
        </w:r>
        <w:r w:rsidR="009429D3">
          <w:rPr>
            <w:rFonts w:asciiTheme="minorHAnsi" w:hAnsiTheme="minorHAnsi" w:cstheme="minorHAnsi"/>
            <w:noProof/>
            <w:webHidden/>
          </w:rPr>
          <w:t>5</w:t>
        </w:r>
        <w:r w:rsidR="00CC5E9E" w:rsidRPr="009F6662">
          <w:rPr>
            <w:rFonts w:asciiTheme="minorHAnsi" w:hAnsiTheme="minorHAnsi" w:cstheme="minorHAnsi"/>
            <w:noProof/>
            <w:webHidden/>
          </w:rPr>
          <w:fldChar w:fldCharType="end"/>
        </w:r>
      </w:hyperlink>
    </w:p>
    <w:p w14:paraId="3C13AE60" w14:textId="2ADB99D6"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03" w:history="1">
        <w:r w:rsidRPr="009F6662">
          <w:rPr>
            <w:rStyle w:val="Hyperlink"/>
            <w:rFonts w:asciiTheme="minorHAnsi" w:hAnsiTheme="minorHAnsi" w:cstheme="minorHAnsi"/>
            <w:noProof/>
          </w:rPr>
          <w:t>Effectiveness and Term of Agreement</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_Toc165463903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17</w:t>
        </w:r>
        <w:r w:rsidRPr="009F6662">
          <w:rPr>
            <w:rFonts w:asciiTheme="minorHAnsi" w:hAnsiTheme="minorHAnsi" w:cstheme="minorHAnsi"/>
            <w:noProof/>
            <w:webHidden/>
          </w:rPr>
          <w:fldChar w:fldCharType="end"/>
        </w:r>
      </w:hyperlink>
    </w:p>
    <w:p w14:paraId="3C13AE61" w14:textId="10F919D9"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04" w:history="1">
        <w:r w:rsidRPr="009F6662">
          <w:rPr>
            <w:rStyle w:val="Hyperlink"/>
            <w:rFonts w:asciiTheme="minorHAnsi" w:hAnsiTheme="minorHAnsi" w:cstheme="minorHAnsi"/>
            <w:noProof/>
          </w:rPr>
          <w:t>Conditions Subsequent</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_Toc165463904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19</w:t>
        </w:r>
        <w:r w:rsidRPr="009F6662">
          <w:rPr>
            <w:rFonts w:asciiTheme="minorHAnsi" w:hAnsiTheme="minorHAnsi" w:cstheme="minorHAnsi"/>
            <w:noProof/>
            <w:webHidden/>
          </w:rPr>
          <w:fldChar w:fldCharType="end"/>
        </w:r>
      </w:hyperlink>
    </w:p>
    <w:p w14:paraId="3C13AE62" w14:textId="168B9716"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05" w:history="1">
        <w:r w:rsidRPr="009F6662">
          <w:rPr>
            <w:rStyle w:val="Hyperlink"/>
            <w:rFonts w:asciiTheme="minorHAnsi" w:hAnsiTheme="minorHAnsi" w:cstheme="minorHAnsi"/>
            <w:noProof/>
          </w:rPr>
          <w:t>Development of the Project</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_Toc165463905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23</w:t>
        </w:r>
        <w:r w:rsidRPr="009F6662">
          <w:rPr>
            <w:rFonts w:asciiTheme="minorHAnsi" w:hAnsiTheme="minorHAnsi" w:cstheme="minorHAnsi"/>
            <w:noProof/>
            <w:webHidden/>
          </w:rPr>
          <w:fldChar w:fldCharType="end"/>
        </w:r>
      </w:hyperlink>
    </w:p>
    <w:p w14:paraId="3C13AE63" w14:textId="3A10E873"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06" w:history="1">
        <w:r w:rsidRPr="009F6662">
          <w:rPr>
            <w:rStyle w:val="Hyperlink"/>
            <w:rFonts w:asciiTheme="minorHAnsi" w:hAnsiTheme="minorHAnsi" w:cstheme="minorHAnsi"/>
            <w:noProof/>
          </w:rPr>
          <w:t>Construction of the Project</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_Toc165463906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26</w:t>
        </w:r>
        <w:r w:rsidRPr="009F6662">
          <w:rPr>
            <w:rFonts w:asciiTheme="minorHAnsi" w:hAnsiTheme="minorHAnsi" w:cstheme="minorHAnsi"/>
            <w:noProof/>
            <w:webHidden/>
          </w:rPr>
          <w:fldChar w:fldCharType="end"/>
        </w:r>
      </w:hyperlink>
    </w:p>
    <w:p w14:paraId="3C13AE64" w14:textId="1488018D"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07" w:history="1">
        <w:r w:rsidRPr="009F6662">
          <w:rPr>
            <w:rStyle w:val="Hyperlink"/>
            <w:rFonts w:asciiTheme="minorHAnsi" w:hAnsiTheme="minorHAnsi" w:cstheme="minorHAnsi"/>
            <w:noProof/>
          </w:rPr>
          <w:t>Connection and commissioning of the Project</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_Toc165463907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30</w:t>
        </w:r>
        <w:r w:rsidRPr="009F6662">
          <w:rPr>
            <w:rFonts w:asciiTheme="minorHAnsi" w:hAnsiTheme="minorHAnsi" w:cstheme="minorHAnsi"/>
            <w:noProof/>
            <w:webHidden/>
          </w:rPr>
          <w:fldChar w:fldCharType="end"/>
        </w:r>
      </w:hyperlink>
    </w:p>
    <w:p w14:paraId="3C13AE65" w14:textId="434CC7BE"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08" w:history="1">
        <w:r w:rsidRPr="009F6662">
          <w:rPr>
            <w:rStyle w:val="Hyperlink"/>
            <w:rFonts w:asciiTheme="minorHAnsi" w:hAnsiTheme="minorHAnsi" w:cstheme="minorHAnsi"/>
            <w:noProof/>
          </w:rPr>
          <w:t>Operation and Maintenance of the Project</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_Toc165463908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34</w:t>
        </w:r>
        <w:r w:rsidRPr="009F6662">
          <w:rPr>
            <w:rFonts w:asciiTheme="minorHAnsi" w:hAnsiTheme="minorHAnsi" w:cstheme="minorHAnsi"/>
            <w:noProof/>
            <w:webHidden/>
          </w:rPr>
          <w:fldChar w:fldCharType="end"/>
        </w:r>
      </w:hyperlink>
    </w:p>
    <w:p w14:paraId="3C13AE66" w14:textId="18EF2BB6"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09" w:history="1">
        <w:r w:rsidRPr="009F6662">
          <w:rPr>
            <w:rStyle w:val="Hyperlink"/>
            <w:rFonts w:asciiTheme="minorHAnsi" w:hAnsiTheme="minorHAnsi" w:cstheme="minorHAnsi"/>
            <w:noProof/>
          </w:rPr>
          <w:t>Availability of the project</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_Toc165463909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35</w:t>
        </w:r>
        <w:r w:rsidRPr="009F6662">
          <w:rPr>
            <w:rFonts w:asciiTheme="minorHAnsi" w:hAnsiTheme="minorHAnsi" w:cstheme="minorHAnsi"/>
            <w:noProof/>
            <w:webHidden/>
          </w:rPr>
          <w:fldChar w:fldCharType="end"/>
        </w:r>
      </w:hyperlink>
    </w:p>
    <w:p w14:paraId="3C13AE67" w14:textId="26686B63"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10" w:history="1">
        <w:r w:rsidRPr="009F6662">
          <w:rPr>
            <w:rStyle w:val="Hyperlink"/>
            <w:rFonts w:asciiTheme="minorHAnsi" w:hAnsiTheme="minorHAnsi" w:cstheme="minorHAnsi"/>
            <w:noProof/>
          </w:rPr>
          <w:t>Insurances</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_Toc165463910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36</w:t>
        </w:r>
        <w:r w:rsidRPr="009F6662">
          <w:rPr>
            <w:rFonts w:asciiTheme="minorHAnsi" w:hAnsiTheme="minorHAnsi" w:cstheme="minorHAnsi"/>
            <w:noProof/>
            <w:webHidden/>
          </w:rPr>
          <w:fldChar w:fldCharType="end"/>
        </w:r>
      </w:hyperlink>
    </w:p>
    <w:p w14:paraId="3C13AE68" w14:textId="233DD160"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11" w:history="1">
        <w:r w:rsidRPr="009F6662">
          <w:rPr>
            <w:rStyle w:val="Hyperlink"/>
            <w:rFonts w:asciiTheme="minorHAnsi" w:hAnsiTheme="minorHAnsi" w:cstheme="minorHAnsi"/>
            <w:noProof/>
          </w:rPr>
          <w:t>Billing And Payment of Transmission Charges</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_Toc165463911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38</w:t>
        </w:r>
        <w:r w:rsidRPr="009F6662">
          <w:rPr>
            <w:rFonts w:asciiTheme="minorHAnsi" w:hAnsiTheme="minorHAnsi" w:cstheme="minorHAnsi"/>
            <w:noProof/>
            <w:webHidden/>
          </w:rPr>
          <w:fldChar w:fldCharType="end"/>
        </w:r>
      </w:hyperlink>
    </w:p>
    <w:p w14:paraId="3C13AE69" w14:textId="371CA498"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12" w:history="1">
        <w:r w:rsidRPr="009F6662">
          <w:rPr>
            <w:rStyle w:val="Hyperlink"/>
            <w:rFonts w:asciiTheme="minorHAnsi" w:hAnsiTheme="minorHAnsi" w:cstheme="minorHAnsi"/>
            <w:noProof/>
          </w:rPr>
          <w:t>Force Majeure</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_Toc165463912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39</w:t>
        </w:r>
        <w:r w:rsidRPr="009F6662">
          <w:rPr>
            <w:rFonts w:asciiTheme="minorHAnsi" w:hAnsiTheme="minorHAnsi" w:cstheme="minorHAnsi"/>
            <w:noProof/>
            <w:webHidden/>
          </w:rPr>
          <w:fldChar w:fldCharType="end"/>
        </w:r>
      </w:hyperlink>
    </w:p>
    <w:p w14:paraId="3C13AE6A" w14:textId="03B17D94"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13" w:history="1">
        <w:r w:rsidRPr="009F6662">
          <w:rPr>
            <w:rStyle w:val="Hyperlink"/>
            <w:rFonts w:asciiTheme="minorHAnsi" w:hAnsiTheme="minorHAnsi" w:cstheme="minorHAnsi"/>
            <w:noProof/>
          </w:rPr>
          <w:t>Change in Law</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_Toc165463913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43</w:t>
        </w:r>
        <w:r w:rsidRPr="009F6662">
          <w:rPr>
            <w:rFonts w:asciiTheme="minorHAnsi" w:hAnsiTheme="minorHAnsi" w:cstheme="minorHAnsi"/>
            <w:noProof/>
            <w:webHidden/>
          </w:rPr>
          <w:fldChar w:fldCharType="end"/>
        </w:r>
      </w:hyperlink>
    </w:p>
    <w:p w14:paraId="3C13AE6B" w14:textId="5744B8C3"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14" w:history="1">
        <w:r w:rsidRPr="009F6662">
          <w:rPr>
            <w:rStyle w:val="Hyperlink"/>
            <w:rFonts w:asciiTheme="minorHAnsi" w:hAnsiTheme="minorHAnsi" w:cstheme="minorHAnsi"/>
            <w:noProof/>
          </w:rPr>
          <w:t>Events of Default and Termination</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_Toc165463914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45</w:t>
        </w:r>
        <w:r w:rsidRPr="009F6662">
          <w:rPr>
            <w:rFonts w:asciiTheme="minorHAnsi" w:hAnsiTheme="minorHAnsi" w:cstheme="minorHAnsi"/>
            <w:noProof/>
            <w:webHidden/>
          </w:rPr>
          <w:fldChar w:fldCharType="end"/>
        </w:r>
      </w:hyperlink>
    </w:p>
    <w:p w14:paraId="3C13AE6C" w14:textId="43A54754"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15" w:history="1">
        <w:r w:rsidRPr="009F6662">
          <w:rPr>
            <w:rStyle w:val="Hyperlink"/>
            <w:rFonts w:asciiTheme="minorHAnsi" w:hAnsiTheme="minorHAnsi" w:cstheme="minorHAnsi"/>
            <w:noProof/>
          </w:rPr>
          <w:t>Liability and Indemnification</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_Toc165463915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49</w:t>
        </w:r>
        <w:r w:rsidRPr="009F6662">
          <w:rPr>
            <w:rFonts w:asciiTheme="minorHAnsi" w:hAnsiTheme="minorHAnsi" w:cstheme="minorHAnsi"/>
            <w:noProof/>
            <w:webHidden/>
          </w:rPr>
          <w:fldChar w:fldCharType="end"/>
        </w:r>
      </w:hyperlink>
    </w:p>
    <w:p w14:paraId="3C13AE6D" w14:textId="53E0497A"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16" w:history="1">
        <w:r w:rsidRPr="009F6662">
          <w:rPr>
            <w:rStyle w:val="Hyperlink"/>
            <w:rFonts w:asciiTheme="minorHAnsi" w:hAnsiTheme="minorHAnsi" w:cstheme="minorHAnsi"/>
            <w:noProof/>
          </w:rPr>
          <w:t>Assignments and Charges</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_Toc165463916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54</w:t>
        </w:r>
        <w:r w:rsidRPr="009F6662">
          <w:rPr>
            <w:rFonts w:asciiTheme="minorHAnsi" w:hAnsiTheme="minorHAnsi" w:cstheme="minorHAnsi"/>
            <w:noProof/>
            <w:webHidden/>
          </w:rPr>
          <w:fldChar w:fldCharType="end"/>
        </w:r>
      </w:hyperlink>
    </w:p>
    <w:p w14:paraId="3C13AE6E" w14:textId="7C69C1B1"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17" w:history="1">
        <w:r w:rsidRPr="009F6662">
          <w:rPr>
            <w:rStyle w:val="Hyperlink"/>
            <w:rFonts w:asciiTheme="minorHAnsi" w:hAnsiTheme="minorHAnsi" w:cstheme="minorHAnsi"/>
            <w:noProof/>
          </w:rPr>
          <w:t>Governing Law and Dispute Resolution</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_Toc165463917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56</w:t>
        </w:r>
        <w:r w:rsidRPr="009F6662">
          <w:rPr>
            <w:rFonts w:asciiTheme="minorHAnsi" w:hAnsiTheme="minorHAnsi" w:cstheme="minorHAnsi"/>
            <w:noProof/>
            <w:webHidden/>
          </w:rPr>
          <w:fldChar w:fldCharType="end"/>
        </w:r>
      </w:hyperlink>
    </w:p>
    <w:p w14:paraId="3C13AE6F" w14:textId="18723733"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18" w:history="1">
        <w:r w:rsidRPr="009F6662">
          <w:rPr>
            <w:rStyle w:val="Hyperlink"/>
            <w:rFonts w:asciiTheme="minorHAnsi" w:hAnsiTheme="minorHAnsi" w:cstheme="minorHAnsi"/>
            <w:noProof/>
          </w:rPr>
          <w:t>Representation and Warranties</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_Toc165463918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57</w:t>
        </w:r>
        <w:r w:rsidRPr="009F6662">
          <w:rPr>
            <w:rFonts w:asciiTheme="minorHAnsi" w:hAnsiTheme="minorHAnsi" w:cstheme="minorHAnsi"/>
            <w:noProof/>
            <w:webHidden/>
          </w:rPr>
          <w:fldChar w:fldCharType="end"/>
        </w:r>
      </w:hyperlink>
    </w:p>
    <w:p w14:paraId="3C13AE70" w14:textId="07F39D6D"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19" w:history="1">
        <w:r w:rsidRPr="009F6662">
          <w:rPr>
            <w:rStyle w:val="Hyperlink"/>
            <w:rFonts w:asciiTheme="minorHAnsi" w:hAnsiTheme="minorHAnsi" w:cstheme="minorHAnsi"/>
            <w:noProof/>
          </w:rPr>
          <w:t>Independent Engineer</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_Toc165463919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59</w:t>
        </w:r>
        <w:r w:rsidRPr="009F6662">
          <w:rPr>
            <w:rFonts w:asciiTheme="minorHAnsi" w:hAnsiTheme="minorHAnsi" w:cstheme="minorHAnsi"/>
            <w:noProof/>
            <w:webHidden/>
          </w:rPr>
          <w:fldChar w:fldCharType="end"/>
        </w:r>
      </w:hyperlink>
    </w:p>
    <w:p w14:paraId="3C13AE71" w14:textId="015D665A" w:rsidR="00CC5E9E" w:rsidRPr="009F6662" w:rsidRDefault="00CC5E9E">
      <w:pPr>
        <w:pStyle w:val="TOC1"/>
        <w:rPr>
          <w:rFonts w:asciiTheme="minorHAnsi" w:eastAsiaTheme="minorEastAsia" w:hAnsiTheme="minorHAnsi" w:cstheme="minorHAnsi"/>
          <w:noProof/>
          <w:sz w:val="22"/>
          <w:szCs w:val="22"/>
          <w:lang w:val="en-IN" w:eastAsia="en-IN"/>
        </w:rPr>
      </w:pPr>
      <w:hyperlink w:anchor="_Toc165463920" w:history="1">
        <w:r w:rsidRPr="009F6662">
          <w:rPr>
            <w:rStyle w:val="Hyperlink"/>
            <w:rFonts w:asciiTheme="minorHAnsi" w:hAnsiTheme="minorHAnsi" w:cstheme="minorHAnsi"/>
            <w:noProof/>
          </w:rPr>
          <w:t>Miscellaneous Provisions</w:t>
        </w:r>
        <w:r w:rsidRPr="009F6662">
          <w:rPr>
            <w:rFonts w:asciiTheme="minorHAnsi" w:hAnsiTheme="minorHAnsi" w:cstheme="minorHAnsi"/>
            <w:noProof/>
            <w:webHidden/>
          </w:rPr>
          <w:tab/>
        </w:r>
        <w:r w:rsidRPr="009F6662">
          <w:rPr>
            <w:rFonts w:asciiTheme="minorHAnsi" w:hAnsiTheme="minorHAnsi" w:cstheme="minorHAnsi"/>
            <w:noProof/>
            <w:webHidden/>
          </w:rPr>
          <w:fldChar w:fldCharType="begin"/>
        </w:r>
        <w:r w:rsidRPr="009F6662">
          <w:rPr>
            <w:rFonts w:asciiTheme="minorHAnsi" w:hAnsiTheme="minorHAnsi" w:cstheme="minorHAnsi"/>
            <w:noProof/>
            <w:webHidden/>
          </w:rPr>
          <w:instrText xml:space="preserve"> PAGEREF _Toc165463920 \h </w:instrText>
        </w:r>
        <w:r w:rsidRPr="009F6662">
          <w:rPr>
            <w:rFonts w:asciiTheme="minorHAnsi" w:hAnsiTheme="minorHAnsi" w:cstheme="minorHAnsi"/>
            <w:noProof/>
            <w:webHidden/>
          </w:rPr>
        </w:r>
        <w:r w:rsidRPr="009F6662">
          <w:rPr>
            <w:rFonts w:asciiTheme="minorHAnsi" w:hAnsiTheme="minorHAnsi" w:cstheme="minorHAnsi"/>
            <w:noProof/>
            <w:webHidden/>
          </w:rPr>
          <w:fldChar w:fldCharType="separate"/>
        </w:r>
        <w:r w:rsidR="009429D3">
          <w:rPr>
            <w:rFonts w:asciiTheme="minorHAnsi" w:hAnsiTheme="minorHAnsi" w:cstheme="minorHAnsi"/>
            <w:noProof/>
            <w:webHidden/>
          </w:rPr>
          <w:t>61</w:t>
        </w:r>
        <w:r w:rsidRPr="009F6662">
          <w:rPr>
            <w:rFonts w:asciiTheme="minorHAnsi" w:hAnsiTheme="minorHAnsi" w:cstheme="minorHAnsi"/>
            <w:noProof/>
            <w:webHidden/>
          </w:rPr>
          <w:fldChar w:fldCharType="end"/>
        </w:r>
      </w:hyperlink>
    </w:p>
    <w:p w14:paraId="3C13AE72" w14:textId="77777777" w:rsidR="00C0377A" w:rsidRPr="009F6662" w:rsidRDefault="00C0377A" w:rsidP="002B4B56">
      <w:pPr>
        <w:tabs>
          <w:tab w:val="left" w:pos="9072"/>
        </w:tabs>
        <w:spacing w:before="60" w:after="120" w:line="276" w:lineRule="auto"/>
        <w:ind w:left="426" w:right="327"/>
        <w:jc w:val="both"/>
        <w:rPr>
          <w:rFonts w:asciiTheme="minorHAnsi" w:hAnsiTheme="minorHAnsi" w:cstheme="minorHAnsi"/>
          <w:smallCaps/>
        </w:rPr>
      </w:pPr>
      <w:r w:rsidRPr="009F6662">
        <w:rPr>
          <w:rFonts w:asciiTheme="minorHAnsi" w:hAnsiTheme="minorHAnsi" w:cstheme="minorHAnsi"/>
          <w:smallCaps/>
        </w:rPr>
        <w:fldChar w:fldCharType="end"/>
      </w:r>
    </w:p>
    <w:p w14:paraId="3C13AE73" w14:textId="77777777" w:rsidR="00C0377A" w:rsidRPr="009F6662" w:rsidRDefault="00C0377A" w:rsidP="002B4B56">
      <w:pPr>
        <w:tabs>
          <w:tab w:val="left" w:pos="9072"/>
        </w:tabs>
        <w:spacing w:before="60" w:after="120"/>
        <w:ind w:left="426" w:right="327"/>
        <w:jc w:val="both"/>
        <w:rPr>
          <w:rFonts w:asciiTheme="minorHAnsi" w:hAnsiTheme="minorHAnsi" w:cstheme="minorHAnsi"/>
          <w:smallCaps/>
        </w:rPr>
      </w:pPr>
    </w:p>
    <w:p w14:paraId="3C13AE74" w14:textId="77777777" w:rsidR="00C0377A" w:rsidRPr="009F6662" w:rsidRDefault="00C0377A" w:rsidP="002B4B56">
      <w:pPr>
        <w:tabs>
          <w:tab w:val="left" w:pos="9072"/>
        </w:tabs>
        <w:spacing w:before="60" w:after="120"/>
        <w:ind w:left="426" w:right="327"/>
        <w:jc w:val="both"/>
        <w:rPr>
          <w:rFonts w:asciiTheme="minorHAnsi" w:hAnsiTheme="minorHAnsi" w:cstheme="minorHAnsi"/>
        </w:rPr>
      </w:pPr>
    </w:p>
    <w:p w14:paraId="3C13AE75" w14:textId="77777777" w:rsidR="00C0377A" w:rsidRPr="009F6662" w:rsidRDefault="00C0377A" w:rsidP="00456E74">
      <w:pPr>
        <w:tabs>
          <w:tab w:val="left" w:pos="9072"/>
        </w:tabs>
        <w:spacing w:before="60" w:after="120"/>
        <w:ind w:left="-284" w:right="327"/>
        <w:jc w:val="both"/>
        <w:rPr>
          <w:rFonts w:asciiTheme="minorHAnsi" w:hAnsiTheme="minorHAnsi" w:cstheme="minorHAnsi"/>
        </w:rPr>
        <w:sectPr w:rsidR="00C0377A" w:rsidRPr="009F6662" w:rsidSect="00456E74">
          <w:headerReference w:type="default" r:id="rId12"/>
          <w:footerReference w:type="default" r:id="rId13"/>
          <w:pgSz w:w="11907" w:h="16839" w:code="9"/>
          <w:pgMar w:top="1440" w:right="992" w:bottom="1440" w:left="1560" w:header="567" w:footer="567" w:gutter="0"/>
          <w:cols w:space="720"/>
          <w:docGrid w:linePitch="360"/>
        </w:sectPr>
      </w:pPr>
    </w:p>
    <w:p w14:paraId="44C258F4" w14:textId="77777777" w:rsidR="00C73025" w:rsidRDefault="00C73025" w:rsidP="002B4B56">
      <w:pPr>
        <w:tabs>
          <w:tab w:val="left" w:pos="9072"/>
        </w:tabs>
        <w:spacing w:before="60" w:after="120" w:line="276" w:lineRule="auto"/>
        <w:ind w:left="426" w:right="327"/>
        <w:jc w:val="both"/>
        <w:rPr>
          <w:rFonts w:asciiTheme="minorHAnsi" w:hAnsiTheme="minorHAnsi" w:cstheme="minorHAnsi"/>
          <w:b/>
        </w:rPr>
      </w:pPr>
    </w:p>
    <w:p w14:paraId="703B876A" w14:textId="77777777" w:rsidR="00C73025" w:rsidRDefault="00C73025" w:rsidP="002B4B56">
      <w:pPr>
        <w:tabs>
          <w:tab w:val="left" w:pos="9072"/>
        </w:tabs>
        <w:spacing w:before="60" w:after="120" w:line="276" w:lineRule="auto"/>
        <w:ind w:left="426" w:right="327"/>
        <w:jc w:val="both"/>
        <w:rPr>
          <w:rFonts w:asciiTheme="minorHAnsi" w:hAnsiTheme="minorHAnsi" w:cstheme="minorHAnsi"/>
          <w:b/>
        </w:rPr>
      </w:pPr>
    </w:p>
    <w:p w14:paraId="07AE7B79" w14:textId="77777777" w:rsidR="00C73025" w:rsidRDefault="00C73025" w:rsidP="002B4B56">
      <w:pPr>
        <w:tabs>
          <w:tab w:val="left" w:pos="9072"/>
        </w:tabs>
        <w:spacing w:before="60" w:after="120" w:line="276" w:lineRule="auto"/>
        <w:ind w:left="426" w:right="327"/>
        <w:jc w:val="both"/>
        <w:rPr>
          <w:rFonts w:asciiTheme="minorHAnsi" w:hAnsiTheme="minorHAnsi" w:cstheme="minorHAnsi"/>
          <w:b/>
        </w:rPr>
      </w:pPr>
    </w:p>
    <w:p w14:paraId="269CC96C" w14:textId="77777777" w:rsidR="00C73025" w:rsidRDefault="00C73025" w:rsidP="002B4B56">
      <w:pPr>
        <w:tabs>
          <w:tab w:val="left" w:pos="9072"/>
        </w:tabs>
        <w:spacing w:before="60" w:after="120" w:line="276" w:lineRule="auto"/>
        <w:ind w:left="426" w:right="327"/>
        <w:jc w:val="both"/>
        <w:rPr>
          <w:rFonts w:asciiTheme="minorHAnsi" w:hAnsiTheme="minorHAnsi" w:cstheme="minorHAnsi"/>
          <w:b/>
        </w:rPr>
      </w:pPr>
    </w:p>
    <w:p w14:paraId="47AB178A" w14:textId="77777777" w:rsidR="00C73025" w:rsidRDefault="00C73025" w:rsidP="002B4B56">
      <w:pPr>
        <w:tabs>
          <w:tab w:val="left" w:pos="9072"/>
        </w:tabs>
        <w:spacing w:before="60" w:after="120" w:line="276" w:lineRule="auto"/>
        <w:ind w:left="426" w:right="327"/>
        <w:jc w:val="both"/>
        <w:rPr>
          <w:rFonts w:asciiTheme="minorHAnsi" w:hAnsiTheme="minorHAnsi" w:cstheme="minorHAnsi"/>
          <w:b/>
        </w:rPr>
      </w:pPr>
    </w:p>
    <w:p w14:paraId="2CAC33CC" w14:textId="77777777" w:rsidR="00C73025" w:rsidRDefault="00C73025" w:rsidP="002B4B56">
      <w:pPr>
        <w:tabs>
          <w:tab w:val="left" w:pos="9072"/>
        </w:tabs>
        <w:spacing w:before="60" w:after="120" w:line="276" w:lineRule="auto"/>
        <w:ind w:left="426" w:right="327"/>
        <w:jc w:val="both"/>
        <w:rPr>
          <w:rFonts w:asciiTheme="minorHAnsi" w:hAnsiTheme="minorHAnsi" w:cstheme="minorHAnsi"/>
          <w:b/>
        </w:rPr>
      </w:pPr>
    </w:p>
    <w:p w14:paraId="2BABDD5C" w14:textId="77777777" w:rsidR="00C73025" w:rsidRDefault="00C73025" w:rsidP="002B4B56">
      <w:pPr>
        <w:tabs>
          <w:tab w:val="left" w:pos="9072"/>
        </w:tabs>
        <w:spacing w:before="60" w:after="120" w:line="276" w:lineRule="auto"/>
        <w:ind w:left="426" w:right="327"/>
        <w:jc w:val="both"/>
        <w:rPr>
          <w:rFonts w:asciiTheme="minorHAnsi" w:hAnsiTheme="minorHAnsi" w:cstheme="minorHAnsi"/>
          <w:b/>
        </w:rPr>
      </w:pPr>
    </w:p>
    <w:p w14:paraId="73CB1DA5" w14:textId="77777777" w:rsidR="00C73025" w:rsidRDefault="00C73025" w:rsidP="002B4B56">
      <w:pPr>
        <w:tabs>
          <w:tab w:val="left" w:pos="9072"/>
        </w:tabs>
        <w:spacing w:before="60" w:after="120" w:line="276" w:lineRule="auto"/>
        <w:ind w:left="426" w:right="327"/>
        <w:jc w:val="both"/>
        <w:rPr>
          <w:rFonts w:asciiTheme="minorHAnsi" w:hAnsiTheme="minorHAnsi" w:cstheme="minorHAnsi"/>
          <w:b/>
        </w:rPr>
      </w:pPr>
    </w:p>
    <w:p w14:paraId="0EF5E5DA" w14:textId="77777777" w:rsidR="00C73025" w:rsidRDefault="00C73025" w:rsidP="002B4B56">
      <w:pPr>
        <w:tabs>
          <w:tab w:val="left" w:pos="9072"/>
        </w:tabs>
        <w:spacing w:before="60" w:after="120" w:line="276" w:lineRule="auto"/>
        <w:ind w:left="426" w:right="327"/>
        <w:jc w:val="both"/>
        <w:rPr>
          <w:rFonts w:asciiTheme="minorHAnsi" w:hAnsiTheme="minorHAnsi" w:cstheme="minorHAnsi"/>
          <w:b/>
        </w:rPr>
      </w:pPr>
    </w:p>
    <w:p w14:paraId="5D218F5A" w14:textId="77777777" w:rsidR="00C73025" w:rsidRDefault="00C73025" w:rsidP="002B4B56">
      <w:pPr>
        <w:tabs>
          <w:tab w:val="left" w:pos="9072"/>
        </w:tabs>
        <w:spacing w:before="60" w:after="120" w:line="276" w:lineRule="auto"/>
        <w:ind w:left="426" w:right="327"/>
        <w:jc w:val="both"/>
        <w:rPr>
          <w:rFonts w:asciiTheme="minorHAnsi" w:hAnsiTheme="minorHAnsi" w:cstheme="minorHAnsi"/>
          <w:b/>
        </w:rPr>
      </w:pPr>
    </w:p>
    <w:p w14:paraId="72C4C58D" w14:textId="77777777" w:rsidR="00C73025" w:rsidRDefault="00C73025" w:rsidP="002B4B56">
      <w:pPr>
        <w:tabs>
          <w:tab w:val="left" w:pos="9072"/>
        </w:tabs>
        <w:spacing w:before="60" w:after="120" w:line="276" w:lineRule="auto"/>
        <w:ind w:left="426" w:right="327"/>
        <w:jc w:val="both"/>
        <w:rPr>
          <w:rFonts w:asciiTheme="minorHAnsi" w:hAnsiTheme="minorHAnsi" w:cstheme="minorHAnsi"/>
          <w:b/>
        </w:rPr>
      </w:pPr>
    </w:p>
    <w:p w14:paraId="63C35811" w14:textId="77777777" w:rsidR="00C73025" w:rsidRDefault="00C73025" w:rsidP="002B4B56">
      <w:pPr>
        <w:tabs>
          <w:tab w:val="left" w:pos="9072"/>
        </w:tabs>
        <w:spacing w:before="60" w:after="120" w:line="276" w:lineRule="auto"/>
        <w:ind w:left="426" w:right="327"/>
        <w:jc w:val="both"/>
        <w:rPr>
          <w:rFonts w:asciiTheme="minorHAnsi" w:hAnsiTheme="minorHAnsi" w:cstheme="minorHAnsi"/>
          <w:b/>
        </w:rPr>
      </w:pPr>
    </w:p>
    <w:p w14:paraId="717A1613" w14:textId="77777777" w:rsidR="00C73025" w:rsidRDefault="00C73025" w:rsidP="002B4B56">
      <w:pPr>
        <w:tabs>
          <w:tab w:val="left" w:pos="9072"/>
        </w:tabs>
        <w:spacing w:before="60" w:after="120" w:line="276" w:lineRule="auto"/>
        <w:ind w:left="426" w:right="327"/>
        <w:jc w:val="both"/>
        <w:rPr>
          <w:rFonts w:asciiTheme="minorHAnsi" w:hAnsiTheme="minorHAnsi" w:cstheme="minorHAnsi"/>
          <w:b/>
        </w:rPr>
      </w:pPr>
    </w:p>
    <w:p w14:paraId="702A6CA8" w14:textId="77777777" w:rsidR="00C73025" w:rsidRDefault="00C73025" w:rsidP="002B4B56">
      <w:pPr>
        <w:tabs>
          <w:tab w:val="left" w:pos="9072"/>
        </w:tabs>
        <w:spacing w:before="60" w:after="120" w:line="276" w:lineRule="auto"/>
        <w:ind w:left="426" w:right="327"/>
        <w:jc w:val="both"/>
        <w:rPr>
          <w:rFonts w:asciiTheme="minorHAnsi" w:hAnsiTheme="minorHAnsi" w:cstheme="minorHAnsi"/>
          <w:b/>
        </w:rPr>
      </w:pPr>
    </w:p>
    <w:p w14:paraId="3C13AE76" w14:textId="4BBE3A64" w:rsidR="00C0377A" w:rsidRPr="009F6662" w:rsidRDefault="00C0377A" w:rsidP="002B4B56">
      <w:pPr>
        <w:tabs>
          <w:tab w:val="left" w:pos="9072"/>
        </w:tabs>
        <w:spacing w:before="60" w:after="120" w:line="276" w:lineRule="auto"/>
        <w:ind w:left="426" w:right="327"/>
        <w:jc w:val="both"/>
        <w:rPr>
          <w:rFonts w:asciiTheme="minorHAnsi" w:hAnsiTheme="minorHAnsi" w:cstheme="minorHAnsi"/>
        </w:rPr>
      </w:pPr>
      <w:r w:rsidRPr="009F6662">
        <w:rPr>
          <w:rFonts w:asciiTheme="minorHAnsi" w:hAnsiTheme="minorHAnsi" w:cstheme="minorHAnsi"/>
          <w:b/>
        </w:rPr>
        <w:t xml:space="preserve">THIS </w:t>
      </w:r>
      <w:r w:rsidR="0077328E" w:rsidRPr="009F6662">
        <w:rPr>
          <w:rFonts w:asciiTheme="minorHAnsi" w:hAnsiTheme="minorHAnsi" w:cstheme="minorHAnsi"/>
          <w:b/>
        </w:rPr>
        <w:t>TRANSMISISON</w:t>
      </w:r>
      <w:r w:rsidR="00694B6F" w:rsidRPr="009F6662">
        <w:rPr>
          <w:rFonts w:asciiTheme="minorHAnsi" w:hAnsiTheme="minorHAnsi" w:cstheme="minorHAnsi"/>
          <w:b/>
        </w:rPr>
        <w:t xml:space="preserve"> SERVICE </w:t>
      </w:r>
      <w:r w:rsidRPr="009F6662">
        <w:rPr>
          <w:rFonts w:asciiTheme="minorHAnsi" w:hAnsiTheme="minorHAnsi" w:cstheme="minorHAnsi"/>
          <w:b/>
        </w:rPr>
        <w:t>AGREEMENT</w:t>
      </w:r>
      <w:r w:rsidRPr="009F6662">
        <w:rPr>
          <w:rFonts w:asciiTheme="minorHAnsi" w:hAnsiTheme="minorHAnsi" w:cstheme="minorHAnsi"/>
        </w:rPr>
        <w:t xml:space="preserve"> (hereinafter referred to as “</w:t>
      </w:r>
      <w:r w:rsidR="0074448E" w:rsidRPr="009F6662">
        <w:rPr>
          <w:rFonts w:asciiTheme="minorHAnsi" w:hAnsiTheme="minorHAnsi" w:cstheme="minorHAnsi"/>
        </w:rPr>
        <w:t>TSA</w:t>
      </w:r>
      <w:r w:rsidRPr="009F6662">
        <w:rPr>
          <w:rFonts w:asciiTheme="minorHAnsi" w:hAnsiTheme="minorHAnsi" w:cstheme="minorHAnsi"/>
        </w:rPr>
        <w:t xml:space="preserve">” or “Agreement” or "the Agreement” or “this Agreement") is made on the ………… [Insert day] of…………. [Insert month] of Two Thousand </w:t>
      </w:r>
      <w:r w:rsidR="009A0E65">
        <w:rPr>
          <w:rFonts w:asciiTheme="minorHAnsi" w:hAnsiTheme="minorHAnsi" w:cstheme="minorHAnsi"/>
        </w:rPr>
        <w:t>Twenty-Four</w:t>
      </w:r>
      <w:r w:rsidR="00456E74">
        <w:rPr>
          <w:rFonts w:asciiTheme="minorHAnsi" w:hAnsiTheme="minorHAnsi" w:cstheme="minorHAnsi"/>
        </w:rPr>
        <w:t>.</w:t>
      </w:r>
    </w:p>
    <w:p w14:paraId="3C13AE77" w14:textId="77777777" w:rsidR="00C0377A" w:rsidRPr="009F6662" w:rsidRDefault="005B6678" w:rsidP="002B4B56">
      <w:pPr>
        <w:tabs>
          <w:tab w:val="left" w:pos="9072"/>
        </w:tabs>
        <w:spacing w:before="60" w:after="120"/>
        <w:ind w:left="426" w:right="327"/>
        <w:jc w:val="both"/>
        <w:rPr>
          <w:rFonts w:asciiTheme="minorHAnsi" w:hAnsiTheme="minorHAnsi" w:cstheme="minorHAnsi"/>
          <w:b/>
        </w:rPr>
      </w:pPr>
      <w:r w:rsidRPr="009F6662">
        <w:rPr>
          <w:rFonts w:asciiTheme="minorHAnsi" w:hAnsiTheme="minorHAnsi" w:cstheme="minorHAnsi"/>
          <w:b/>
        </w:rPr>
        <w:t>BETWEEN</w:t>
      </w:r>
      <w:r w:rsidR="00C0377A" w:rsidRPr="009F6662">
        <w:rPr>
          <w:rFonts w:asciiTheme="minorHAnsi" w:hAnsiTheme="minorHAnsi" w:cstheme="minorHAnsi"/>
          <w:b/>
        </w:rPr>
        <w:t>:</w:t>
      </w:r>
    </w:p>
    <w:p w14:paraId="3C13AE78" w14:textId="004D1F64" w:rsidR="00C0377A" w:rsidRPr="009F6662" w:rsidRDefault="009A0E65" w:rsidP="002B4B56">
      <w:pPr>
        <w:tabs>
          <w:tab w:val="left" w:pos="9072"/>
        </w:tabs>
        <w:spacing w:before="60" w:after="120" w:line="276" w:lineRule="auto"/>
        <w:ind w:left="426" w:right="327"/>
        <w:jc w:val="both"/>
        <w:rPr>
          <w:rFonts w:asciiTheme="minorHAnsi" w:hAnsiTheme="minorHAnsi" w:cstheme="minorHAnsi"/>
        </w:rPr>
      </w:pPr>
      <w:r w:rsidRPr="00B02B4E">
        <w:rPr>
          <w:rFonts w:asciiTheme="minorHAnsi" w:hAnsiTheme="minorHAnsi" w:cstheme="minorHAnsi"/>
        </w:rPr>
        <w:t xml:space="preserve">The </w:t>
      </w:r>
      <w:r w:rsidRPr="00E81CE1">
        <w:rPr>
          <w:rFonts w:asciiTheme="minorHAnsi" w:hAnsiTheme="minorHAnsi" w:cstheme="minorHAnsi"/>
          <w:b/>
          <w:bCs/>
        </w:rPr>
        <w:t>Central Transmission Utility of India Limited</w:t>
      </w:r>
      <w:r w:rsidRPr="00B02B4E">
        <w:rPr>
          <w:rFonts w:asciiTheme="minorHAnsi" w:hAnsiTheme="minorHAnsi" w:cstheme="minorHAnsi"/>
        </w:rPr>
        <w:t>, having its registered address at "Saudamini",1st Floor, Plot No. 2, Sector-29, Gurugram-122001, Haryana and correspondence address at 5th to10th  Floor, Ircon International Tower, Tower no-1, Plot no -16 , Sector-32, Gurugram, Haryana-122003,   acting as a Nodal Agency (referred to as the “Nodal Agency”), which expression shall unless repugnant to the context or meaning thereof include its successors, and permitted assigns) as Party of the one part</w:t>
      </w:r>
      <w:r w:rsidR="00C0377A" w:rsidRPr="009F6662">
        <w:rPr>
          <w:rFonts w:asciiTheme="minorHAnsi" w:hAnsiTheme="minorHAnsi" w:cstheme="minorHAnsi"/>
        </w:rPr>
        <w:t>;</w:t>
      </w:r>
    </w:p>
    <w:p w14:paraId="3C13AE79" w14:textId="77777777" w:rsidR="00C0377A" w:rsidRPr="009F6662" w:rsidRDefault="005B6678" w:rsidP="002B4B56">
      <w:pPr>
        <w:tabs>
          <w:tab w:val="left" w:pos="9072"/>
        </w:tabs>
        <w:spacing w:before="60" w:after="120"/>
        <w:ind w:left="426" w:right="327"/>
        <w:jc w:val="both"/>
        <w:rPr>
          <w:rFonts w:asciiTheme="minorHAnsi" w:hAnsiTheme="minorHAnsi" w:cstheme="minorHAnsi"/>
          <w:b/>
        </w:rPr>
      </w:pPr>
      <w:r w:rsidRPr="009F6662">
        <w:rPr>
          <w:rFonts w:asciiTheme="minorHAnsi" w:hAnsiTheme="minorHAnsi" w:cstheme="minorHAnsi"/>
          <w:b/>
        </w:rPr>
        <w:t>AND</w:t>
      </w:r>
    </w:p>
    <w:p w14:paraId="3C13AE7A" w14:textId="75331DBE" w:rsidR="00C0377A" w:rsidRPr="009F6662" w:rsidRDefault="009429D3" w:rsidP="002B4B56">
      <w:pPr>
        <w:tabs>
          <w:tab w:val="left" w:pos="9072"/>
        </w:tabs>
        <w:spacing w:before="60" w:after="120" w:line="276" w:lineRule="auto"/>
        <w:ind w:left="426" w:right="327"/>
        <w:jc w:val="both"/>
        <w:rPr>
          <w:rFonts w:asciiTheme="minorHAnsi" w:hAnsiTheme="minorHAnsi" w:cstheme="minorHAnsi"/>
        </w:rPr>
      </w:pPr>
      <w:r w:rsidRPr="009429D3">
        <w:rPr>
          <w:rFonts w:asciiTheme="minorHAnsi" w:hAnsiTheme="minorHAnsi" w:cstheme="minorHAnsi"/>
          <w:b/>
          <w:bCs/>
        </w:rPr>
        <w:t>NAVINAL TRANSMISSION LIMITED</w:t>
      </w:r>
      <w:r w:rsidR="00C0377A" w:rsidRPr="009F6662">
        <w:rPr>
          <w:rFonts w:asciiTheme="minorHAnsi" w:hAnsiTheme="minorHAnsi" w:cstheme="minorHAnsi"/>
        </w:rPr>
        <w:t xml:space="preserve">, incorporated under the Companies Act, </w:t>
      </w:r>
      <w:r w:rsidR="004B5F87" w:rsidRPr="009F6662">
        <w:rPr>
          <w:rFonts w:asciiTheme="minorHAnsi" w:hAnsiTheme="minorHAnsi" w:cstheme="minorHAnsi"/>
        </w:rPr>
        <w:t>Companies Act, 2013</w:t>
      </w:r>
      <w:r w:rsidR="00C0377A" w:rsidRPr="009F6662">
        <w:rPr>
          <w:rFonts w:asciiTheme="minorHAnsi" w:hAnsiTheme="minorHAnsi" w:cstheme="minorHAnsi"/>
        </w:rPr>
        <w:t xml:space="preserve">, having its registered office at </w:t>
      </w:r>
      <w:r w:rsidR="009101AC" w:rsidRPr="00E079E7">
        <w:rPr>
          <w:rFonts w:asciiTheme="minorHAnsi" w:hAnsiTheme="minorHAnsi" w:cstheme="minorHAnsi"/>
          <w:szCs w:val="22"/>
        </w:rPr>
        <w:t xml:space="preserve"> </w:t>
      </w:r>
      <w:r w:rsidR="009101AC" w:rsidRPr="00E81CE1">
        <w:rPr>
          <w:rFonts w:asciiTheme="minorHAnsi" w:hAnsiTheme="minorHAnsi" w:cstheme="minorHAnsi"/>
          <w:szCs w:val="22"/>
        </w:rPr>
        <w:t>Urjanidhi, First Floor, Barakhamba Lane - 1, Connaught Place, Central Delhi, New Delhi, Delhi-110001</w:t>
      </w:r>
      <w:r w:rsidR="009101AC" w:rsidRPr="00E079E7">
        <w:rPr>
          <w:rFonts w:asciiTheme="minorHAnsi" w:hAnsiTheme="minorHAnsi" w:cstheme="minorHAnsi"/>
          <w:szCs w:val="22"/>
        </w:rPr>
        <w:t xml:space="preserve"> </w:t>
      </w:r>
      <w:r w:rsidR="00C0377A" w:rsidRPr="009F6662">
        <w:rPr>
          <w:rFonts w:asciiTheme="minorHAnsi" w:hAnsiTheme="minorHAnsi" w:cstheme="minorHAnsi"/>
        </w:rPr>
        <w:t xml:space="preserve"> (herein after referred to as </w:t>
      </w:r>
      <w:r w:rsidR="005B6678" w:rsidRPr="009F6662">
        <w:rPr>
          <w:rFonts w:asciiTheme="minorHAnsi" w:hAnsiTheme="minorHAnsi" w:cstheme="minorHAnsi"/>
        </w:rPr>
        <w:t>“</w:t>
      </w:r>
      <w:r w:rsidR="00C0377A" w:rsidRPr="009F6662">
        <w:rPr>
          <w:rFonts w:asciiTheme="minorHAnsi" w:hAnsiTheme="minorHAnsi" w:cstheme="minorHAnsi"/>
        </w:rPr>
        <w:t>Transmission Service Provider</w:t>
      </w:r>
      <w:r w:rsidR="005B6678" w:rsidRPr="009F6662">
        <w:rPr>
          <w:rFonts w:asciiTheme="minorHAnsi" w:hAnsiTheme="minorHAnsi" w:cstheme="minorHAnsi"/>
        </w:rPr>
        <w:t>”</w:t>
      </w:r>
      <w:r w:rsidR="00C0377A" w:rsidRPr="009F6662">
        <w:rPr>
          <w:rFonts w:asciiTheme="minorHAnsi" w:hAnsiTheme="minorHAnsi" w:cstheme="minorHAnsi"/>
        </w:rPr>
        <w:t xml:space="preserve"> or “TSP”</w:t>
      </w:r>
      <w:r w:rsidR="005B6678" w:rsidRPr="009F6662">
        <w:rPr>
          <w:rFonts w:asciiTheme="minorHAnsi" w:hAnsiTheme="minorHAnsi" w:cstheme="minorHAnsi"/>
        </w:rPr>
        <w:t xml:space="preserve"> or “ISTS Licensee”,</w:t>
      </w:r>
      <w:r w:rsidR="00C0377A" w:rsidRPr="009F6662">
        <w:rPr>
          <w:rFonts w:asciiTheme="minorHAnsi" w:hAnsiTheme="minorHAnsi" w:cstheme="minorHAnsi"/>
        </w:rPr>
        <w:t xml:space="preserve"> which expression shall unless repugnant to the context or meaning thereof include its successors, and permitted assigns) as Party of the other part;</w:t>
      </w:r>
    </w:p>
    <w:p w14:paraId="3C13AE7B" w14:textId="77777777" w:rsidR="00C0377A" w:rsidRPr="009F6662" w:rsidRDefault="00C0377A" w:rsidP="002B4B56">
      <w:pPr>
        <w:tabs>
          <w:tab w:val="left" w:pos="9072"/>
        </w:tabs>
        <w:spacing w:before="60" w:after="120" w:line="276" w:lineRule="auto"/>
        <w:ind w:left="426" w:right="327"/>
        <w:jc w:val="both"/>
        <w:rPr>
          <w:rFonts w:asciiTheme="minorHAnsi" w:hAnsiTheme="minorHAnsi" w:cstheme="minorHAnsi"/>
          <w:b/>
        </w:rPr>
      </w:pPr>
      <w:r w:rsidRPr="009F6662">
        <w:rPr>
          <w:rFonts w:asciiTheme="minorHAnsi" w:hAnsiTheme="minorHAnsi" w:cstheme="minorHAnsi"/>
          <w:b/>
        </w:rPr>
        <w:t>(</w:t>
      </w:r>
      <w:r w:rsidR="005B6678" w:rsidRPr="009F6662">
        <w:rPr>
          <w:rFonts w:asciiTheme="minorHAnsi" w:hAnsiTheme="minorHAnsi" w:cstheme="minorHAnsi"/>
          <w:b/>
        </w:rPr>
        <w:t>“</w:t>
      </w:r>
      <w:r w:rsidR="000A04CA" w:rsidRPr="009F6662">
        <w:rPr>
          <w:rFonts w:asciiTheme="minorHAnsi" w:hAnsiTheme="minorHAnsi" w:cstheme="minorHAnsi"/>
          <w:b/>
        </w:rPr>
        <w:t>Nodal Agency</w:t>
      </w:r>
      <w:r w:rsidR="005B6678" w:rsidRPr="009F6662">
        <w:rPr>
          <w:rFonts w:asciiTheme="minorHAnsi" w:hAnsiTheme="minorHAnsi" w:cstheme="minorHAnsi"/>
          <w:b/>
        </w:rPr>
        <w:t xml:space="preserve">” </w:t>
      </w:r>
      <w:r w:rsidRPr="009F6662">
        <w:rPr>
          <w:rFonts w:asciiTheme="minorHAnsi" w:hAnsiTheme="minorHAnsi" w:cstheme="minorHAnsi"/>
          <w:b/>
        </w:rPr>
        <w:t>and “TSP” are individually referred to as “Party” and collectively as the “Parties”)</w:t>
      </w:r>
    </w:p>
    <w:p w14:paraId="3C13AE7C" w14:textId="77777777" w:rsidR="00C0377A" w:rsidRPr="009F6662" w:rsidRDefault="00C0377A" w:rsidP="002B4B56">
      <w:pPr>
        <w:tabs>
          <w:tab w:val="left" w:pos="9072"/>
        </w:tabs>
        <w:spacing w:before="60" w:after="120"/>
        <w:ind w:left="426" w:right="327"/>
        <w:jc w:val="both"/>
        <w:rPr>
          <w:rFonts w:asciiTheme="minorHAnsi" w:hAnsiTheme="minorHAnsi" w:cstheme="minorHAnsi"/>
          <w:b/>
        </w:rPr>
      </w:pPr>
      <w:r w:rsidRPr="009F6662">
        <w:rPr>
          <w:rFonts w:asciiTheme="minorHAnsi" w:hAnsiTheme="minorHAnsi" w:cstheme="minorHAnsi"/>
          <w:b/>
        </w:rPr>
        <w:lastRenderedPageBreak/>
        <w:t>AND WHEREAS:</w:t>
      </w:r>
    </w:p>
    <w:p w14:paraId="3C13AE7D" w14:textId="77777777" w:rsidR="00C0377A" w:rsidRPr="009F6662" w:rsidRDefault="00C0377A" w:rsidP="008B48A6">
      <w:pPr>
        <w:pStyle w:val="ListParagraph"/>
        <w:numPr>
          <w:ilvl w:val="0"/>
          <w:numId w:val="19"/>
        </w:numPr>
        <w:tabs>
          <w:tab w:val="left" w:pos="9072"/>
        </w:tabs>
        <w:ind w:left="426" w:right="327" w:hanging="284"/>
        <w:jc w:val="both"/>
        <w:rPr>
          <w:rFonts w:asciiTheme="minorHAnsi" w:hAnsiTheme="minorHAnsi" w:cstheme="minorHAnsi"/>
          <w:sz w:val="24"/>
          <w:szCs w:val="24"/>
        </w:rPr>
      </w:pPr>
      <w:r w:rsidRPr="009F6662">
        <w:rPr>
          <w:rFonts w:asciiTheme="minorHAnsi" w:hAnsiTheme="minorHAnsi" w:cstheme="minorHAnsi"/>
          <w:sz w:val="24"/>
          <w:szCs w:val="24"/>
        </w:rPr>
        <w:t xml:space="preserve">In accordance with the Bidding Guidelines, the Bid Process Coordinator (hereinafter referred to as BPC) had initiated a competitive </w:t>
      </w:r>
      <w:r w:rsidR="00D03CF1" w:rsidRPr="009F6662">
        <w:rPr>
          <w:rFonts w:asciiTheme="minorHAnsi" w:hAnsiTheme="minorHAnsi" w:cstheme="minorHAnsi"/>
          <w:sz w:val="24"/>
          <w:szCs w:val="24"/>
        </w:rPr>
        <w:t xml:space="preserve">e-reverse </w:t>
      </w:r>
      <w:r w:rsidRPr="009F6662">
        <w:rPr>
          <w:rFonts w:asciiTheme="minorHAnsi" w:hAnsiTheme="minorHAnsi" w:cstheme="minorHAnsi"/>
          <w:sz w:val="24"/>
          <w:szCs w:val="24"/>
        </w:rPr>
        <w:t xml:space="preserve">bidding process through issue of RFP for selecting a Successful Bidder to build, own, operate and </w:t>
      </w:r>
      <w:r w:rsidR="009F36FA" w:rsidRPr="009F6662">
        <w:rPr>
          <w:rFonts w:asciiTheme="minorHAnsi" w:hAnsiTheme="minorHAnsi" w:cstheme="minorHAnsi"/>
          <w:sz w:val="24"/>
          <w:szCs w:val="24"/>
        </w:rPr>
        <w:t xml:space="preserve">transfer </w:t>
      </w:r>
      <w:r w:rsidRPr="009F6662">
        <w:rPr>
          <w:rFonts w:asciiTheme="minorHAnsi" w:hAnsiTheme="minorHAnsi" w:cstheme="minorHAnsi"/>
          <w:sz w:val="24"/>
          <w:szCs w:val="24"/>
        </w:rPr>
        <w:t xml:space="preserve">the Project comprising of the Elements mentioned in Schedule </w:t>
      </w:r>
      <w:r w:rsidR="00374C6A" w:rsidRPr="009F6662">
        <w:rPr>
          <w:rFonts w:asciiTheme="minorHAnsi" w:hAnsiTheme="minorHAnsi" w:cstheme="minorHAnsi"/>
          <w:sz w:val="24"/>
          <w:szCs w:val="24"/>
        </w:rPr>
        <w:t xml:space="preserve">1 </w:t>
      </w:r>
      <w:r w:rsidRPr="009F6662">
        <w:rPr>
          <w:rFonts w:asciiTheme="minorHAnsi" w:hAnsiTheme="minorHAnsi" w:cstheme="minorHAnsi"/>
          <w:sz w:val="24"/>
          <w:szCs w:val="24"/>
        </w:rPr>
        <w:t>(hereinafter referred to as the Project)</w:t>
      </w:r>
    </w:p>
    <w:p w14:paraId="3C13AE7E" w14:textId="77777777" w:rsidR="00C0377A" w:rsidRPr="009F6662" w:rsidRDefault="00C0377A" w:rsidP="008B48A6">
      <w:pPr>
        <w:pStyle w:val="ListParagraph"/>
        <w:numPr>
          <w:ilvl w:val="0"/>
          <w:numId w:val="19"/>
        </w:numPr>
        <w:tabs>
          <w:tab w:val="left" w:pos="9072"/>
        </w:tabs>
        <w:ind w:left="426" w:right="327" w:hanging="284"/>
        <w:jc w:val="both"/>
        <w:rPr>
          <w:rFonts w:asciiTheme="minorHAnsi" w:hAnsiTheme="minorHAnsi" w:cstheme="minorHAnsi"/>
          <w:sz w:val="24"/>
          <w:szCs w:val="24"/>
        </w:rPr>
      </w:pPr>
      <w:r w:rsidRPr="009F6662">
        <w:rPr>
          <w:rFonts w:asciiTheme="minorHAnsi" w:hAnsiTheme="minorHAnsi" w:cstheme="minorHAnsi"/>
          <w:sz w:val="24"/>
          <w:szCs w:val="24"/>
        </w:rPr>
        <w:t xml:space="preserve">Pursuant to the said </w:t>
      </w:r>
      <w:r w:rsidR="00D03CF1" w:rsidRPr="009F6662">
        <w:rPr>
          <w:rFonts w:asciiTheme="minorHAnsi" w:hAnsiTheme="minorHAnsi" w:cstheme="minorHAnsi"/>
          <w:sz w:val="24"/>
          <w:szCs w:val="24"/>
        </w:rPr>
        <w:t xml:space="preserve">e-reverse </w:t>
      </w:r>
      <w:r w:rsidRPr="009F6662">
        <w:rPr>
          <w:rFonts w:asciiTheme="minorHAnsi" w:hAnsiTheme="minorHAnsi" w:cstheme="minorHAnsi"/>
          <w:sz w:val="24"/>
          <w:szCs w:val="24"/>
        </w:rPr>
        <w:t xml:space="preserve">bidding process, </w:t>
      </w:r>
      <w:r w:rsidR="00D276DC" w:rsidRPr="009F6662">
        <w:rPr>
          <w:rFonts w:asciiTheme="minorHAnsi" w:hAnsiTheme="minorHAnsi" w:cstheme="minorHAnsi"/>
          <w:sz w:val="24"/>
          <w:szCs w:val="24"/>
        </w:rPr>
        <w:t xml:space="preserve">the BPC </w:t>
      </w:r>
      <w:r w:rsidR="00002E76" w:rsidRPr="009F6662">
        <w:rPr>
          <w:rFonts w:asciiTheme="minorHAnsi" w:hAnsiTheme="minorHAnsi" w:cstheme="minorHAnsi"/>
          <w:sz w:val="24"/>
          <w:szCs w:val="24"/>
        </w:rPr>
        <w:t xml:space="preserve">has </w:t>
      </w:r>
      <w:r w:rsidR="00D276DC" w:rsidRPr="009F6662">
        <w:rPr>
          <w:rFonts w:asciiTheme="minorHAnsi" w:hAnsiTheme="minorHAnsi" w:cstheme="minorHAnsi"/>
          <w:sz w:val="24"/>
          <w:szCs w:val="24"/>
        </w:rPr>
        <w:t>identif</w:t>
      </w:r>
      <w:r w:rsidR="00002E76" w:rsidRPr="009F6662">
        <w:rPr>
          <w:rFonts w:asciiTheme="minorHAnsi" w:hAnsiTheme="minorHAnsi" w:cstheme="minorHAnsi"/>
          <w:sz w:val="24"/>
          <w:szCs w:val="24"/>
        </w:rPr>
        <w:t>ied</w:t>
      </w:r>
      <w:r w:rsidR="00D276DC" w:rsidRPr="009F6662">
        <w:rPr>
          <w:rFonts w:asciiTheme="minorHAnsi" w:hAnsiTheme="minorHAnsi" w:cstheme="minorHAnsi"/>
          <w:sz w:val="24"/>
          <w:szCs w:val="24"/>
        </w:rPr>
        <w:t xml:space="preserve"> the </w:t>
      </w:r>
      <w:r w:rsidR="000E137F" w:rsidRPr="009F6662">
        <w:rPr>
          <w:rFonts w:asciiTheme="minorHAnsi" w:hAnsiTheme="minorHAnsi" w:cstheme="minorHAnsi"/>
          <w:sz w:val="24"/>
          <w:szCs w:val="24"/>
        </w:rPr>
        <w:t>Successful</w:t>
      </w:r>
      <w:r w:rsidR="00D276DC" w:rsidRPr="009F6662">
        <w:rPr>
          <w:rFonts w:asciiTheme="minorHAnsi" w:hAnsiTheme="minorHAnsi" w:cstheme="minorHAnsi"/>
          <w:sz w:val="24"/>
          <w:szCs w:val="24"/>
        </w:rPr>
        <w:t xml:space="preserve"> Bidder, who will be responsible to set up the</w:t>
      </w:r>
      <w:r w:rsidRPr="009F6662">
        <w:rPr>
          <w:rFonts w:asciiTheme="minorHAnsi" w:hAnsiTheme="minorHAnsi" w:cstheme="minorHAnsi"/>
          <w:sz w:val="24"/>
          <w:szCs w:val="24"/>
        </w:rPr>
        <w:t xml:space="preserve"> Project </w:t>
      </w:r>
      <w:r w:rsidR="00D975BA" w:rsidRPr="009F6662">
        <w:rPr>
          <w:rFonts w:asciiTheme="minorHAnsi" w:hAnsiTheme="minorHAnsi" w:cstheme="minorHAnsi"/>
          <w:sz w:val="24"/>
          <w:szCs w:val="24"/>
        </w:rPr>
        <w:t>on build</w:t>
      </w:r>
      <w:r w:rsidRPr="009F6662">
        <w:rPr>
          <w:rFonts w:asciiTheme="minorHAnsi" w:hAnsiTheme="minorHAnsi" w:cstheme="minorHAnsi"/>
          <w:sz w:val="24"/>
          <w:szCs w:val="24"/>
        </w:rPr>
        <w:t xml:space="preserve">, own, operate and </w:t>
      </w:r>
      <w:r w:rsidR="00A22B89" w:rsidRPr="009F6662">
        <w:rPr>
          <w:rFonts w:asciiTheme="minorHAnsi" w:hAnsiTheme="minorHAnsi" w:cstheme="minorHAnsi"/>
          <w:sz w:val="24"/>
          <w:szCs w:val="24"/>
        </w:rPr>
        <w:t>t</w:t>
      </w:r>
      <w:r w:rsidR="00D03CF1" w:rsidRPr="009F6662">
        <w:rPr>
          <w:rFonts w:asciiTheme="minorHAnsi" w:hAnsiTheme="minorHAnsi" w:cstheme="minorHAnsi"/>
          <w:sz w:val="24"/>
          <w:szCs w:val="24"/>
        </w:rPr>
        <w:t xml:space="preserve">ransfer </w:t>
      </w:r>
      <w:r w:rsidRPr="009F6662">
        <w:rPr>
          <w:rFonts w:asciiTheme="minorHAnsi" w:hAnsiTheme="minorHAnsi" w:cstheme="minorHAnsi"/>
          <w:sz w:val="24"/>
          <w:szCs w:val="24"/>
        </w:rPr>
        <w:t>basis to provide Transmission Service in accordance with the terms of this Agreement and the Transmission License.</w:t>
      </w:r>
    </w:p>
    <w:p w14:paraId="3C13AE7F" w14:textId="333CA8C9" w:rsidR="00C0377A" w:rsidRPr="009F6662" w:rsidRDefault="00766C9D" w:rsidP="008B48A6">
      <w:pPr>
        <w:pStyle w:val="ListParagraph"/>
        <w:numPr>
          <w:ilvl w:val="0"/>
          <w:numId w:val="19"/>
        </w:numPr>
        <w:tabs>
          <w:tab w:val="left" w:pos="9072"/>
        </w:tabs>
        <w:ind w:left="426" w:right="327" w:hanging="284"/>
        <w:jc w:val="both"/>
        <w:rPr>
          <w:rFonts w:asciiTheme="minorHAnsi" w:hAnsiTheme="minorHAnsi" w:cstheme="minorHAnsi"/>
          <w:sz w:val="24"/>
          <w:szCs w:val="24"/>
        </w:rPr>
      </w:pPr>
      <w:r w:rsidRPr="009F6662">
        <w:rPr>
          <w:rFonts w:asciiTheme="minorHAnsi" w:hAnsiTheme="minorHAnsi" w:cstheme="minorHAnsi"/>
          <w:sz w:val="24"/>
          <w:szCs w:val="24"/>
        </w:rPr>
        <w:t xml:space="preserve">The Selected Bidder have submitted the Contract Performance Guarantee and acquired one hundred percent (100%) of the equity shareholding of </w:t>
      </w:r>
      <w:r w:rsidR="0071257D" w:rsidRPr="009F6662">
        <w:rPr>
          <w:rFonts w:asciiTheme="minorHAnsi" w:hAnsiTheme="minorHAnsi" w:cstheme="minorHAnsi"/>
          <w:szCs w:val="24"/>
        </w:rPr>
        <w:t>NAVINAL TRANSMISSION LIMITED</w:t>
      </w:r>
      <w:r w:rsidRPr="009F6662">
        <w:rPr>
          <w:rFonts w:asciiTheme="minorHAnsi" w:hAnsiTheme="minorHAnsi" w:cstheme="minorHAnsi"/>
          <w:sz w:val="24"/>
          <w:szCs w:val="24"/>
        </w:rPr>
        <w:t xml:space="preserve"> [Insert Name of the SPV], along with all its related assets and liabilities in terms of the provisions of the Share Purchase Agreement.</w:t>
      </w:r>
    </w:p>
    <w:p w14:paraId="3C13AE80" w14:textId="77777777" w:rsidR="00C0377A" w:rsidRPr="009F6662" w:rsidRDefault="00C0377A" w:rsidP="008B48A6">
      <w:pPr>
        <w:pStyle w:val="ListParagraph"/>
        <w:numPr>
          <w:ilvl w:val="0"/>
          <w:numId w:val="19"/>
        </w:numPr>
        <w:tabs>
          <w:tab w:val="left" w:pos="9072"/>
        </w:tabs>
        <w:ind w:left="426" w:right="327" w:hanging="284"/>
        <w:jc w:val="both"/>
        <w:rPr>
          <w:rFonts w:asciiTheme="minorHAnsi" w:hAnsiTheme="minorHAnsi" w:cstheme="minorHAnsi"/>
          <w:sz w:val="24"/>
          <w:szCs w:val="24"/>
        </w:rPr>
      </w:pPr>
      <w:r w:rsidRPr="009F6662">
        <w:rPr>
          <w:rFonts w:asciiTheme="minorHAnsi" w:hAnsiTheme="minorHAnsi" w:cstheme="minorHAnsi"/>
          <w:sz w:val="24"/>
          <w:szCs w:val="24"/>
        </w:rPr>
        <w:t xml:space="preserve">The TSP has agreed to make an application for a Transmission License to the Commission for setting up the Project on build, own, operate and </w:t>
      </w:r>
      <w:r w:rsidR="00D03CF1" w:rsidRPr="009F6662">
        <w:rPr>
          <w:rFonts w:asciiTheme="minorHAnsi" w:hAnsiTheme="minorHAnsi" w:cstheme="minorHAnsi"/>
          <w:sz w:val="24"/>
          <w:szCs w:val="24"/>
        </w:rPr>
        <w:t xml:space="preserve">transfer </w:t>
      </w:r>
      <w:r w:rsidRPr="009F6662">
        <w:rPr>
          <w:rFonts w:asciiTheme="minorHAnsi" w:hAnsiTheme="minorHAnsi" w:cstheme="minorHAnsi"/>
          <w:sz w:val="24"/>
          <w:szCs w:val="24"/>
        </w:rPr>
        <w:t xml:space="preserve">basis. </w:t>
      </w:r>
    </w:p>
    <w:p w14:paraId="3C13AE81" w14:textId="77777777" w:rsidR="00C0377A" w:rsidRPr="009F6662" w:rsidRDefault="00C0377A" w:rsidP="008B48A6">
      <w:pPr>
        <w:pStyle w:val="ListParagraph"/>
        <w:numPr>
          <w:ilvl w:val="0"/>
          <w:numId w:val="19"/>
        </w:numPr>
        <w:tabs>
          <w:tab w:val="left" w:pos="9072"/>
        </w:tabs>
        <w:ind w:left="426" w:right="327" w:hanging="284"/>
        <w:jc w:val="both"/>
        <w:rPr>
          <w:rFonts w:asciiTheme="minorHAnsi" w:hAnsiTheme="minorHAnsi" w:cstheme="minorHAnsi"/>
          <w:sz w:val="24"/>
          <w:szCs w:val="24"/>
        </w:rPr>
      </w:pPr>
      <w:r w:rsidRPr="009F6662">
        <w:rPr>
          <w:rFonts w:asciiTheme="minorHAnsi" w:hAnsiTheme="minorHAnsi" w:cstheme="minorHAnsi"/>
          <w:sz w:val="24"/>
          <w:szCs w:val="24"/>
        </w:rPr>
        <w:t xml:space="preserve">The TSP has further agreed to make an application to the Commission for the adoption of the Transmission Charges under Section 63 of the Electricity Act, 2003, along with a certification from the </w:t>
      </w:r>
      <w:r w:rsidR="00D22C7D" w:rsidRPr="009F6662">
        <w:rPr>
          <w:rFonts w:asciiTheme="minorHAnsi" w:hAnsiTheme="minorHAnsi" w:cstheme="minorHAnsi"/>
          <w:sz w:val="24"/>
          <w:szCs w:val="24"/>
        </w:rPr>
        <w:t xml:space="preserve">Bid Evaluation </w:t>
      </w:r>
      <w:r w:rsidRPr="009F6662">
        <w:rPr>
          <w:rFonts w:asciiTheme="minorHAnsi" w:hAnsiTheme="minorHAnsi" w:cstheme="minorHAnsi"/>
          <w:sz w:val="24"/>
          <w:szCs w:val="24"/>
        </w:rPr>
        <w:t xml:space="preserve">Committee in accordance with the Bidding Guidelines issued by Ministry of Power, Government of India.  </w:t>
      </w:r>
    </w:p>
    <w:p w14:paraId="3C13AE82" w14:textId="77777777" w:rsidR="00D22C7D" w:rsidRPr="009F6662" w:rsidRDefault="00D22C7D" w:rsidP="008B48A6">
      <w:pPr>
        <w:pStyle w:val="ListParagraph"/>
        <w:numPr>
          <w:ilvl w:val="0"/>
          <w:numId w:val="19"/>
        </w:numPr>
        <w:tabs>
          <w:tab w:val="left" w:pos="9072"/>
        </w:tabs>
        <w:ind w:left="426" w:right="327" w:hanging="284"/>
        <w:jc w:val="both"/>
        <w:rPr>
          <w:rFonts w:asciiTheme="minorHAnsi" w:hAnsiTheme="minorHAnsi" w:cstheme="minorHAnsi"/>
          <w:sz w:val="24"/>
          <w:szCs w:val="24"/>
        </w:rPr>
      </w:pPr>
      <w:r w:rsidRPr="009F6662">
        <w:rPr>
          <w:rFonts w:asciiTheme="minorHAnsi" w:hAnsiTheme="minorHAnsi" w:cstheme="minorHAnsi"/>
          <w:sz w:val="24"/>
          <w:szCs w:val="24"/>
        </w:rPr>
        <w:t xml:space="preserve">The TSP has agreed to execute the </w:t>
      </w:r>
      <w:r w:rsidR="00C75ABE" w:rsidRPr="009F6662">
        <w:rPr>
          <w:rFonts w:asciiTheme="minorHAnsi" w:hAnsiTheme="minorHAnsi" w:cstheme="minorHAnsi"/>
          <w:sz w:val="24"/>
          <w:szCs w:val="24"/>
        </w:rPr>
        <w:t>agreement(s) required</w:t>
      </w:r>
      <w:r w:rsidR="00813533" w:rsidRPr="009F6662">
        <w:rPr>
          <w:rFonts w:asciiTheme="minorHAnsi" w:hAnsiTheme="minorHAnsi" w:cstheme="minorHAnsi"/>
          <w:sz w:val="24"/>
          <w:szCs w:val="24"/>
        </w:rPr>
        <w:t>, if any,</w:t>
      </w:r>
      <w:r w:rsidR="00C75ABE" w:rsidRPr="009F6662">
        <w:rPr>
          <w:rFonts w:asciiTheme="minorHAnsi" w:hAnsiTheme="minorHAnsi" w:cstheme="minorHAnsi"/>
          <w:sz w:val="24"/>
          <w:szCs w:val="24"/>
        </w:rPr>
        <w:t xml:space="preserve"> under </w:t>
      </w:r>
      <w:r w:rsidR="003F69E3" w:rsidRPr="009F6662">
        <w:rPr>
          <w:rFonts w:asciiTheme="minorHAnsi" w:hAnsiTheme="minorHAnsi" w:cstheme="minorHAnsi"/>
          <w:sz w:val="24"/>
          <w:szCs w:val="24"/>
        </w:rPr>
        <w:t>Sharing Regulations</w:t>
      </w:r>
      <w:r w:rsidRPr="009F6662">
        <w:rPr>
          <w:rFonts w:asciiTheme="minorHAnsi" w:hAnsiTheme="minorHAnsi" w:cstheme="minorHAnsi"/>
          <w:sz w:val="24"/>
          <w:szCs w:val="24"/>
        </w:rPr>
        <w:t xml:space="preserve"> </w:t>
      </w:r>
      <w:r w:rsidR="00CE6041" w:rsidRPr="009F6662">
        <w:rPr>
          <w:rFonts w:asciiTheme="minorHAnsi" w:hAnsiTheme="minorHAnsi" w:cstheme="minorHAnsi"/>
          <w:sz w:val="24"/>
          <w:szCs w:val="24"/>
        </w:rPr>
        <w:t xml:space="preserve">within </w:t>
      </w:r>
      <w:r w:rsidR="00DA4E39" w:rsidRPr="009F6662">
        <w:rPr>
          <w:rFonts w:asciiTheme="minorHAnsi" w:hAnsiTheme="minorHAnsi" w:cstheme="minorHAnsi"/>
          <w:sz w:val="24"/>
          <w:szCs w:val="24"/>
        </w:rPr>
        <w:t xml:space="preserve">fifteen (15) </w:t>
      </w:r>
      <w:r w:rsidR="00CE6041" w:rsidRPr="009F6662">
        <w:rPr>
          <w:rFonts w:asciiTheme="minorHAnsi" w:hAnsiTheme="minorHAnsi" w:cstheme="minorHAnsi"/>
          <w:sz w:val="24"/>
          <w:szCs w:val="24"/>
        </w:rPr>
        <w:t>days from the date of grant of Transmission License from the Commission</w:t>
      </w:r>
      <w:r w:rsidRPr="009F6662">
        <w:rPr>
          <w:rFonts w:asciiTheme="minorHAnsi" w:hAnsiTheme="minorHAnsi" w:cstheme="minorHAnsi"/>
          <w:sz w:val="24"/>
          <w:szCs w:val="24"/>
        </w:rPr>
        <w:t>.</w:t>
      </w:r>
    </w:p>
    <w:p w14:paraId="3C13AE83" w14:textId="77777777" w:rsidR="00D22C7D" w:rsidRPr="009F6662" w:rsidRDefault="00D22C7D" w:rsidP="008B48A6">
      <w:pPr>
        <w:pStyle w:val="ListParagraph"/>
        <w:numPr>
          <w:ilvl w:val="0"/>
          <w:numId w:val="19"/>
        </w:numPr>
        <w:tabs>
          <w:tab w:val="left" w:pos="9072"/>
        </w:tabs>
        <w:ind w:left="426" w:right="327" w:hanging="284"/>
        <w:jc w:val="both"/>
        <w:rPr>
          <w:rFonts w:asciiTheme="minorHAnsi" w:hAnsiTheme="minorHAnsi" w:cstheme="minorHAnsi"/>
          <w:sz w:val="24"/>
          <w:szCs w:val="24"/>
        </w:rPr>
      </w:pPr>
      <w:r w:rsidRPr="009F6662">
        <w:rPr>
          <w:rFonts w:asciiTheme="minorHAnsi" w:hAnsiTheme="minorHAnsi" w:cstheme="minorHAnsi"/>
          <w:sz w:val="24"/>
          <w:szCs w:val="24"/>
        </w:rPr>
        <w:t xml:space="preserve">The TSP agrees to the terms and conditions laid down </w:t>
      </w:r>
      <w:r w:rsidR="00A61803" w:rsidRPr="009F6662">
        <w:rPr>
          <w:rFonts w:asciiTheme="minorHAnsi" w:hAnsiTheme="minorHAnsi" w:cstheme="minorHAnsi"/>
          <w:sz w:val="24"/>
          <w:szCs w:val="24"/>
        </w:rPr>
        <w:t xml:space="preserve">under </w:t>
      </w:r>
      <w:r w:rsidR="003F69E3" w:rsidRPr="009F6662">
        <w:rPr>
          <w:rFonts w:asciiTheme="minorHAnsi" w:hAnsiTheme="minorHAnsi" w:cstheme="minorHAnsi"/>
          <w:sz w:val="24"/>
          <w:szCs w:val="24"/>
        </w:rPr>
        <w:t>Sharing Regulations</w:t>
      </w:r>
      <w:r w:rsidR="000C748D" w:rsidRPr="009F6662">
        <w:rPr>
          <w:rFonts w:asciiTheme="minorHAnsi" w:hAnsiTheme="minorHAnsi" w:cstheme="minorHAnsi"/>
          <w:sz w:val="24"/>
          <w:szCs w:val="24"/>
        </w:rPr>
        <w:t>,</w:t>
      </w:r>
      <w:r w:rsidRPr="009F6662">
        <w:rPr>
          <w:rFonts w:asciiTheme="minorHAnsi" w:hAnsiTheme="minorHAnsi" w:cstheme="minorHAnsi"/>
          <w:sz w:val="24"/>
          <w:szCs w:val="24"/>
        </w:rPr>
        <w:t xml:space="preserve"> for making available the ISTS and charge the Transmission Charges in accordance with the terms and conditions of </w:t>
      </w:r>
      <w:r w:rsidR="003F69E3" w:rsidRPr="009F6662">
        <w:rPr>
          <w:rFonts w:asciiTheme="minorHAnsi" w:hAnsiTheme="minorHAnsi" w:cstheme="minorHAnsi"/>
          <w:sz w:val="24"/>
          <w:szCs w:val="24"/>
        </w:rPr>
        <w:t>Sharing Regulations</w:t>
      </w:r>
      <w:r w:rsidRPr="009F6662">
        <w:rPr>
          <w:rFonts w:asciiTheme="minorHAnsi" w:hAnsiTheme="minorHAnsi" w:cstheme="minorHAnsi"/>
          <w:sz w:val="24"/>
          <w:szCs w:val="24"/>
        </w:rPr>
        <w:t>.</w:t>
      </w:r>
    </w:p>
    <w:p w14:paraId="3C13AE84" w14:textId="77777777" w:rsidR="00C0377A" w:rsidRPr="009F6662" w:rsidRDefault="00C80F0B" w:rsidP="008B48A6">
      <w:pPr>
        <w:pStyle w:val="ListParagraph"/>
        <w:numPr>
          <w:ilvl w:val="0"/>
          <w:numId w:val="19"/>
        </w:numPr>
        <w:tabs>
          <w:tab w:val="left" w:pos="9072"/>
        </w:tabs>
        <w:ind w:left="426" w:right="327" w:hanging="284"/>
        <w:jc w:val="both"/>
        <w:rPr>
          <w:rFonts w:asciiTheme="minorHAnsi" w:hAnsiTheme="minorHAnsi" w:cstheme="minorHAnsi"/>
          <w:sz w:val="24"/>
          <w:szCs w:val="24"/>
        </w:rPr>
      </w:pPr>
      <w:r w:rsidRPr="009F6662">
        <w:rPr>
          <w:rFonts w:asciiTheme="minorHAnsi" w:hAnsiTheme="minorHAnsi" w:cstheme="minorHAnsi"/>
          <w:sz w:val="24"/>
          <w:szCs w:val="24"/>
        </w:rPr>
        <w:t xml:space="preserve">The </w:t>
      </w:r>
      <w:r w:rsidR="00FC0114" w:rsidRPr="009F6662">
        <w:rPr>
          <w:rFonts w:asciiTheme="minorHAnsi" w:hAnsiTheme="minorHAnsi" w:cstheme="minorHAnsi"/>
          <w:sz w:val="24"/>
          <w:szCs w:val="24"/>
        </w:rPr>
        <w:t xml:space="preserve">billing, collection and </w:t>
      </w:r>
      <w:r w:rsidRPr="009F6662">
        <w:rPr>
          <w:rFonts w:asciiTheme="minorHAnsi" w:hAnsiTheme="minorHAnsi" w:cstheme="minorHAnsi"/>
          <w:sz w:val="24"/>
          <w:szCs w:val="24"/>
        </w:rPr>
        <w:t xml:space="preserve">disbursement of the Transmission Charges by the CTU to the ISTS Licensee shall be governed as </w:t>
      </w:r>
      <w:r w:rsidR="00FC0114" w:rsidRPr="009F6662">
        <w:rPr>
          <w:rFonts w:asciiTheme="minorHAnsi" w:hAnsiTheme="minorHAnsi" w:cstheme="minorHAnsi"/>
          <w:sz w:val="24"/>
          <w:szCs w:val="24"/>
        </w:rPr>
        <w:t xml:space="preserve">per </w:t>
      </w:r>
      <w:r w:rsidR="003F69E3" w:rsidRPr="009F6662">
        <w:rPr>
          <w:rFonts w:asciiTheme="minorHAnsi" w:hAnsiTheme="minorHAnsi" w:cstheme="minorHAnsi"/>
          <w:sz w:val="24"/>
          <w:szCs w:val="24"/>
        </w:rPr>
        <w:t>Sharing Regulations</w:t>
      </w:r>
      <w:r w:rsidR="00FC0114" w:rsidRPr="009F6662">
        <w:rPr>
          <w:rFonts w:asciiTheme="minorHAnsi" w:hAnsiTheme="minorHAnsi" w:cstheme="minorHAnsi"/>
          <w:sz w:val="24"/>
          <w:szCs w:val="24"/>
        </w:rPr>
        <w:t xml:space="preserve">.  </w:t>
      </w:r>
    </w:p>
    <w:p w14:paraId="3C13AE85" w14:textId="77777777" w:rsidR="00C0377A" w:rsidRPr="009F6662" w:rsidRDefault="00C0377A" w:rsidP="008B48A6">
      <w:pPr>
        <w:pStyle w:val="ListParagraph"/>
        <w:numPr>
          <w:ilvl w:val="0"/>
          <w:numId w:val="19"/>
        </w:numPr>
        <w:tabs>
          <w:tab w:val="left" w:pos="9072"/>
        </w:tabs>
        <w:ind w:left="426" w:right="327" w:hanging="284"/>
        <w:jc w:val="both"/>
        <w:rPr>
          <w:rFonts w:asciiTheme="minorHAnsi" w:hAnsiTheme="minorHAnsi" w:cstheme="minorHAnsi"/>
          <w:sz w:val="24"/>
          <w:szCs w:val="24"/>
        </w:rPr>
      </w:pPr>
      <w:r w:rsidRPr="009F6662">
        <w:rPr>
          <w:rFonts w:asciiTheme="minorHAnsi" w:hAnsiTheme="minorHAnsi" w:cstheme="minorHAnsi"/>
          <w:sz w:val="24"/>
          <w:szCs w:val="24"/>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9F6662">
        <w:rPr>
          <w:rFonts w:asciiTheme="minorHAnsi" w:hAnsiTheme="minorHAnsi" w:cstheme="minorHAnsi"/>
          <w:sz w:val="24"/>
          <w:szCs w:val="24"/>
        </w:rPr>
        <w:t xml:space="preserve">Transmission </w:t>
      </w:r>
      <w:r w:rsidRPr="009F6662">
        <w:rPr>
          <w:rFonts w:asciiTheme="minorHAnsi" w:hAnsiTheme="minorHAnsi" w:cstheme="minorHAnsi"/>
          <w:sz w:val="24"/>
          <w:szCs w:val="24"/>
        </w:rPr>
        <w:t xml:space="preserve">License terms &amp; conditions and the conditions of this Agreement, the conditions stipulated in the </w:t>
      </w:r>
      <w:r w:rsidR="00932EB4" w:rsidRPr="009F6662">
        <w:rPr>
          <w:rFonts w:asciiTheme="minorHAnsi" w:hAnsiTheme="minorHAnsi" w:cstheme="minorHAnsi"/>
          <w:sz w:val="24"/>
          <w:szCs w:val="24"/>
        </w:rPr>
        <w:t xml:space="preserve">Transmission </w:t>
      </w:r>
      <w:r w:rsidRPr="009F6662">
        <w:rPr>
          <w:rFonts w:asciiTheme="minorHAnsi" w:hAnsiTheme="minorHAnsi" w:cstheme="minorHAnsi"/>
          <w:sz w:val="24"/>
          <w:szCs w:val="24"/>
        </w:rPr>
        <w:t>License granted by the Commission shall prevail.</w:t>
      </w:r>
    </w:p>
    <w:p w14:paraId="3C13AE86" w14:textId="77777777" w:rsidR="00C0377A" w:rsidRPr="009F6662" w:rsidRDefault="00C0377A" w:rsidP="002B4B56">
      <w:pPr>
        <w:tabs>
          <w:tab w:val="left" w:pos="9072"/>
        </w:tabs>
        <w:spacing w:before="60" w:after="120" w:line="276" w:lineRule="auto"/>
        <w:ind w:left="426" w:right="327"/>
        <w:jc w:val="both"/>
        <w:rPr>
          <w:rFonts w:asciiTheme="minorHAnsi" w:hAnsiTheme="minorHAnsi" w:cstheme="minorHAnsi"/>
          <w:b/>
        </w:rPr>
      </w:pPr>
      <w:r w:rsidRPr="009F6662">
        <w:rPr>
          <w:rFonts w:asciiTheme="minorHAnsi" w:hAnsiTheme="minorHAnsi" w:cstheme="minorHAnsi"/>
          <w:b/>
        </w:rPr>
        <w:t>NOW, THEREFORE, IN CONSIDERATION OF THE PREMISES AND MUTUAL AGREEMENTS, COVENANTS AND CONDITIONS SET</w:t>
      </w:r>
      <w:r w:rsidR="00E84D7D" w:rsidRPr="009F6662">
        <w:rPr>
          <w:rFonts w:asciiTheme="minorHAnsi" w:hAnsiTheme="minorHAnsi" w:cstheme="minorHAnsi"/>
          <w:b/>
        </w:rPr>
        <w:t xml:space="preserve"> </w:t>
      </w:r>
      <w:r w:rsidRPr="009F6662">
        <w:rPr>
          <w:rFonts w:asciiTheme="minorHAnsi" w:hAnsiTheme="minorHAnsi" w:cstheme="minorHAnsi"/>
          <w:b/>
        </w:rPr>
        <w:t>FORTH HEREIN, IT IS HEREBY AGREED BY AND BETWEEN THE PARTIES HERETO AS FOLLOWS:</w:t>
      </w:r>
    </w:p>
    <w:p w14:paraId="3C13AE87" w14:textId="77777777" w:rsidR="00C0377A" w:rsidRPr="009F6662" w:rsidRDefault="00C0377A" w:rsidP="002B4B56">
      <w:pPr>
        <w:tabs>
          <w:tab w:val="left" w:pos="9072"/>
        </w:tabs>
        <w:spacing w:before="60" w:after="120"/>
        <w:ind w:left="426" w:right="327"/>
        <w:jc w:val="both"/>
        <w:rPr>
          <w:rFonts w:asciiTheme="minorHAnsi" w:hAnsiTheme="minorHAnsi" w:cstheme="minorHAnsi"/>
          <w:b/>
        </w:rPr>
      </w:pPr>
    </w:p>
    <w:p w14:paraId="3C13AE88" w14:textId="77777777" w:rsidR="00C0377A" w:rsidRPr="009F6662" w:rsidRDefault="00C0377A" w:rsidP="007525FC">
      <w:pPr>
        <w:tabs>
          <w:tab w:val="left" w:pos="9072"/>
        </w:tabs>
        <w:spacing w:before="60" w:after="120"/>
        <w:ind w:left="426" w:right="327"/>
        <w:jc w:val="both"/>
        <w:rPr>
          <w:rFonts w:asciiTheme="minorHAnsi" w:hAnsiTheme="minorHAnsi" w:cstheme="minorHAnsi"/>
        </w:rPr>
        <w:sectPr w:rsidR="00C0377A" w:rsidRPr="009F6662" w:rsidSect="007525FC">
          <w:pgSz w:w="11907" w:h="16839" w:code="9"/>
          <w:pgMar w:top="1134" w:right="992" w:bottom="1980" w:left="1843" w:header="567" w:footer="567" w:gutter="0"/>
          <w:cols w:space="720"/>
          <w:titlePg/>
          <w:docGrid w:linePitch="360"/>
        </w:sectPr>
      </w:pPr>
    </w:p>
    <w:p w14:paraId="3C13AE89" w14:textId="77777777" w:rsidR="00C0377A" w:rsidRPr="009F6662" w:rsidRDefault="00C0377A"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b/>
        </w:rPr>
        <w:lastRenderedPageBreak/>
        <w:t>ARTICLE: 1</w:t>
      </w:r>
    </w:p>
    <w:p w14:paraId="3C13AE8A" w14:textId="77777777" w:rsidR="00C0377A" w:rsidRPr="009F6662" w:rsidRDefault="00C0377A" w:rsidP="00B55AE0">
      <w:pPr>
        <w:pStyle w:val="Heading1"/>
      </w:pPr>
      <w:bookmarkStart w:id="0" w:name="_Toc173662576"/>
      <w:bookmarkStart w:id="1" w:name="_Toc173662611"/>
      <w:bookmarkStart w:id="2" w:name="_Toc173662707"/>
      <w:bookmarkStart w:id="3" w:name="_Toc165463902"/>
      <w:bookmarkEnd w:id="0"/>
      <w:bookmarkEnd w:id="1"/>
      <w:bookmarkEnd w:id="2"/>
      <w:r w:rsidRPr="009F6662">
        <w:t>Definitions and Interpretations</w:t>
      </w:r>
      <w:bookmarkEnd w:id="3"/>
    </w:p>
    <w:p w14:paraId="3C13AE8B" w14:textId="77777777" w:rsidR="00C0377A" w:rsidRPr="009F6662" w:rsidRDefault="00C0377A" w:rsidP="002B4B56">
      <w:pPr>
        <w:pStyle w:val="Heading2"/>
        <w:tabs>
          <w:tab w:val="clear" w:pos="960"/>
          <w:tab w:val="left" w:pos="9072"/>
        </w:tabs>
        <w:ind w:left="426" w:right="327" w:hanging="568"/>
        <w:jc w:val="both"/>
        <w:rPr>
          <w:rFonts w:asciiTheme="minorHAnsi" w:hAnsiTheme="minorHAnsi" w:cstheme="minorHAnsi"/>
          <w:szCs w:val="24"/>
        </w:rPr>
      </w:pPr>
      <w:bookmarkStart w:id="4" w:name="_Ref169512910"/>
      <w:r w:rsidRPr="009F6662">
        <w:rPr>
          <w:rFonts w:asciiTheme="minorHAnsi" w:hAnsiTheme="minorHAnsi" w:cstheme="minorHAnsi"/>
          <w:szCs w:val="24"/>
        </w:rPr>
        <w:t>Definitions:</w:t>
      </w:r>
      <w:bookmarkEnd w:id="4"/>
    </w:p>
    <w:p w14:paraId="3C13AE8C" w14:textId="77777777" w:rsidR="00C0377A" w:rsidRPr="009F6662" w:rsidRDefault="00C0377A" w:rsidP="002B4B56">
      <w:pPr>
        <w:pStyle w:val="Heading3"/>
        <w:ind w:left="426"/>
        <w:rPr>
          <w:rFonts w:asciiTheme="minorHAnsi" w:hAnsiTheme="minorHAnsi" w:cstheme="minorHAnsi"/>
          <w:sz w:val="24"/>
          <w:szCs w:val="24"/>
        </w:rPr>
      </w:pPr>
      <w:bookmarkStart w:id="5" w:name="_Ref311991372"/>
      <w:r w:rsidRPr="009F6662">
        <w:rPr>
          <w:rFonts w:asciiTheme="minorHAnsi" w:hAnsiTheme="minorHAnsi" w:cstheme="minorHAnsi"/>
          <w:sz w:val="24"/>
          <w:szCs w:val="24"/>
        </w:rPr>
        <w:t>The words</w:t>
      </w:r>
      <w:r w:rsidR="00B15003" w:rsidRPr="009F6662">
        <w:rPr>
          <w:rFonts w:asciiTheme="minorHAnsi" w:hAnsiTheme="minorHAnsi" w:cstheme="minorHAnsi"/>
          <w:sz w:val="24"/>
          <w:szCs w:val="24"/>
        </w:rPr>
        <w:t xml:space="preserve"> </w:t>
      </w:r>
      <w:r w:rsidRPr="009F6662">
        <w:rPr>
          <w:rFonts w:asciiTheme="minorHAnsi" w:hAnsiTheme="minorHAnsi" w:cstheme="minorHAnsi"/>
          <w:sz w:val="24"/>
          <w:szCs w:val="24"/>
        </w:rPr>
        <w:t>/</w:t>
      </w:r>
      <w:r w:rsidR="00B15003" w:rsidRPr="009F6662">
        <w:rPr>
          <w:rFonts w:asciiTheme="minorHAnsi" w:hAnsiTheme="minorHAnsi" w:cstheme="minorHAnsi"/>
          <w:sz w:val="24"/>
          <w:szCs w:val="24"/>
        </w:rPr>
        <w:t xml:space="preserve"> </w:t>
      </w:r>
      <w:r w:rsidRPr="009F6662">
        <w:rPr>
          <w:rFonts w:asciiTheme="minorHAnsi" w:hAnsiTheme="minorHAnsi" w:cstheme="minorHAns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9F6662">
        <w:rPr>
          <w:rFonts w:asciiTheme="minorHAnsi" w:hAnsiTheme="minorHAnsi" w:cstheme="minorHAnsi"/>
          <w:sz w:val="24"/>
          <w:szCs w:val="24"/>
        </w:rPr>
        <w:t xml:space="preserve"> </w:t>
      </w:r>
      <w:r w:rsidRPr="009F6662">
        <w:rPr>
          <w:rFonts w:asciiTheme="minorHAnsi" w:hAnsiTheme="minorHAnsi" w:cstheme="minorHAnsi"/>
          <w:sz w:val="24"/>
          <w:szCs w:val="24"/>
        </w:rPr>
        <w:t>/</w:t>
      </w:r>
      <w:r w:rsidR="00B15003" w:rsidRPr="009F6662">
        <w:rPr>
          <w:rFonts w:asciiTheme="minorHAnsi" w:hAnsiTheme="minorHAnsi" w:cstheme="minorHAnsi"/>
          <w:sz w:val="24"/>
          <w:szCs w:val="24"/>
        </w:rPr>
        <w:t xml:space="preserve"> </w:t>
      </w:r>
      <w:r w:rsidRPr="009F6662">
        <w:rPr>
          <w:rFonts w:asciiTheme="minorHAnsi" w:hAnsiTheme="minorHAnsi" w:cstheme="minorHAnsi"/>
          <w:sz w:val="24"/>
          <w:szCs w:val="24"/>
        </w:rPr>
        <w:t>framed by the Commission (as defined hereunder), as amended or re-enacted from time to time or the General Clauses Act, failing which it shall bear its ordinary English meaning.</w:t>
      </w:r>
      <w:bookmarkEnd w:id="5"/>
    </w:p>
    <w:p w14:paraId="3C13AE8D"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szCs w:val="24"/>
        </w:rPr>
        <w:t>The words/expressions when used in this Agreement shall have the respective meanings as specified below:</w:t>
      </w:r>
    </w:p>
    <w:p w14:paraId="3C13AE8E"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“Acquisition Price” </w:t>
      </w:r>
      <w:r w:rsidRPr="009F6662">
        <w:rPr>
          <w:rFonts w:asciiTheme="minorHAnsi" w:hAnsiTheme="minorHAnsi" w:cstheme="minorHAnsi"/>
          <w:szCs w:val="24"/>
        </w:rPr>
        <w:t>shall have the same meaning as defined in the Share Purchase Agreement;</w:t>
      </w:r>
    </w:p>
    <w:p w14:paraId="3C13AE8F"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“Act”</w:t>
      </w:r>
      <w:r w:rsidRPr="009F6662">
        <w:rPr>
          <w:rFonts w:asciiTheme="minorHAnsi" w:hAnsiTheme="minorHAnsi" w:cstheme="minorHAnsi"/>
          <w:szCs w:val="24"/>
        </w:rPr>
        <w:t xml:space="preserve"> or </w:t>
      </w:r>
      <w:r w:rsidRPr="009F6662">
        <w:rPr>
          <w:rFonts w:asciiTheme="minorHAnsi" w:hAnsiTheme="minorHAnsi" w:cstheme="minorHAnsi"/>
          <w:b/>
          <w:szCs w:val="24"/>
        </w:rPr>
        <w:t>"Electricity Act"</w:t>
      </w:r>
      <w:r w:rsidRPr="009F6662">
        <w:rPr>
          <w:rFonts w:asciiTheme="minorHAnsi" w:hAnsiTheme="minorHAnsi" w:cstheme="minorHAnsi"/>
          <w:szCs w:val="24"/>
        </w:rPr>
        <w:t xml:space="preserve"> or </w:t>
      </w:r>
      <w:r w:rsidRPr="009F6662">
        <w:rPr>
          <w:rFonts w:asciiTheme="minorHAnsi" w:hAnsiTheme="minorHAnsi" w:cstheme="minorHAnsi"/>
          <w:b/>
          <w:szCs w:val="24"/>
        </w:rPr>
        <w:t>“Electricity Act 2003”</w:t>
      </w:r>
      <w:r w:rsidRPr="009F6662">
        <w:rPr>
          <w:rFonts w:asciiTheme="minorHAnsi" w:hAnsiTheme="minorHAnsi" w:cstheme="minorHAnsi"/>
          <w:szCs w:val="24"/>
        </w:rPr>
        <w:t xml:space="preserve"> shall mean the Electricity Act, 2003 and any amendments made to the same or any succeeding enactment thereof;</w:t>
      </w:r>
    </w:p>
    <w:p w14:paraId="3C13AE90" w14:textId="77777777" w:rsidR="007E1138" w:rsidRPr="009F6662" w:rsidRDefault="007E1138" w:rsidP="002B4B56">
      <w:pPr>
        <w:pStyle w:val="StyleJustifiedLeft48pt"/>
        <w:tabs>
          <w:tab w:val="left" w:pos="9072"/>
        </w:tabs>
        <w:spacing w:line="276" w:lineRule="auto"/>
        <w:ind w:left="426" w:right="327"/>
        <w:rPr>
          <w:rFonts w:asciiTheme="minorHAnsi" w:hAnsiTheme="minorHAnsi" w:cstheme="minorHAnsi"/>
          <w:szCs w:val="24"/>
          <w:lang w:val="en-US"/>
        </w:rPr>
      </w:pPr>
      <w:r w:rsidRPr="009F6662">
        <w:rPr>
          <w:rFonts w:asciiTheme="minorHAnsi" w:hAnsiTheme="minorHAnsi" w:cstheme="minorHAnsi"/>
          <w:b/>
          <w:szCs w:val="24"/>
          <w:lang w:val="en-US"/>
        </w:rPr>
        <w:t xml:space="preserve">“Affiliate” </w:t>
      </w:r>
      <w:r w:rsidRPr="009F6662">
        <w:rPr>
          <w:rFonts w:asciiTheme="minorHAnsi" w:hAnsiTheme="minorHAnsi" w:cstheme="minorHAnsi"/>
          <w:bCs/>
          <w:szCs w:val="24"/>
          <w:lang w:val="en-US"/>
        </w:rPr>
        <w:t>shall mean</w:t>
      </w:r>
      <w:r w:rsidRPr="009F6662">
        <w:rPr>
          <w:rFonts w:asciiTheme="minorHAnsi" w:hAnsiTheme="minorHAnsi" w:cstheme="minorHAnsi"/>
          <w:szCs w:val="24"/>
          <w:lang w:val="en-US"/>
        </w:rPr>
        <w:t xml:space="preserve"> a company that either directly or indirectly</w:t>
      </w:r>
    </w:p>
    <w:p w14:paraId="3C13AE91" w14:textId="77777777" w:rsidR="007E1138" w:rsidRPr="009F6662" w:rsidRDefault="007E1138" w:rsidP="008B48A6">
      <w:pPr>
        <w:numPr>
          <w:ilvl w:val="0"/>
          <w:numId w:val="17"/>
        </w:numPr>
        <w:tabs>
          <w:tab w:val="clear" w:pos="540"/>
          <w:tab w:val="left" w:pos="9072"/>
        </w:tabs>
        <w:spacing w:after="120" w:line="276" w:lineRule="auto"/>
        <w:ind w:left="1134" w:right="327" w:hanging="425"/>
        <w:jc w:val="both"/>
        <w:rPr>
          <w:rFonts w:asciiTheme="minorHAnsi" w:hAnsiTheme="minorHAnsi" w:cstheme="minorHAnsi"/>
          <w:lang w:val="en-US"/>
        </w:rPr>
      </w:pPr>
      <w:r w:rsidRPr="009F6662">
        <w:rPr>
          <w:rFonts w:asciiTheme="minorHAnsi" w:hAnsiTheme="minorHAnsi" w:cstheme="minorHAnsi"/>
          <w:lang w:val="en-US"/>
        </w:rPr>
        <w:t xml:space="preserve">controls or </w:t>
      </w:r>
    </w:p>
    <w:p w14:paraId="3C13AE92" w14:textId="77777777" w:rsidR="00911F6F" w:rsidRPr="009F6662" w:rsidRDefault="00DE1CDF" w:rsidP="008B48A6">
      <w:pPr>
        <w:numPr>
          <w:ilvl w:val="0"/>
          <w:numId w:val="17"/>
        </w:numPr>
        <w:tabs>
          <w:tab w:val="clear" w:pos="540"/>
          <w:tab w:val="left" w:pos="9072"/>
        </w:tabs>
        <w:spacing w:after="120" w:line="276" w:lineRule="auto"/>
        <w:ind w:left="1134" w:right="327" w:hanging="425"/>
        <w:jc w:val="both"/>
        <w:rPr>
          <w:rFonts w:asciiTheme="minorHAnsi" w:hAnsiTheme="minorHAnsi" w:cstheme="minorHAnsi"/>
          <w:lang w:val="en-US"/>
        </w:rPr>
      </w:pPr>
      <w:r w:rsidRPr="009F6662">
        <w:rPr>
          <w:rFonts w:asciiTheme="minorHAnsi" w:hAnsiTheme="minorHAnsi" w:cstheme="minorHAnsi"/>
          <w:lang w:val="en-US"/>
        </w:rPr>
        <w:t xml:space="preserve"> </w:t>
      </w:r>
      <w:r w:rsidR="007E1138" w:rsidRPr="009F6662">
        <w:rPr>
          <w:rFonts w:asciiTheme="minorHAnsi" w:hAnsiTheme="minorHAnsi" w:cstheme="minorHAnsi"/>
          <w:lang w:val="en-US"/>
        </w:rPr>
        <w:t>is controlled by or</w:t>
      </w:r>
    </w:p>
    <w:p w14:paraId="3C13AE93" w14:textId="77777777" w:rsidR="007E1138" w:rsidRPr="009F6662" w:rsidRDefault="007E1138" w:rsidP="008B48A6">
      <w:pPr>
        <w:numPr>
          <w:ilvl w:val="0"/>
          <w:numId w:val="17"/>
        </w:numPr>
        <w:tabs>
          <w:tab w:val="clear" w:pos="540"/>
          <w:tab w:val="left" w:pos="9072"/>
        </w:tabs>
        <w:spacing w:after="120" w:line="276" w:lineRule="auto"/>
        <w:ind w:left="1134" w:right="327" w:hanging="425"/>
        <w:jc w:val="both"/>
        <w:rPr>
          <w:rFonts w:asciiTheme="minorHAnsi" w:hAnsiTheme="minorHAnsi" w:cstheme="minorHAnsi"/>
        </w:rPr>
      </w:pPr>
      <w:r w:rsidRPr="009F6662">
        <w:rPr>
          <w:rFonts w:asciiTheme="minorHAnsi" w:hAnsiTheme="minorHAnsi" w:cstheme="minorHAnsi"/>
          <w:lang w:val="en-US"/>
        </w:rPr>
        <w:t>is</w:t>
      </w:r>
      <w:r w:rsidRPr="009F6662">
        <w:rPr>
          <w:rFonts w:asciiTheme="minorHAnsi" w:hAnsiTheme="minorHAnsi" w:cstheme="minorHAnsi"/>
        </w:rPr>
        <w:t xml:space="preserve"> under common control with</w:t>
      </w:r>
    </w:p>
    <w:p w14:paraId="3C13AE94" w14:textId="77777777" w:rsidR="007E1138" w:rsidRPr="009F6662" w:rsidRDefault="007E1138" w:rsidP="002B4B56">
      <w:pPr>
        <w:pStyle w:val="StyleJustifiedLeft48pt"/>
        <w:tabs>
          <w:tab w:val="left" w:pos="9072"/>
        </w:tabs>
        <w:spacing w:line="276" w:lineRule="auto"/>
        <w:ind w:left="426" w:right="327"/>
        <w:rPr>
          <w:rFonts w:asciiTheme="minorHAnsi" w:hAnsiTheme="minorHAnsi" w:cstheme="minorHAnsi"/>
          <w:b/>
          <w:szCs w:val="24"/>
        </w:rPr>
      </w:pPr>
      <w:r w:rsidRPr="009F6662">
        <w:rPr>
          <w:rFonts w:asciiTheme="minorHAnsi" w:hAnsiTheme="minorHAnsi" w:cstheme="minorHAnsi"/>
          <w:szCs w:val="24"/>
          <w:lang w:val="en-US"/>
        </w:rPr>
        <w:t>a Bidding Company (in the case of a single company) or a Member (in the case of a Consortium) and “</w:t>
      </w:r>
      <w:r w:rsidRPr="009F6662">
        <w:rPr>
          <w:rFonts w:asciiTheme="minorHAnsi" w:hAnsiTheme="minorHAnsi" w:cstheme="minorHAnsi"/>
          <w:b/>
          <w:szCs w:val="24"/>
          <w:lang w:val="en-US"/>
        </w:rPr>
        <w:t>control</w:t>
      </w:r>
      <w:r w:rsidRPr="009F6662">
        <w:rPr>
          <w:rFonts w:asciiTheme="minorHAnsi" w:hAnsiTheme="minorHAnsi" w:cstheme="minorHAnsi"/>
          <w:szCs w:val="24"/>
          <w:lang w:val="en-US"/>
        </w:rPr>
        <w:t xml:space="preserve">” means ownership by one entity of </w:t>
      </w:r>
      <w:r w:rsidR="00F5375D" w:rsidRPr="009F6662">
        <w:rPr>
          <w:rFonts w:asciiTheme="minorHAnsi" w:hAnsiTheme="minorHAnsi" w:cstheme="minorHAnsi"/>
          <w:szCs w:val="24"/>
        </w:rPr>
        <w:t xml:space="preserve">at least twenty six percent (26%) </w:t>
      </w:r>
      <w:r w:rsidRPr="009F6662">
        <w:rPr>
          <w:rFonts w:asciiTheme="minorHAnsi" w:hAnsiTheme="minorHAnsi" w:cstheme="minorHAnsi"/>
          <w:szCs w:val="24"/>
          <w:lang w:val="en-US"/>
        </w:rPr>
        <w:t>of the voting rights of the other entity;</w:t>
      </w:r>
      <w:r w:rsidRPr="009F6662">
        <w:rPr>
          <w:rFonts w:asciiTheme="minorHAnsi" w:hAnsiTheme="minorHAnsi" w:cstheme="minorHAnsi"/>
          <w:b/>
          <w:szCs w:val="24"/>
        </w:rPr>
        <w:t xml:space="preserve"> </w:t>
      </w:r>
    </w:p>
    <w:p w14:paraId="3C13AE95" w14:textId="77777777" w:rsidR="00090072" w:rsidRPr="009F6662" w:rsidRDefault="00090072"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“Availability”</w:t>
      </w:r>
      <w:r w:rsidRPr="009F6662">
        <w:rPr>
          <w:rFonts w:asciiTheme="minorHAnsi" w:hAnsiTheme="minorHAnsi" w:cstheme="minorHAnsi"/>
          <w:szCs w:val="24"/>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Appendix –IV to Central Electricity Regulatory Commission (Terms and Conditions of Tariff) Regulations, 2024, attached herewith in Schedule 6;</w:t>
      </w:r>
    </w:p>
    <w:p w14:paraId="3C13AE96" w14:textId="77777777" w:rsidR="00C0377A" w:rsidRPr="009F6662" w:rsidRDefault="00090072"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bCs/>
          <w:szCs w:val="24"/>
          <w:lang w:val="en-US"/>
        </w:rPr>
        <w:t xml:space="preserve"> </w:t>
      </w:r>
      <w:r w:rsidR="00C0377A" w:rsidRPr="009F6662">
        <w:rPr>
          <w:rFonts w:asciiTheme="minorHAnsi" w:hAnsiTheme="minorHAnsi" w:cstheme="minorHAnsi"/>
          <w:b/>
          <w:bCs/>
          <w:szCs w:val="24"/>
          <w:lang w:val="en-US"/>
        </w:rPr>
        <w:t xml:space="preserve">“Bid” </w:t>
      </w:r>
      <w:r w:rsidR="00C0377A" w:rsidRPr="009F6662">
        <w:rPr>
          <w:rFonts w:asciiTheme="minorHAnsi" w:hAnsiTheme="minorHAnsi" w:cstheme="minorHAnsi"/>
          <w:szCs w:val="24"/>
          <w:lang w:val="en-US"/>
        </w:rPr>
        <w:t xml:space="preserve">shall mean </w:t>
      </w:r>
      <w:r w:rsidR="00E20639" w:rsidRPr="009F6662">
        <w:rPr>
          <w:rFonts w:asciiTheme="minorHAnsi" w:hAnsiTheme="minorHAnsi" w:cstheme="minorHAnsi"/>
          <w:szCs w:val="24"/>
          <w:lang w:val="en-US"/>
        </w:rPr>
        <w:t>technical</w:t>
      </w:r>
      <w:r w:rsidR="00C0377A" w:rsidRPr="009F6662">
        <w:rPr>
          <w:rFonts w:asciiTheme="minorHAnsi" w:hAnsiTheme="minorHAnsi" w:cstheme="minorHAnsi"/>
          <w:szCs w:val="24"/>
          <w:lang w:val="en-US"/>
        </w:rPr>
        <w:t xml:space="preserve"> bid and financial bid submitted by the Bidder, in response to the RFP, in accordance with the terms and conditions of the RFP;</w:t>
      </w:r>
    </w:p>
    <w:p w14:paraId="3C13AE97"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“Bid Deadline”</w:t>
      </w:r>
      <w:r w:rsidRPr="009F6662">
        <w:rPr>
          <w:rFonts w:asciiTheme="minorHAnsi" w:hAnsiTheme="minorHAnsi" w:cstheme="minorHAnsi"/>
          <w:szCs w:val="24"/>
        </w:rPr>
        <w:t xml:space="preserve"> shall mean the last date and time for submission of the Bid in response to RFP, as specified in the RFP;</w:t>
      </w:r>
    </w:p>
    <w:p w14:paraId="3C13AE98"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bCs/>
          <w:szCs w:val="24"/>
          <w:lang w:val="en-US"/>
        </w:rPr>
      </w:pPr>
      <w:r w:rsidRPr="009F6662">
        <w:rPr>
          <w:rFonts w:asciiTheme="minorHAnsi" w:hAnsiTheme="minorHAnsi" w:cstheme="minorHAnsi"/>
          <w:b/>
          <w:bCs/>
          <w:szCs w:val="24"/>
          <w:lang w:val="en-US"/>
        </w:rPr>
        <w:lastRenderedPageBreak/>
        <w:t xml:space="preserve">“Bidding Company” </w:t>
      </w:r>
      <w:r w:rsidRPr="009F6662">
        <w:rPr>
          <w:rFonts w:asciiTheme="minorHAnsi" w:hAnsiTheme="minorHAnsi" w:cstheme="minorHAnsi"/>
          <w:bCs/>
          <w:szCs w:val="24"/>
          <w:lang w:val="en-US"/>
        </w:rPr>
        <w:t xml:space="preserve">shall refer to such single company that has made a Response to </w:t>
      </w:r>
      <w:r w:rsidR="00B24914" w:rsidRPr="009F6662">
        <w:rPr>
          <w:rFonts w:asciiTheme="minorHAnsi" w:hAnsiTheme="minorHAnsi" w:cstheme="minorHAnsi"/>
          <w:bCs/>
          <w:szCs w:val="24"/>
          <w:lang w:val="en-US"/>
        </w:rPr>
        <w:t xml:space="preserve">RFP </w:t>
      </w:r>
      <w:r w:rsidRPr="009F6662">
        <w:rPr>
          <w:rFonts w:asciiTheme="minorHAnsi" w:hAnsiTheme="minorHAnsi" w:cstheme="minorHAnsi"/>
          <w:bCs/>
          <w:szCs w:val="24"/>
          <w:lang w:val="en-US"/>
        </w:rPr>
        <w:t>for the Project;</w:t>
      </w:r>
    </w:p>
    <w:p w14:paraId="3C13AE99" w14:textId="77777777" w:rsidR="00C0377A" w:rsidRPr="009F6662" w:rsidRDefault="00C0377A" w:rsidP="002B4B56">
      <w:pPr>
        <w:pStyle w:val="StyleJustifiedLeft48pt"/>
        <w:tabs>
          <w:tab w:val="left" w:pos="9072"/>
        </w:tabs>
        <w:ind w:left="426" w:right="327"/>
        <w:rPr>
          <w:rFonts w:asciiTheme="minorHAnsi" w:hAnsiTheme="minorHAnsi" w:cstheme="minorHAnsi"/>
          <w:szCs w:val="24"/>
        </w:rPr>
      </w:pPr>
      <w:r w:rsidRPr="009F6662">
        <w:rPr>
          <w:rFonts w:asciiTheme="minorHAnsi" w:hAnsiTheme="minorHAnsi" w:cstheme="minorHAnsi"/>
          <w:b/>
          <w:bCs/>
          <w:szCs w:val="24"/>
          <w:lang w:val="en-US"/>
        </w:rPr>
        <w:t>“Bidding Consortium</w:t>
      </w:r>
      <w:r w:rsidR="00F311B2" w:rsidRPr="009F6662">
        <w:rPr>
          <w:rFonts w:asciiTheme="minorHAnsi" w:hAnsiTheme="minorHAnsi" w:cstheme="minorHAnsi"/>
          <w:b/>
          <w:bCs/>
          <w:szCs w:val="24"/>
          <w:lang w:val="en-US"/>
        </w:rPr>
        <w:t xml:space="preserve"> </w:t>
      </w:r>
      <w:r w:rsidRPr="009F6662">
        <w:rPr>
          <w:rFonts w:asciiTheme="minorHAnsi" w:hAnsiTheme="minorHAnsi" w:cstheme="minorHAnsi"/>
          <w:b/>
          <w:bCs/>
          <w:szCs w:val="24"/>
          <w:lang w:val="en-US"/>
        </w:rPr>
        <w:t xml:space="preserve">/ Consortium” </w:t>
      </w:r>
      <w:r w:rsidRPr="009F6662">
        <w:rPr>
          <w:rFonts w:asciiTheme="minorHAnsi" w:hAnsiTheme="minorHAnsi" w:cstheme="minorHAnsi"/>
          <w:bCs/>
          <w:szCs w:val="24"/>
          <w:lang w:val="en-US"/>
        </w:rPr>
        <w:t>shall refer to</w:t>
      </w:r>
      <w:r w:rsidRPr="009F6662">
        <w:rPr>
          <w:rFonts w:asciiTheme="minorHAnsi" w:hAnsiTheme="minorHAnsi" w:cstheme="minorHAnsi"/>
          <w:b/>
          <w:bCs/>
          <w:szCs w:val="24"/>
          <w:lang w:val="en-US"/>
        </w:rPr>
        <w:t xml:space="preserve"> </w:t>
      </w:r>
      <w:r w:rsidRPr="009F6662">
        <w:rPr>
          <w:rFonts w:asciiTheme="minorHAnsi" w:hAnsiTheme="minorHAnsi" w:cstheme="minorHAnsi"/>
          <w:bCs/>
          <w:szCs w:val="24"/>
          <w:lang w:val="en-US"/>
        </w:rPr>
        <w:t>a group of companies that has collectively made a</w:t>
      </w:r>
      <w:r w:rsidRPr="009F6662">
        <w:rPr>
          <w:rFonts w:asciiTheme="minorHAnsi" w:hAnsiTheme="minorHAnsi" w:cstheme="minorHAnsi"/>
          <w:b/>
          <w:bCs/>
          <w:szCs w:val="24"/>
          <w:lang w:val="en-US"/>
        </w:rPr>
        <w:t xml:space="preserve"> </w:t>
      </w:r>
      <w:r w:rsidRPr="009F6662">
        <w:rPr>
          <w:rFonts w:asciiTheme="minorHAnsi" w:hAnsiTheme="minorHAnsi" w:cstheme="minorHAnsi"/>
          <w:bCs/>
          <w:szCs w:val="24"/>
          <w:lang w:val="en-US"/>
        </w:rPr>
        <w:t xml:space="preserve">Response to </w:t>
      </w:r>
      <w:r w:rsidR="00D477DD" w:rsidRPr="009F6662">
        <w:rPr>
          <w:rFonts w:asciiTheme="minorHAnsi" w:hAnsiTheme="minorHAnsi" w:cstheme="minorHAnsi"/>
          <w:bCs/>
          <w:szCs w:val="24"/>
          <w:lang w:val="en-US"/>
        </w:rPr>
        <w:t xml:space="preserve">RFP </w:t>
      </w:r>
      <w:r w:rsidRPr="009F6662">
        <w:rPr>
          <w:rFonts w:asciiTheme="minorHAnsi" w:hAnsiTheme="minorHAnsi" w:cstheme="minorHAnsi"/>
          <w:bCs/>
          <w:szCs w:val="24"/>
          <w:lang w:val="en-US"/>
        </w:rPr>
        <w:t>for the Project;</w:t>
      </w:r>
    </w:p>
    <w:p w14:paraId="3C13AE9A"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“Bid Documents”</w:t>
      </w:r>
      <w:r w:rsidRPr="009F6662">
        <w:rPr>
          <w:rFonts w:asciiTheme="minorHAnsi" w:hAnsiTheme="minorHAnsi" w:cstheme="minorHAnsi"/>
          <w:szCs w:val="24"/>
        </w:rPr>
        <w:t xml:space="preserve"> or </w:t>
      </w:r>
      <w:r w:rsidRPr="009F6662">
        <w:rPr>
          <w:rFonts w:asciiTheme="minorHAnsi" w:hAnsiTheme="minorHAnsi" w:cstheme="minorHAnsi"/>
          <w:b/>
          <w:szCs w:val="24"/>
        </w:rPr>
        <w:t xml:space="preserve">“Bidding Documents” </w:t>
      </w:r>
      <w:r w:rsidRPr="009F6662">
        <w:rPr>
          <w:rFonts w:asciiTheme="minorHAnsi" w:hAnsiTheme="minorHAnsi" w:cstheme="minorHAnsi"/>
          <w:szCs w:val="24"/>
        </w:rPr>
        <w:t>shall mean the RFP, along with all attachments thereto or clarifications thereof;</w:t>
      </w:r>
    </w:p>
    <w:p w14:paraId="3C13AE9B"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“Bidding Guidelines”</w:t>
      </w:r>
      <w:r w:rsidRPr="009F6662">
        <w:rPr>
          <w:rFonts w:asciiTheme="minorHAnsi" w:hAnsiTheme="minorHAnsi" w:cstheme="minorHAnsi"/>
          <w:szCs w:val="24"/>
        </w:rPr>
        <w:t xml:space="preserve"> shall mean the “Tariff Based Competitive Bidding Guidelines for Transmission Service” and “Guidelines for Encouraging </w:t>
      </w:r>
      <w:r w:rsidR="006560A8" w:rsidRPr="009F6662">
        <w:rPr>
          <w:rFonts w:asciiTheme="minorHAnsi" w:hAnsiTheme="minorHAnsi" w:cstheme="minorHAnsi"/>
          <w:szCs w:val="24"/>
        </w:rPr>
        <w:t>Competition in</w:t>
      </w:r>
      <w:r w:rsidRPr="009F6662">
        <w:rPr>
          <w:rFonts w:asciiTheme="minorHAnsi" w:hAnsiTheme="minorHAnsi" w:cstheme="minorHAnsi"/>
          <w:szCs w:val="24"/>
        </w:rPr>
        <w:t xml:space="preserve"> Development of Transmission Projects” issued by Government of India, Ministry of Power under Section – 63 of the Electricity Act as amended from time to time;</w:t>
      </w:r>
    </w:p>
    <w:p w14:paraId="3C13AE9C"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“Bid Process Coordinator”</w:t>
      </w:r>
      <w:r w:rsidRPr="009F6662">
        <w:rPr>
          <w:rFonts w:asciiTheme="minorHAnsi" w:hAnsiTheme="minorHAnsi" w:cstheme="minorHAnsi"/>
          <w:szCs w:val="24"/>
        </w:rPr>
        <w:t xml:space="preserve"> or </w:t>
      </w:r>
      <w:r w:rsidRPr="009F6662">
        <w:rPr>
          <w:rFonts w:asciiTheme="minorHAnsi" w:hAnsiTheme="minorHAnsi" w:cstheme="minorHAnsi"/>
          <w:b/>
          <w:szCs w:val="24"/>
        </w:rPr>
        <w:t>“BPC”</w:t>
      </w:r>
      <w:r w:rsidRPr="009F6662">
        <w:rPr>
          <w:rFonts w:asciiTheme="minorHAnsi" w:hAnsiTheme="minorHAnsi" w:cstheme="minorHAnsi"/>
          <w:szCs w:val="24"/>
        </w:rPr>
        <w:t xml:space="preserve"> shall mean a person or its authorized representative as notified by the Government of India, responsible for carrying out the process for selection of </w:t>
      </w:r>
      <w:r w:rsidR="00CD469F" w:rsidRPr="009F6662">
        <w:rPr>
          <w:rFonts w:asciiTheme="minorHAnsi" w:hAnsiTheme="minorHAnsi" w:cstheme="minorHAnsi"/>
          <w:szCs w:val="24"/>
        </w:rPr>
        <w:t xml:space="preserve">Bidder who will acquire </w:t>
      </w:r>
      <w:r w:rsidRPr="009F6662">
        <w:rPr>
          <w:rFonts w:asciiTheme="minorHAnsi" w:hAnsiTheme="minorHAnsi" w:cstheme="minorHAnsi"/>
          <w:szCs w:val="24"/>
        </w:rPr>
        <w:t>Transmission Service Provider;</w:t>
      </w:r>
    </w:p>
    <w:p w14:paraId="3C13AE9D" w14:textId="77777777" w:rsidR="00CA38AC" w:rsidRPr="009F6662" w:rsidRDefault="00CA38AC"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“Bill” </w:t>
      </w:r>
      <w:r w:rsidRPr="009F6662">
        <w:rPr>
          <w:rFonts w:asciiTheme="minorHAnsi" w:hAnsiTheme="minorHAnsi" w:cstheme="minorHAnsi"/>
          <w:szCs w:val="24"/>
        </w:rPr>
        <w:t xml:space="preserve">shall mean any bill raised by the CTU on the DICs to recover the Transmission Charges pursuant to the </w:t>
      </w:r>
      <w:r w:rsidR="003F69E3" w:rsidRPr="009F6662">
        <w:rPr>
          <w:rFonts w:asciiTheme="minorHAnsi" w:hAnsiTheme="minorHAnsi" w:cstheme="minorHAnsi"/>
          <w:szCs w:val="24"/>
        </w:rPr>
        <w:t>Sharing Regulations</w:t>
      </w:r>
      <w:r w:rsidRPr="009F6662">
        <w:rPr>
          <w:rFonts w:asciiTheme="minorHAnsi" w:hAnsiTheme="minorHAnsi" w:cstheme="minorHAnsi"/>
          <w:szCs w:val="24"/>
        </w:rPr>
        <w:t>;</w:t>
      </w:r>
    </w:p>
    <w:p w14:paraId="3C13AE9E"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b/>
          <w:szCs w:val="24"/>
        </w:rPr>
      </w:pPr>
      <w:r w:rsidRPr="009F6662">
        <w:rPr>
          <w:rFonts w:asciiTheme="minorHAnsi" w:hAnsiTheme="minorHAnsi" w:cstheme="minorHAnsi"/>
          <w:b/>
          <w:szCs w:val="24"/>
        </w:rPr>
        <w:t>“Business Day”</w:t>
      </w:r>
      <w:r w:rsidRPr="009F6662">
        <w:rPr>
          <w:rFonts w:asciiTheme="minorHAnsi" w:hAnsiTheme="minorHAnsi" w:cstheme="minorHAnsi"/>
          <w:szCs w:val="24"/>
        </w:rPr>
        <w:t xml:space="preserve"> shall mean a day other than Sunday or a statutory holiday, on which the banks remain open for business in the State in which the </w:t>
      </w:r>
      <w:r w:rsidR="002670FF" w:rsidRPr="009F6662">
        <w:rPr>
          <w:rFonts w:asciiTheme="minorHAnsi" w:hAnsiTheme="minorHAnsi" w:cstheme="minorHAnsi"/>
          <w:szCs w:val="24"/>
        </w:rPr>
        <w:t>Nodal Agency</w:t>
      </w:r>
      <w:r w:rsidR="00CA38AC" w:rsidRPr="009F6662">
        <w:rPr>
          <w:rFonts w:asciiTheme="minorHAnsi" w:hAnsiTheme="minorHAnsi" w:cstheme="minorHAnsi"/>
          <w:szCs w:val="24"/>
        </w:rPr>
        <w:t xml:space="preserve">’s registered office is located and the </w:t>
      </w:r>
      <w:r w:rsidRPr="009F6662">
        <w:rPr>
          <w:rFonts w:asciiTheme="minorHAnsi" w:hAnsiTheme="minorHAnsi" w:cstheme="minorHAnsi"/>
          <w:szCs w:val="24"/>
        </w:rPr>
        <w:t xml:space="preserve">concerned </w:t>
      </w:r>
      <w:r w:rsidR="008969B5" w:rsidRPr="009F6662">
        <w:rPr>
          <w:rFonts w:asciiTheme="minorHAnsi" w:hAnsiTheme="minorHAnsi" w:cstheme="minorHAnsi"/>
          <w:szCs w:val="24"/>
        </w:rPr>
        <w:t>TSP</w:t>
      </w:r>
      <w:r w:rsidRPr="009F6662">
        <w:rPr>
          <w:rFonts w:asciiTheme="minorHAnsi" w:hAnsiTheme="minorHAnsi" w:cstheme="minorHAnsi"/>
          <w:szCs w:val="24"/>
        </w:rPr>
        <w:t xml:space="preserve"> </w:t>
      </w:r>
      <w:r w:rsidR="00CA38AC" w:rsidRPr="009F6662">
        <w:rPr>
          <w:rFonts w:asciiTheme="minorHAnsi" w:hAnsiTheme="minorHAnsi" w:cstheme="minorHAnsi"/>
          <w:szCs w:val="24"/>
        </w:rPr>
        <w:t>are</w:t>
      </w:r>
      <w:r w:rsidRPr="009F6662">
        <w:rPr>
          <w:rFonts w:asciiTheme="minorHAnsi" w:hAnsiTheme="minorHAnsi" w:cstheme="minorHAnsi"/>
          <w:szCs w:val="24"/>
        </w:rPr>
        <w:t xml:space="preserve"> located;</w:t>
      </w:r>
    </w:p>
    <w:p w14:paraId="3C13AE9F"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“CEA”</w:t>
      </w:r>
      <w:r w:rsidRPr="009F6662">
        <w:rPr>
          <w:rFonts w:asciiTheme="minorHAnsi" w:hAnsiTheme="minorHAnsi" w:cstheme="minorHAnsi"/>
          <w:szCs w:val="24"/>
        </w:rPr>
        <w:t xml:space="preserve"> shall mean the Central Electricity Authority constituted under Section -70 of the Electricity Act;</w:t>
      </w:r>
    </w:p>
    <w:p w14:paraId="3C13AEA0" w14:textId="7856E446"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“Change in law” </w:t>
      </w:r>
      <w:r w:rsidRPr="009F6662">
        <w:rPr>
          <w:rFonts w:asciiTheme="minorHAnsi" w:hAnsiTheme="minorHAnsi" w:cstheme="minorHAnsi"/>
          <w:szCs w:val="24"/>
        </w:rPr>
        <w:t xml:space="preserve">shall have the meaning ascribed thereto in Article </w:t>
      </w:r>
      <w:r w:rsidR="00EA6067" w:rsidRPr="009F6662">
        <w:rPr>
          <w:rFonts w:asciiTheme="minorHAnsi" w:hAnsiTheme="minorHAnsi" w:cstheme="minorHAnsi"/>
          <w:szCs w:val="24"/>
        </w:rPr>
        <w:fldChar w:fldCharType="begin"/>
      </w:r>
      <w:r w:rsidR="00EA6067" w:rsidRPr="009F6662">
        <w:rPr>
          <w:rFonts w:asciiTheme="minorHAnsi" w:hAnsiTheme="minorHAnsi" w:cstheme="minorHAnsi"/>
          <w:szCs w:val="24"/>
        </w:rPr>
        <w:instrText xml:space="preserve"> REF _Ref169486132 \r \h </w:instrText>
      </w:r>
      <w:r w:rsidR="00F568B3" w:rsidRPr="009F6662">
        <w:rPr>
          <w:rFonts w:asciiTheme="minorHAnsi" w:hAnsiTheme="minorHAnsi" w:cstheme="minorHAnsi"/>
          <w:szCs w:val="24"/>
        </w:rPr>
        <w:instrText xml:space="preserve"> \* MERGEFORMAT </w:instrText>
      </w:r>
      <w:r w:rsidR="00EA6067" w:rsidRPr="009F6662">
        <w:rPr>
          <w:rFonts w:asciiTheme="minorHAnsi" w:hAnsiTheme="minorHAnsi" w:cstheme="minorHAnsi"/>
          <w:szCs w:val="24"/>
        </w:rPr>
      </w:r>
      <w:r w:rsidR="00EA6067" w:rsidRPr="009F6662">
        <w:rPr>
          <w:rFonts w:asciiTheme="minorHAnsi" w:hAnsiTheme="minorHAnsi" w:cstheme="minorHAnsi"/>
          <w:szCs w:val="24"/>
        </w:rPr>
        <w:fldChar w:fldCharType="separate"/>
      </w:r>
      <w:r w:rsidR="009429D3">
        <w:rPr>
          <w:rFonts w:asciiTheme="minorHAnsi" w:hAnsiTheme="minorHAnsi" w:cstheme="minorHAnsi"/>
          <w:szCs w:val="24"/>
        </w:rPr>
        <w:t>12</w:t>
      </w:r>
      <w:r w:rsidR="00EA6067" w:rsidRPr="009F6662">
        <w:rPr>
          <w:rFonts w:asciiTheme="minorHAnsi" w:hAnsiTheme="minorHAnsi" w:cstheme="minorHAnsi"/>
          <w:szCs w:val="24"/>
        </w:rPr>
        <w:fldChar w:fldCharType="end"/>
      </w:r>
      <w:r w:rsidRPr="009F6662">
        <w:rPr>
          <w:rFonts w:asciiTheme="minorHAnsi" w:hAnsiTheme="minorHAnsi" w:cstheme="minorHAnsi"/>
          <w:szCs w:val="24"/>
        </w:rPr>
        <w:t>;</w:t>
      </w:r>
    </w:p>
    <w:p w14:paraId="3C13AEA1" w14:textId="2CD710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“Commercial Operation Date” </w:t>
      </w:r>
      <w:r w:rsidRPr="009F6662">
        <w:rPr>
          <w:rFonts w:asciiTheme="minorHAnsi" w:hAnsiTheme="minorHAnsi" w:cstheme="minorHAnsi"/>
          <w:szCs w:val="24"/>
        </w:rPr>
        <w:t>or</w:t>
      </w:r>
      <w:r w:rsidRPr="009F6662">
        <w:rPr>
          <w:rFonts w:asciiTheme="minorHAnsi" w:hAnsiTheme="minorHAnsi" w:cstheme="minorHAnsi"/>
          <w:b/>
          <w:szCs w:val="24"/>
        </w:rPr>
        <w:t xml:space="preserve"> “COD”</w:t>
      </w:r>
      <w:r w:rsidRPr="009F6662">
        <w:rPr>
          <w:rFonts w:asciiTheme="minorHAnsi" w:hAnsiTheme="minorHAnsi" w:cstheme="minorHAnsi"/>
          <w:szCs w:val="24"/>
        </w:rPr>
        <w:t xml:space="preserve"> shall mean the date as per Article </w:t>
      </w:r>
      <w:r w:rsidRPr="009F6662">
        <w:rPr>
          <w:rFonts w:asciiTheme="minorHAnsi" w:hAnsiTheme="minorHAnsi" w:cstheme="minorHAnsi"/>
          <w:szCs w:val="24"/>
        </w:rPr>
        <w:fldChar w:fldCharType="begin"/>
      </w:r>
      <w:r w:rsidRPr="009F6662">
        <w:rPr>
          <w:rFonts w:asciiTheme="minorHAnsi" w:hAnsiTheme="minorHAnsi" w:cstheme="minorHAnsi"/>
          <w:szCs w:val="24"/>
        </w:rPr>
        <w:instrText xml:space="preserve"> REF _Ref190844152 \r \h  \* MERGEFORMAT </w:instrText>
      </w:r>
      <w:r w:rsidRPr="009F6662">
        <w:rPr>
          <w:rFonts w:asciiTheme="minorHAnsi" w:hAnsiTheme="minorHAnsi" w:cstheme="minorHAnsi"/>
          <w:szCs w:val="24"/>
        </w:rPr>
      </w:r>
      <w:r w:rsidRPr="009F6662">
        <w:rPr>
          <w:rFonts w:asciiTheme="minorHAnsi" w:hAnsiTheme="minorHAnsi" w:cstheme="minorHAnsi"/>
          <w:szCs w:val="24"/>
        </w:rPr>
        <w:fldChar w:fldCharType="separate"/>
      </w:r>
      <w:r w:rsidR="009429D3">
        <w:rPr>
          <w:rFonts w:asciiTheme="minorHAnsi" w:hAnsiTheme="minorHAnsi" w:cstheme="minorHAnsi"/>
          <w:szCs w:val="24"/>
        </w:rPr>
        <w:t>6.2</w:t>
      </w:r>
      <w:r w:rsidRPr="009F6662">
        <w:rPr>
          <w:rFonts w:asciiTheme="minorHAnsi" w:hAnsiTheme="minorHAnsi" w:cstheme="minorHAnsi"/>
          <w:szCs w:val="24"/>
        </w:rPr>
        <w:fldChar w:fldCharType="end"/>
      </w:r>
      <w:r w:rsidRPr="009F6662">
        <w:rPr>
          <w:rFonts w:asciiTheme="minorHAnsi" w:hAnsiTheme="minorHAnsi" w:cstheme="minorHAnsi"/>
          <w:szCs w:val="24"/>
        </w:rPr>
        <w:t>;</w:t>
      </w:r>
    </w:p>
    <w:p w14:paraId="3C13AEA2" w14:textId="77777777" w:rsidR="00CA38AC" w:rsidRPr="009F6662" w:rsidRDefault="00C37C63" w:rsidP="002B4B56">
      <w:pPr>
        <w:pStyle w:val="StyleJustifiedLeft48pt"/>
        <w:tabs>
          <w:tab w:val="left" w:pos="9072"/>
        </w:tabs>
        <w:spacing w:line="276" w:lineRule="auto"/>
        <w:ind w:left="426" w:right="327"/>
        <w:rPr>
          <w:rFonts w:asciiTheme="minorHAnsi" w:hAnsiTheme="minorHAnsi" w:cstheme="minorHAnsi"/>
          <w:b/>
          <w:szCs w:val="24"/>
        </w:rPr>
      </w:pPr>
      <w:r w:rsidRPr="009F6662" w:rsidDel="00C37C63">
        <w:rPr>
          <w:rFonts w:asciiTheme="minorHAnsi" w:hAnsiTheme="minorHAnsi" w:cstheme="minorHAnsi"/>
          <w:i/>
          <w:szCs w:val="24"/>
        </w:rPr>
        <w:t xml:space="preserve"> </w:t>
      </w:r>
      <w:r w:rsidR="00CA38AC" w:rsidRPr="009F6662">
        <w:rPr>
          <w:rFonts w:asciiTheme="minorHAnsi" w:hAnsiTheme="minorHAnsi" w:cstheme="minorHAnsi"/>
          <w:b/>
          <w:szCs w:val="24"/>
        </w:rPr>
        <w:t xml:space="preserve">“Commission” </w:t>
      </w:r>
      <w:r w:rsidR="00CA38AC" w:rsidRPr="009F6662">
        <w:rPr>
          <w:rFonts w:asciiTheme="minorHAnsi" w:hAnsiTheme="minorHAnsi" w:cstheme="minorHAnsi"/>
          <w:szCs w:val="24"/>
        </w:rPr>
        <w:t>or</w:t>
      </w:r>
      <w:r w:rsidR="00CA38AC" w:rsidRPr="009F6662">
        <w:rPr>
          <w:rFonts w:asciiTheme="minorHAnsi" w:hAnsiTheme="minorHAnsi" w:cstheme="minorHAnsi"/>
          <w:b/>
          <w:szCs w:val="24"/>
        </w:rPr>
        <w:t xml:space="preserve"> “CERC” </w:t>
      </w:r>
      <w:r w:rsidR="00CA38AC" w:rsidRPr="009F6662">
        <w:rPr>
          <w:rFonts w:asciiTheme="minorHAnsi" w:hAnsiTheme="minorHAnsi" w:cstheme="minorHAnsi"/>
          <w:szCs w:val="24"/>
        </w:rPr>
        <w:t>shall mean the Central Electricity Regulatory Commission referred to   in   sub-section   (1)   of Section   76   of the Electricity Act, 2003 or its successors</w:t>
      </w:r>
      <w:r w:rsidR="00A240E8" w:rsidRPr="009F6662">
        <w:rPr>
          <w:rFonts w:asciiTheme="minorHAnsi" w:hAnsiTheme="minorHAnsi" w:cstheme="minorHAnsi"/>
          <w:szCs w:val="24"/>
        </w:rPr>
        <w:t xml:space="preserve"> and assigns</w:t>
      </w:r>
      <w:r w:rsidR="00CA38AC" w:rsidRPr="009F6662">
        <w:rPr>
          <w:rFonts w:asciiTheme="minorHAnsi" w:hAnsiTheme="minorHAnsi" w:cstheme="minorHAnsi"/>
          <w:szCs w:val="24"/>
        </w:rPr>
        <w:t>;</w:t>
      </w:r>
    </w:p>
    <w:p w14:paraId="3C13AEA3"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“Competent Court of Law”</w:t>
      </w:r>
      <w:r w:rsidRPr="009F6662">
        <w:rPr>
          <w:rFonts w:asciiTheme="minorHAnsi" w:hAnsiTheme="minorHAnsi" w:cstheme="minorHAnsi"/>
          <w:szCs w:val="24"/>
        </w:rPr>
        <w:t xml:space="preserve"> shall mean the Supreme Court or any High Court, or any tribunal or any similar judicial or quasi-judicial body in India that has jurisdiction to adjudicate upon issues relating to the Project;</w:t>
      </w:r>
    </w:p>
    <w:p w14:paraId="3C13AEA4"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“Connection Agreement”</w:t>
      </w:r>
      <w:r w:rsidRPr="009F6662">
        <w:rPr>
          <w:rFonts w:asciiTheme="minorHAnsi" w:hAnsiTheme="minorHAnsi" w:cstheme="minorHAnsi"/>
          <w:szCs w:val="24"/>
        </w:rPr>
        <w:t xml:space="preserve"> shall mean the agreement between the CTU</w:t>
      </w:r>
      <w:r w:rsidR="00CA38AC" w:rsidRPr="009F6662">
        <w:rPr>
          <w:rFonts w:asciiTheme="minorHAnsi" w:hAnsiTheme="minorHAnsi" w:cstheme="minorHAnsi"/>
          <w:szCs w:val="24"/>
        </w:rPr>
        <w:t xml:space="preserve"> or </w:t>
      </w:r>
      <w:r w:rsidRPr="009F6662">
        <w:rPr>
          <w:rFonts w:asciiTheme="minorHAnsi" w:hAnsiTheme="minorHAnsi" w:cstheme="minorHAnsi"/>
          <w:szCs w:val="24"/>
        </w:rPr>
        <w:t xml:space="preserve">STU </w:t>
      </w:r>
      <w:r w:rsidR="00CA38AC" w:rsidRPr="009F6662">
        <w:rPr>
          <w:rFonts w:asciiTheme="minorHAnsi" w:hAnsiTheme="minorHAnsi" w:cstheme="minorHAnsi"/>
          <w:szCs w:val="24"/>
        </w:rPr>
        <w:t xml:space="preserve">or any other concerned parties </w:t>
      </w:r>
      <w:r w:rsidRPr="009F6662">
        <w:rPr>
          <w:rFonts w:asciiTheme="minorHAnsi" w:hAnsiTheme="minorHAnsi" w:cstheme="minorHAnsi"/>
          <w:szCs w:val="24"/>
        </w:rPr>
        <w:t>and the TSP, setting out the terms relating to the connection of the Project to the Inter-connection Facilities and use of the Inter State Transmission System as per the provisions of the IEGC, as the case may be;</w:t>
      </w:r>
    </w:p>
    <w:p w14:paraId="3C13AEA5" w14:textId="6A377C9F"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lastRenderedPageBreak/>
        <w:t>“Consultation Period”</w:t>
      </w:r>
      <w:r w:rsidRPr="009F6662">
        <w:rPr>
          <w:rFonts w:asciiTheme="minorHAnsi" w:hAnsiTheme="minorHAnsi" w:cstheme="minorHAnsi"/>
          <w:szCs w:val="24"/>
        </w:rPr>
        <w:t xml:space="preserve"> shall mean the period of sixty (60) days or such longer period as the Parties may agree, commencing from the date of issue of a TSP’s Preliminary Notice or a </w:t>
      </w:r>
      <w:r w:rsidR="002670FF" w:rsidRPr="009F6662">
        <w:rPr>
          <w:rFonts w:asciiTheme="minorHAnsi" w:hAnsiTheme="minorHAnsi" w:cstheme="minorHAnsi"/>
          <w:szCs w:val="24"/>
        </w:rPr>
        <w:t>Nodal Agency</w:t>
      </w:r>
      <w:r w:rsidRPr="009F6662">
        <w:rPr>
          <w:rFonts w:asciiTheme="minorHAnsi" w:hAnsiTheme="minorHAnsi" w:cstheme="minorHAnsi"/>
          <w:szCs w:val="24"/>
        </w:rPr>
        <w:t>’s Preliminary Termination Notice</w:t>
      </w:r>
      <w:r w:rsidR="00325DD6" w:rsidRPr="009F6662">
        <w:rPr>
          <w:rFonts w:asciiTheme="minorHAnsi" w:hAnsiTheme="minorHAnsi" w:cstheme="minorHAnsi"/>
          <w:szCs w:val="24"/>
        </w:rPr>
        <w:t>,</w:t>
      </w:r>
      <w:r w:rsidRPr="009F6662">
        <w:rPr>
          <w:rFonts w:asciiTheme="minorHAnsi" w:hAnsiTheme="minorHAnsi" w:cstheme="minorHAnsi"/>
          <w:szCs w:val="24"/>
        </w:rPr>
        <w:t xml:space="preserve"> as provided in Article </w:t>
      </w:r>
      <w:r w:rsidRPr="009F6662">
        <w:rPr>
          <w:rFonts w:asciiTheme="minorHAnsi" w:hAnsiTheme="minorHAnsi" w:cstheme="minorHAnsi"/>
          <w:szCs w:val="24"/>
        </w:rPr>
        <w:fldChar w:fldCharType="begin"/>
      </w:r>
      <w:r w:rsidRPr="009F6662">
        <w:rPr>
          <w:rFonts w:asciiTheme="minorHAnsi" w:hAnsiTheme="minorHAnsi" w:cstheme="minorHAnsi"/>
          <w:szCs w:val="24"/>
        </w:rPr>
        <w:instrText xml:space="preserve"> REF _Ref169580801 \r \h  \* MERGEFORMAT </w:instrText>
      </w:r>
      <w:r w:rsidRPr="009F6662">
        <w:rPr>
          <w:rFonts w:asciiTheme="minorHAnsi" w:hAnsiTheme="minorHAnsi" w:cstheme="minorHAnsi"/>
          <w:szCs w:val="24"/>
        </w:rPr>
      </w:r>
      <w:r w:rsidRPr="009F6662">
        <w:rPr>
          <w:rFonts w:asciiTheme="minorHAnsi" w:hAnsiTheme="minorHAnsi" w:cstheme="minorHAnsi"/>
          <w:szCs w:val="24"/>
        </w:rPr>
        <w:fldChar w:fldCharType="separate"/>
      </w:r>
      <w:r w:rsidR="009429D3">
        <w:rPr>
          <w:rFonts w:asciiTheme="minorHAnsi" w:hAnsiTheme="minorHAnsi" w:cstheme="minorHAnsi"/>
          <w:szCs w:val="24"/>
        </w:rPr>
        <w:t>13</w:t>
      </w:r>
      <w:r w:rsidRPr="009F6662">
        <w:rPr>
          <w:rFonts w:asciiTheme="minorHAnsi" w:hAnsiTheme="minorHAnsi" w:cstheme="minorHAnsi"/>
          <w:szCs w:val="24"/>
        </w:rPr>
        <w:fldChar w:fldCharType="end"/>
      </w:r>
      <w:r w:rsidRPr="009F6662">
        <w:rPr>
          <w:rFonts w:asciiTheme="minorHAnsi" w:hAnsiTheme="minorHAnsi" w:cstheme="minorHAnsi"/>
          <w:szCs w:val="24"/>
        </w:rPr>
        <w:t xml:space="preserve"> of this Agreement, for consultation between the Parties to mitigate the consequence of the relevant event having regard to all the circumstances;</w:t>
      </w:r>
    </w:p>
    <w:p w14:paraId="3C13AEA6"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“Consents, Clearances and Permits” </w:t>
      </w:r>
      <w:r w:rsidRPr="009F6662">
        <w:rPr>
          <w:rFonts w:asciiTheme="minorHAnsi" w:hAnsiTheme="minorHAnsi" w:cstheme="minorHAnsi"/>
          <w:szCs w:val="24"/>
        </w:rPr>
        <w:t>shall</w:t>
      </w:r>
      <w:r w:rsidRPr="009F6662">
        <w:rPr>
          <w:rFonts w:asciiTheme="minorHAnsi" w:hAnsiTheme="minorHAnsi" w:cstheme="minorHAnsi"/>
          <w:b/>
          <w:szCs w:val="24"/>
        </w:rPr>
        <w:t xml:space="preserve"> </w:t>
      </w:r>
      <w:r w:rsidRPr="009F6662">
        <w:rPr>
          <w:rFonts w:asciiTheme="minorHAnsi" w:hAnsiTheme="minorHAnsi" w:cstheme="minorHAnsi"/>
          <w:szCs w:val="24"/>
        </w:rPr>
        <w:t xml:space="preserve">mean all authorizations, licenses, approvals, registrations, permits, waivers, privileges, acknowledgements, agreements, or concessions required to be obtained from or provided by any </w:t>
      </w:r>
      <w:r w:rsidR="003206F9" w:rsidRPr="009F6662">
        <w:rPr>
          <w:rFonts w:asciiTheme="minorHAnsi" w:hAnsiTheme="minorHAnsi" w:cstheme="minorHAnsi"/>
          <w:szCs w:val="24"/>
        </w:rPr>
        <w:t>concerned authority</w:t>
      </w:r>
      <w:r w:rsidRPr="009F6662">
        <w:rPr>
          <w:rFonts w:asciiTheme="minorHAnsi" w:hAnsiTheme="minorHAnsi" w:cstheme="minorHAnsi"/>
          <w:szCs w:val="24"/>
        </w:rPr>
        <w:t xml:space="preserve"> for the development, execution and operation of Project including without any limitation for the construction, ownership, operation and maintenance of the Transmission Lines and/or sub-stations;</w:t>
      </w:r>
    </w:p>
    <w:p w14:paraId="3C13AEA7"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“Construction Period”</w:t>
      </w:r>
      <w:r w:rsidRPr="009F6662">
        <w:rPr>
          <w:rFonts w:asciiTheme="minorHAnsi" w:hAnsiTheme="minorHAnsi" w:cstheme="minorHAnsi"/>
          <w:szCs w:val="24"/>
        </w:rPr>
        <w:t xml:space="preserve"> shall mean the period from (and including) the Effective Date of the </w:t>
      </w:r>
      <w:r w:rsidR="00AB6A92" w:rsidRPr="009F6662">
        <w:rPr>
          <w:rFonts w:asciiTheme="minorHAnsi" w:hAnsiTheme="minorHAnsi" w:cstheme="minorHAnsi"/>
          <w:szCs w:val="24"/>
        </w:rPr>
        <w:t>Transmission</w:t>
      </w:r>
      <w:r w:rsidR="00700542" w:rsidRPr="009F6662">
        <w:rPr>
          <w:rFonts w:asciiTheme="minorHAnsi" w:hAnsiTheme="minorHAnsi" w:cstheme="minorHAnsi"/>
          <w:szCs w:val="24"/>
        </w:rPr>
        <w:t xml:space="preserve"> Service </w:t>
      </w:r>
      <w:r w:rsidR="00CA38AC" w:rsidRPr="009F6662">
        <w:rPr>
          <w:rFonts w:asciiTheme="minorHAnsi" w:hAnsiTheme="minorHAnsi" w:cstheme="minorHAnsi"/>
          <w:szCs w:val="24"/>
        </w:rPr>
        <w:t xml:space="preserve">Agreement </w:t>
      </w:r>
      <w:r w:rsidRPr="009F6662">
        <w:rPr>
          <w:rFonts w:asciiTheme="minorHAnsi" w:hAnsiTheme="minorHAnsi" w:cstheme="minorHAnsi"/>
          <w:szCs w:val="24"/>
        </w:rPr>
        <w:t xml:space="preserve">up to (but not including) the COD of the Element of the Project in relation to an Element and up to (but not including) the COD of the Project in relation to the Project; </w:t>
      </w:r>
    </w:p>
    <w:p w14:paraId="3C13AEA8"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“Contractors”</w:t>
      </w:r>
      <w:r w:rsidRPr="009F6662">
        <w:rPr>
          <w:rFonts w:asciiTheme="minorHAnsi" w:hAnsiTheme="minorHAnsi" w:cstheme="minorHAnsi"/>
          <w:szCs w:val="24"/>
        </w:rPr>
        <w:t xml:space="preserve"> shall mean the engineering, procurement, </w:t>
      </w:r>
      <w:r w:rsidR="00CC7004" w:rsidRPr="009F6662">
        <w:rPr>
          <w:rFonts w:asciiTheme="minorHAnsi" w:hAnsiTheme="minorHAnsi" w:cstheme="minorHAnsi"/>
          <w:szCs w:val="24"/>
        </w:rPr>
        <w:t>construction, operation</w:t>
      </w:r>
      <w:r w:rsidRPr="009F6662">
        <w:rPr>
          <w:rFonts w:asciiTheme="minorHAnsi" w:hAnsiTheme="minorHAnsi" w:cstheme="minorHAnsi"/>
          <w:szCs w:val="24"/>
        </w:rPr>
        <w:t xml:space="preserve"> &amp; maintenance contractors, surveyors, advisors, consultants, designers, suppliers to the </w:t>
      </w:r>
      <w:r w:rsidR="00D975BA" w:rsidRPr="009F6662">
        <w:rPr>
          <w:rFonts w:asciiTheme="minorHAnsi" w:hAnsiTheme="minorHAnsi" w:cstheme="minorHAnsi"/>
          <w:szCs w:val="24"/>
        </w:rPr>
        <w:t>TSP and</w:t>
      </w:r>
      <w:r w:rsidRPr="009F6662">
        <w:rPr>
          <w:rFonts w:asciiTheme="minorHAnsi" w:hAnsiTheme="minorHAnsi" w:cstheme="minorHAnsi"/>
          <w:szCs w:val="24"/>
        </w:rPr>
        <w:t xml:space="preserve"> each of their respective sub-contractors (and each of their respective successors and permitted assigns) in their respective capacities as such;</w:t>
      </w:r>
    </w:p>
    <w:p w14:paraId="3C13AEA9" w14:textId="4B496335"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“Contract Performance Guarantee” </w:t>
      </w:r>
      <w:r w:rsidRPr="009F6662">
        <w:rPr>
          <w:rFonts w:asciiTheme="minorHAnsi" w:hAnsiTheme="minorHAnsi" w:cstheme="minorHAnsi"/>
          <w:szCs w:val="24"/>
        </w:rPr>
        <w:t>shall mean</w:t>
      </w:r>
      <w:r w:rsidRPr="009F6662">
        <w:rPr>
          <w:rFonts w:asciiTheme="minorHAnsi" w:hAnsiTheme="minorHAnsi" w:cstheme="minorHAnsi"/>
          <w:b/>
          <w:szCs w:val="24"/>
        </w:rPr>
        <w:t xml:space="preserve"> </w:t>
      </w:r>
      <w:r w:rsidRPr="009F6662">
        <w:rPr>
          <w:rFonts w:asciiTheme="minorHAnsi" w:hAnsiTheme="minorHAnsi" w:cstheme="minorHAnsi"/>
          <w:szCs w:val="24"/>
        </w:rPr>
        <w:t xml:space="preserve">the irrevocable unconditional bank guarantee, submitted and to be submitted by the TSP or by the Selected Bidder on behalf of the TSP to the </w:t>
      </w:r>
      <w:r w:rsidR="00213236" w:rsidRPr="009F6662">
        <w:rPr>
          <w:rFonts w:asciiTheme="minorHAnsi" w:hAnsiTheme="minorHAnsi" w:cstheme="minorHAnsi"/>
          <w:szCs w:val="24"/>
        </w:rPr>
        <w:t>Nodal Agency</w:t>
      </w:r>
      <w:r w:rsidRPr="009F6662">
        <w:rPr>
          <w:rFonts w:asciiTheme="minorHAnsi" w:hAnsiTheme="minorHAnsi" w:cstheme="minorHAnsi"/>
          <w:szCs w:val="24"/>
        </w:rPr>
        <w:t xml:space="preserve"> from a bank mentioned in Annexure </w:t>
      </w:r>
      <w:r w:rsidR="00386885" w:rsidRPr="009F6662">
        <w:rPr>
          <w:rFonts w:asciiTheme="minorHAnsi" w:hAnsiTheme="minorHAnsi" w:cstheme="minorHAnsi"/>
          <w:szCs w:val="24"/>
        </w:rPr>
        <w:t xml:space="preserve">17 </w:t>
      </w:r>
      <w:r w:rsidRPr="009F6662">
        <w:rPr>
          <w:rFonts w:asciiTheme="minorHAnsi" w:hAnsiTheme="minorHAnsi" w:cstheme="minorHAnsi"/>
          <w:szCs w:val="24"/>
        </w:rPr>
        <w:t xml:space="preserve">of the RFP, in the form attached here to as Schedule </w:t>
      </w:r>
      <w:r w:rsidR="001B4D0C" w:rsidRPr="009F6662">
        <w:rPr>
          <w:rFonts w:asciiTheme="minorHAnsi" w:hAnsiTheme="minorHAnsi" w:cstheme="minorHAnsi"/>
          <w:szCs w:val="24"/>
        </w:rPr>
        <w:t>8</w:t>
      </w:r>
      <w:r w:rsidRPr="009F6662">
        <w:rPr>
          <w:rFonts w:asciiTheme="minorHAnsi" w:hAnsiTheme="minorHAnsi" w:cstheme="minorHAnsi"/>
          <w:szCs w:val="24"/>
        </w:rPr>
        <w:t xml:space="preserve">, in accordance with Article </w:t>
      </w:r>
      <w:r w:rsidRPr="009F6662">
        <w:rPr>
          <w:rFonts w:asciiTheme="minorHAnsi" w:hAnsiTheme="minorHAnsi" w:cstheme="minorHAnsi"/>
          <w:szCs w:val="24"/>
        </w:rPr>
        <w:fldChar w:fldCharType="begin"/>
      </w:r>
      <w:r w:rsidRPr="009F6662">
        <w:rPr>
          <w:rFonts w:asciiTheme="minorHAnsi" w:hAnsiTheme="minorHAnsi" w:cstheme="minorHAnsi"/>
          <w:szCs w:val="24"/>
        </w:rPr>
        <w:instrText xml:space="preserve"> REF _Ref170611168 \r \h  \* MERGEFORMAT </w:instrText>
      </w:r>
      <w:r w:rsidRPr="009F6662">
        <w:rPr>
          <w:rFonts w:asciiTheme="minorHAnsi" w:hAnsiTheme="minorHAnsi" w:cstheme="minorHAnsi"/>
          <w:szCs w:val="24"/>
        </w:rPr>
      </w:r>
      <w:r w:rsidRPr="009F6662">
        <w:rPr>
          <w:rFonts w:asciiTheme="minorHAnsi" w:hAnsiTheme="minorHAnsi" w:cstheme="minorHAnsi"/>
          <w:szCs w:val="24"/>
        </w:rPr>
        <w:fldChar w:fldCharType="separate"/>
      </w:r>
      <w:r w:rsidR="009429D3">
        <w:rPr>
          <w:rFonts w:asciiTheme="minorHAnsi" w:hAnsiTheme="minorHAnsi" w:cstheme="minorHAnsi"/>
          <w:szCs w:val="24"/>
        </w:rPr>
        <w:t>3</w:t>
      </w:r>
      <w:r w:rsidRPr="009F6662">
        <w:rPr>
          <w:rFonts w:asciiTheme="minorHAnsi" w:hAnsiTheme="minorHAnsi" w:cstheme="minorHAnsi"/>
          <w:szCs w:val="24"/>
        </w:rPr>
        <w:fldChar w:fldCharType="end"/>
      </w:r>
      <w:r w:rsidRPr="009F6662">
        <w:rPr>
          <w:rFonts w:asciiTheme="minorHAnsi" w:hAnsiTheme="minorHAnsi" w:cstheme="minorHAnsi"/>
          <w:szCs w:val="24"/>
        </w:rPr>
        <w:t xml:space="preserve"> of this Agreement and which shall include the additional bank guarantee furnished by the TSP under this Agreement; </w:t>
      </w:r>
    </w:p>
    <w:p w14:paraId="3C13AEAA"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“Contract Year”, </w:t>
      </w:r>
      <w:r w:rsidRPr="009F6662">
        <w:rPr>
          <w:rFonts w:asciiTheme="minorHAnsi" w:hAnsiTheme="minorHAnsi" w:cstheme="minorHAnsi"/>
          <w:szCs w:val="24"/>
        </w:rPr>
        <w:t>for the purpose of payment of Transmission Charges,</w:t>
      </w:r>
      <w:r w:rsidRPr="009F6662">
        <w:rPr>
          <w:rFonts w:asciiTheme="minorHAnsi" w:hAnsiTheme="minorHAnsi" w:cstheme="minorHAnsi"/>
          <w:b/>
          <w:szCs w:val="24"/>
        </w:rPr>
        <w:t xml:space="preserve"> </w:t>
      </w:r>
      <w:r w:rsidRPr="009F6662">
        <w:rPr>
          <w:rFonts w:asciiTheme="minorHAnsi" w:hAnsiTheme="minorHAnsi" w:cstheme="minorHAnsi"/>
          <w:szCs w:val="24"/>
        </w:rPr>
        <w:t>shall</w:t>
      </w:r>
      <w:r w:rsidRPr="009F6662">
        <w:rPr>
          <w:rFonts w:asciiTheme="minorHAnsi" w:hAnsiTheme="minorHAnsi" w:cstheme="minorHAnsi"/>
          <w:b/>
          <w:szCs w:val="24"/>
        </w:rPr>
        <w:t xml:space="preserve"> </w:t>
      </w:r>
      <w:r w:rsidRPr="009F6662">
        <w:rPr>
          <w:rFonts w:asciiTheme="minorHAnsi" w:hAnsiTheme="minorHAnsi" w:cstheme="minorHAnsi"/>
          <w:szCs w:val="24"/>
        </w:rPr>
        <w:t>mean the period beginning on the COD, and ending on the immediately succeeding March 31 and thereafter each period of 12 months beginning on April 1 and e</w:t>
      </w:r>
      <w:r w:rsidR="00C02040" w:rsidRPr="009F6662">
        <w:rPr>
          <w:rFonts w:asciiTheme="minorHAnsi" w:hAnsiTheme="minorHAnsi" w:cstheme="minorHAnsi"/>
          <w:szCs w:val="24"/>
        </w:rPr>
        <w:t>nding on March 31 provided that</w:t>
      </w:r>
      <w:r w:rsidRPr="009F6662">
        <w:rPr>
          <w:rFonts w:asciiTheme="minorHAnsi" w:hAnsiTheme="minorHAnsi" w:cstheme="minorHAnsi"/>
          <w:szCs w:val="24"/>
        </w:rPr>
        <w:t xml:space="preserve"> the last Contract Year shall end on the last day of the term of the </w:t>
      </w:r>
      <w:r w:rsidR="009B5B4F" w:rsidRPr="009F6662">
        <w:rPr>
          <w:rFonts w:asciiTheme="minorHAnsi" w:hAnsiTheme="minorHAnsi" w:cstheme="minorHAnsi"/>
          <w:szCs w:val="24"/>
        </w:rPr>
        <w:t>TSA</w:t>
      </w:r>
      <w:r w:rsidRPr="009F6662">
        <w:rPr>
          <w:rFonts w:asciiTheme="minorHAnsi" w:hAnsiTheme="minorHAnsi" w:cstheme="minorHAnsi"/>
          <w:szCs w:val="24"/>
        </w:rPr>
        <w:t xml:space="preserve">; </w:t>
      </w:r>
    </w:p>
    <w:p w14:paraId="3C13AEAB"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“CTU”</w:t>
      </w:r>
      <w:r w:rsidRPr="009F6662">
        <w:rPr>
          <w:rFonts w:asciiTheme="minorHAnsi" w:hAnsiTheme="minorHAnsi" w:cstheme="minorHAnsi"/>
          <w:szCs w:val="24"/>
        </w:rPr>
        <w:t xml:space="preserve"> or </w:t>
      </w:r>
      <w:r w:rsidRPr="009F6662">
        <w:rPr>
          <w:rFonts w:asciiTheme="minorHAnsi" w:hAnsiTheme="minorHAnsi" w:cstheme="minorHAnsi"/>
          <w:b/>
          <w:szCs w:val="24"/>
        </w:rPr>
        <w:t>“Central Transmission Utility”</w:t>
      </w:r>
      <w:r w:rsidRPr="009F6662">
        <w:rPr>
          <w:rFonts w:asciiTheme="minorHAnsi" w:hAnsiTheme="minorHAnsi" w:cstheme="minorHAnsi"/>
          <w:szCs w:val="24"/>
        </w:rPr>
        <w:t xml:space="preserve"> shall </w:t>
      </w:r>
      <w:r w:rsidR="006E6EE2" w:rsidRPr="009F6662">
        <w:rPr>
          <w:rFonts w:asciiTheme="minorHAnsi" w:hAnsiTheme="minorHAnsi" w:cstheme="minorHAnsi"/>
          <w:szCs w:val="24"/>
        </w:rPr>
        <w:t xml:space="preserve">have same meaning as defined in the </w:t>
      </w:r>
      <w:r w:rsidRPr="009F6662">
        <w:rPr>
          <w:rFonts w:asciiTheme="minorHAnsi" w:hAnsiTheme="minorHAnsi" w:cstheme="minorHAnsi"/>
          <w:szCs w:val="24"/>
        </w:rPr>
        <w:t>Electricity Act, 2003;</w:t>
      </w:r>
    </w:p>
    <w:p w14:paraId="3C13AEAC"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“Day” </w:t>
      </w:r>
      <w:r w:rsidRPr="009F6662">
        <w:rPr>
          <w:rFonts w:asciiTheme="minorHAnsi" w:hAnsiTheme="minorHAnsi" w:cstheme="minorHAnsi"/>
          <w:szCs w:val="24"/>
        </w:rPr>
        <w:t>shall</w:t>
      </w:r>
      <w:r w:rsidRPr="009F6662">
        <w:rPr>
          <w:rFonts w:asciiTheme="minorHAnsi" w:hAnsiTheme="minorHAnsi" w:cstheme="minorHAnsi"/>
          <w:b/>
          <w:szCs w:val="24"/>
        </w:rPr>
        <w:t xml:space="preserve"> </w:t>
      </w:r>
      <w:r w:rsidRPr="009F6662">
        <w:rPr>
          <w:rFonts w:asciiTheme="minorHAnsi" w:hAnsiTheme="minorHAnsi" w:cstheme="minorHAnsi"/>
          <w:szCs w:val="24"/>
        </w:rPr>
        <w:t>mean a day starting at 0000 hours and ending at 2400 hours;</w:t>
      </w:r>
    </w:p>
    <w:p w14:paraId="3C13AEAD"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“D/C”</w:t>
      </w:r>
      <w:r w:rsidRPr="009F6662">
        <w:rPr>
          <w:rFonts w:asciiTheme="minorHAnsi" w:hAnsiTheme="minorHAnsi" w:cstheme="minorHAnsi"/>
          <w:szCs w:val="24"/>
        </w:rPr>
        <w:t xml:space="preserve"> shall mean Double Circuit;</w:t>
      </w:r>
    </w:p>
    <w:p w14:paraId="3C13AEAE" w14:textId="77777777" w:rsidR="00071841" w:rsidRPr="009F6662" w:rsidRDefault="00071841"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napToGrid w:val="0"/>
          <w:szCs w:val="24"/>
        </w:rPr>
        <w:lastRenderedPageBreak/>
        <w:t>“Designated ISTS Customers”</w:t>
      </w:r>
      <w:r w:rsidRPr="009F6662">
        <w:rPr>
          <w:rFonts w:asciiTheme="minorHAnsi" w:hAnsiTheme="minorHAnsi" w:cstheme="minorHAnsi"/>
          <w:snapToGrid w:val="0"/>
          <w:szCs w:val="24"/>
        </w:rPr>
        <w:t xml:space="preserve"> or </w:t>
      </w:r>
      <w:r w:rsidRPr="009F6662">
        <w:rPr>
          <w:rFonts w:asciiTheme="minorHAnsi" w:hAnsiTheme="minorHAnsi" w:cstheme="minorHAnsi"/>
          <w:b/>
          <w:snapToGrid w:val="0"/>
          <w:szCs w:val="24"/>
        </w:rPr>
        <w:t>“DICs”</w:t>
      </w:r>
      <w:r w:rsidRPr="009F6662">
        <w:rPr>
          <w:rFonts w:asciiTheme="minorHAnsi" w:hAnsiTheme="minorHAnsi" w:cstheme="minorHAnsi"/>
          <w:snapToGrid w:val="0"/>
          <w:szCs w:val="24"/>
        </w:rPr>
        <w:t xml:space="preserve"> shall have the meaning as ascribed in </w:t>
      </w:r>
      <w:r w:rsidR="0088459A" w:rsidRPr="009F6662">
        <w:rPr>
          <w:rFonts w:asciiTheme="minorHAnsi" w:hAnsiTheme="minorHAnsi" w:cstheme="minorHAnsi"/>
          <w:snapToGrid w:val="0"/>
          <w:szCs w:val="24"/>
        </w:rPr>
        <w:t>the</w:t>
      </w:r>
      <w:r w:rsidRPr="009F6662">
        <w:rPr>
          <w:rFonts w:asciiTheme="minorHAnsi" w:hAnsiTheme="minorHAnsi" w:cstheme="minorHAnsi"/>
          <w:snapToGrid w:val="0"/>
          <w:szCs w:val="24"/>
        </w:rPr>
        <w:t xml:space="preserve"> </w:t>
      </w:r>
      <w:r w:rsidR="003F69E3" w:rsidRPr="009F6662">
        <w:rPr>
          <w:rFonts w:asciiTheme="minorHAnsi" w:hAnsiTheme="minorHAnsi" w:cstheme="minorHAnsi"/>
          <w:szCs w:val="24"/>
        </w:rPr>
        <w:t>Sharing Regulations</w:t>
      </w:r>
      <w:r w:rsidRPr="009F6662">
        <w:rPr>
          <w:rFonts w:asciiTheme="minorHAnsi" w:hAnsiTheme="minorHAnsi" w:cstheme="minorHAnsi"/>
          <w:snapToGrid w:val="0"/>
          <w:szCs w:val="24"/>
        </w:rPr>
        <w:t>;</w:t>
      </w:r>
    </w:p>
    <w:p w14:paraId="3C13AEAF" w14:textId="329AC02E"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bCs/>
          <w:szCs w:val="24"/>
        </w:rPr>
        <w:t>“Dispute”</w:t>
      </w:r>
      <w:r w:rsidRPr="009F6662">
        <w:rPr>
          <w:rFonts w:asciiTheme="minorHAnsi" w:hAnsiTheme="minorHAnsi" w:cstheme="minorHAnsi"/>
          <w:szCs w:val="24"/>
        </w:rPr>
        <w:t xml:space="preserve"> shall mean any dispute or difference of any kind between </w:t>
      </w:r>
      <w:r w:rsidR="001E7724" w:rsidRPr="009F6662">
        <w:rPr>
          <w:rFonts w:asciiTheme="minorHAnsi" w:hAnsiTheme="minorHAnsi" w:cstheme="minorHAnsi"/>
          <w:szCs w:val="24"/>
        </w:rPr>
        <w:t xml:space="preserve">the </w:t>
      </w:r>
      <w:r w:rsidR="00A60696" w:rsidRPr="009F6662">
        <w:rPr>
          <w:rFonts w:asciiTheme="minorHAnsi" w:hAnsiTheme="minorHAnsi" w:cstheme="minorHAnsi"/>
          <w:szCs w:val="24"/>
        </w:rPr>
        <w:t>Parties</w:t>
      </w:r>
      <w:r w:rsidRPr="009F6662">
        <w:rPr>
          <w:rFonts w:asciiTheme="minorHAnsi" w:hAnsiTheme="minorHAnsi" w:cstheme="minorHAnsi"/>
          <w:szCs w:val="24"/>
        </w:rPr>
        <w:t xml:space="preserve">, in connection with or arising out of this Agreement including any issue on the interpretation and scope of the terms of this Agreement as provided in Article </w:t>
      </w:r>
      <w:r w:rsidRPr="009F6662">
        <w:rPr>
          <w:rFonts w:asciiTheme="minorHAnsi" w:hAnsiTheme="minorHAnsi" w:cstheme="minorHAnsi"/>
          <w:szCs w:val="24"/>
        </w:rPr>
        <w:fldChar w:fldCharType="begin"/>
      </w:r>
      <w:r w:rsidRPr="009F6662">
        <w:rPr>
          <w:rFonts w:asciiTheme="minorHAnsi" w:hAnsiTheme="minorHAnsi" w:cstheme="minorHAnsi"/>
          <w:szCs w:val="24"/>
        </w:rPr>
        <w:instrText xml:space="preserve"> REF _Ref169487437 \r \h  \* MERGEFORMAT </w:instrText>
      </w:r>
      <w:r w:rsidRPr="009F6662">
        <w:rPr>
          <w:rFonts w:asciiTheme="minorHAnsi" w:hAnsiTheme="minorHAnsi" w:cstheme="minorHAnsi"/>
          <w:szCs w:val="24"/>
        </w:rPr>
      </w:r>
      <w:r w:rsidRPr="009F6662">
        <w:rPr>
          <w:rFonts w:asciiTheme="minorHAnsi" w:hAnsiTheme="minorHAnsi" w:cstheme="minorHAnsi"/>
          <w:szCs w:val="24"/>
        </w:rPr>
        <w:fldChar w:fldCharType="separate"/>
      </w:r>
      <w:r w:rsidR="009429D3">
        <w:rPr>
          <w:rFonts w:asciiTheme="minorHAnsi" w:hAnsiTheme="minorHAnsi" w:cstheme="minorHAnsi"/>
          <w:szCs w:val="24"/>
        </w:rPr>
        <w:t>16</w:t>
      </w:r>
      <w:r w:rsidRPr="009F6662">
        <w:rPr>
          <w:rFonts w:asciiTheme="minorHAnsi" w:hAnsiTheme="minorHAnsi" w:cstheme="minorHAnsi"/>
          <w:szCs w:val="24"/>
        </w:rPr>
        <w:fldChar w:fldCharType="end"/>
      </w:r>
      <w:r w:rsidRPr="009F6662">
        <w:rPr>
          <w:rFonts w:asciiTheme="minorHAnsi" w:hAnsiTheme="minorHAnsi" w:cstheme="minorHAnsi"/>
          <w:szCs w:val="24"/>
        </w:rPr>
        <w:t>;</w:t>
      </w:r>
    </w:p>
    <w:p w14:paraId="3C13AEB0" w14:textId="1A3E7ED9" w:rsidR="00C0377A" w:rsidRPr="009F6662" w:rsidRDefault="00F46015" w:rsidP="002B4B56">
      <w:pPr>
        <w:pStyle w:val="StyleJustifiedLeft48pt"/>
        <w:tabs>
          <w:tab w:val="left" w:pos="9072"/>
        </w:tabs>
        <w:spacing w:line="276" w:lineRule="auto"/>
        <w:ind w:left="426" w:right="327"/>
        <w:rPr>
          <w:rFonts w:asciiTheme="minorHAnsi" w:hAnsiTheme="minorHAnsi" w:cstheme="minorHAnsi"/>
          <w:szCs w:val="24"/>
        </w:rPr>
      </w:pPr>
      <w:r w:rsidRPr="009F6662" w:rsidDel="00F46015">
        <w:rPr>
          <w:rFonts w:asciiTheme="minorHAnsi" w:hAnsiTheme="minorHAnsi" w:cstheme="minorHAnsi"/>
          <w:b/>
          <w:szCs w:val="24"/>
        </w:rPr>
        <w:t xml:space="preserve"> </w:t>
      </w:r>
      <w:r w:rsidR="00C0377A" w:rsidRPr="009F6662">
        <w:rPr>
          <w:rFonts w:asciiTheme="minorHAnsi" w:hAnsiTheme="minorHAnsi" w:cstheme="minorHAnsi"/>
          <w:b/>
          <w:szCs w:val="24"/>
        </w:rPr>
        <w:t>“Effective Date”</w:t>
      </w:r>
      <w:r w:rsidR="00C0377A" w:rsidRPr="009F6662">
        <w:rPr>
          <w:rFonts w:asciiTheme="minorHAnsi" w:hAnsiTheme="minorHAnsi" w:cstheme="minorHAnsi"/>
          <w:szCs w:val="24"/>
        </w:rPr>
        <w:t xml:space="preserve"> for the purposes of this Agreement, shall have the same meaning as per Article </w:t>
      </w:r>
      <w:r w:rsidR="00C0377A" w:rsidRPr="009F6662">
        <w:rPr>
          <w:rFonts w:asciiTheme="minorHAnsi" w:hAnsiTheme="minorHAnsi" w:cstheme="minorHAnsi"/>
          <w:szCs w:val="24"/>
        </w:rPr>
        <w:fldChar w:fldCharType="begin"/>
      </w:r>
      <w:r w:rsidR="00C0377A" w:rsidRPr="009F6662">
        <w:rPr>
          <w:rFonts w:asciiTheme="minorHAnsi" w:hAnsiTheme="minorHAnsi" w:cstheme="minorHAnsi"/>
          <w:szCs w:val="24"/>
        </w:rPr>
        <w:instrText xml:space="preserve"> REF _Ref173572535 \r \h  \* MERGEFORMAT </w:instrText>
      </w:r>
      <w:r w:rsidR="00C0377A" w:rsidRPr="009F6662">
        <w:rPr>
          <w:rFonts w:asciiTheme="minorHAnsi" w:hAnsiTheme="minorHAnsi" w:cstheme="minorHAnsi"/>
          <w:szCs w:val="24"/>
        </w:rPr>
      </w:r>
      <w:r w:rsidR="00C0377A" w:rsidRPr="009F6662">
        <w:rPr>
          <w:rFonts w:asciiTheme="minorHAnsi" w:hAnsiTheme="minorHAnsi" w:cstheme="minorHAnsi"/>
          <w:szCs w:val="24"/>
        </w:rPr>
        <w:fldChar w:fldCharType="separate"/>
      </w:r>
      <w:r w:rsidR="009429D3">
        <w:rPr>
          <w:rFonts w:asciiTheme="minorHAnsi" w:hAnsiTheme="minorHAnsi" w:cstheme="minorHAnsi"/>
          <w:szCs w:val="24"/>
        </w:rPr>
        <w:t>2.1</w:t>
      </w:r>
      <w:r w:rsidR="00C0377A" w:rsidRPr="009F6662">
        <w:rPr>
          <w:rFonts w:asciiTheme="minorHAnsi" w:hAnsiTheme="minorHAnsi" w:cstheme="minorHAnsi"/>
          <w:szCs w:val="24"/>
        </w:rPr>
        <w:fldChar w:fldCharType="end"/>
      </w:r>
      <w:r w:rsidR="00C0377A" w:rsidRPr="009F6662">
        <w:rPr>
          <w:rFonts w:asciiTheme="minorHAnsi" w:hAnsiTheme="minorHAnsi" w:cstheme="minorHAnsi"/>
          <w:szCs w:val="24"/>
        </w:rPr>
        <w:t xml:space="preserve"> of this Agreement;</w:t>
      </w:r>
    </w:p>
    <w:p w14:paraId="3C13AEB1"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“Electrical Inspector”</w:t>
      </w:r>
      <w:r w:rsidRPr="009F6662">
        <w:rPr>
          <w:rFonts w:asciiTheme="minorHAnsi" w:hAnsiTheme="minorHAnsi" w:cstheme="minorHAnsi"/>
          <w:szCs w:val="24"/>
        </w:rPr>
        <w:t xml:space="preserve"> shall mean a person appointed as such by the Government under sub-section (1) of Section 162 of the Electricity Act 2003 and also includes Chief Electrical Inspector;</w:t>
      </w:r>
    </w:p>
    <w:p w14:paraId="3C13AEB2"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“Electricity Rules 2005”</w:t>
      </w:r>
      <w:r w:rsidRPr="009F6662">
        <w:rPr>
          <w:rFonts w:asciiTheme="minorHAnsi" w:hAnsiTheme="minorHAnsi" w:cstheme="minorHAnsi"/>
          <w:szCs w:val="24"/>
        </w:rPr>
        <w:t xml:space="preserve"> shall mean the rules framed pursuant to the Electricity Act 2003 and as amended from time to time;</w:t>
      </w:r>
    </w:p>
    <w:p w14:paraId="3C13AEB3"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“Element”</w:t>
      </w:r>
      <w:r w:rsidRPr="009F6662">
        <w:rPr>
          <w:rFonts w:asciiTheme="minorHAnsi" w:hAnsiTheme="minorHAnsi" w:cstheme="minorHAnsi"/>
          <w:szCs w:val="24"/>
        </w:rPr>
        <w:t xml:space="preserve"> shall mean each Transmission Line or each circuit of the Transmission Lines (where there are more than one circuit) or each bay of Sub-station or switching station or HVDC terminal or inverter station of the Project, </w:t>
      </w:r>
      <w:r w:rsidR="00B07F3F" w:rsidRPr="009F6662">
        <w:rPr>
          <w:rFonts w:asciiTheme="minorHAnsi" w:hAnsiTheme="minorHAnsi" w:cstheme="minorHAnsi"/>
          <w:szCs w:val="24"/>
        </w:rPr>
        <w:t xml:space="preserve">including ICTs, Reactors, SVC, FSC, etc. forming part of the ISTS, which will be owned, operated and maintained by the concerned ISTS Licensee, and </w:t>
      </w:r>
      <w:r w:rsidRPr="009F6662">
        <w:rPr>
          <w:rFonts w:asciiTheme="minorHAnsi" w:hAnsiTheme="minorHAnsi" w:cstheme="minorHAnsi"/>
          <w:szCs w:val="24"/>
        </w:rPr>
        <w:t xml:space="preserve">which has a separate Scheduled COD as per Schedule </w:t>
      </w:r>
      <w:r w:rsidR="001B6E88" w:rsidRPr="009F6662">
        <w:rPr>
          <w:rFonts w:asciiTheme="minorHAnsi" w:hAnsiTheme="minorHAnsi" w:cstheme="minorHAnsi"/>
          <w:szCs w:val="24"/>
        </w:rPr>
        <w:t xml:space="preserve">2 </w:t>
      </w:r>
      <w:r w:rsidRPr="009F6662">
        <w:rPr>
          <w:rFonts w:asciiTheme="minorHAnsi" w:hAnsiTheme="minorHAnsi" w:cstheme="minorHAnsi"/>
          <w:szCs w:val="24"/>
        </w:rPr>
        <w:t xml:space="preserve">of this Agreement and has a separate percentage for recovery of Transmission Charges on achieving COD as per Schedule </w:t>
      </w:r>
      <w:r w:rsidR="006A6958" w:rsidRPr="009F6662">
        <w:rPr>
          <w:rFonts w:asciiTheme="minorHAnsi" w:hAnsiTheme="minorHAnsi" w:cstheme="minorHAnsi"/>
          <w:szCs w:val="24"/>
        </w:rPr>
        <w:t xml:space="preserve">5 </w:t>
      </w:r>
      <w:r w:rsidRPr="009F6662">
        <w:rPr>
          <w:rFonts w:asciiTheme="minorHAnsi" w:hAnsiTheme="minorHAnsi" w:cstheme="minorHAnsi"/>
          <w:szCs w:val="24"/>
        </w:rPr>
        <w:t>of this Agreement;</w:t>
      </w:r>
    </w:p>
    <w:p w14:paraId="3C13AEB4" w14:textId="70857306"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“Event of Default”</w:t>
      </w:r>
      <w:r w:rsidRPr="009F6662">
        <w:rPr>
          <w:rFonts w:asciiTheme="minorHAnsi" w:hAnsiTheme="minorHAnsi" w:cstheme="minorHAnsi"/>
          <w:szCs w:val="24"/>
        </w:rPr>
        <w:t xml:space="preserve"> shall mean the events as defined in Article </w:t>
      </w:r>
      <w:r w:rsidRPr="009F6662">
        <w:rPr>
          <w:rFonts w:asciiTheme="minorHAnsi" w:hAnsiTheme="minorHAnsi" w:cstheme="minorHAnsi"/>
          <w:szCs w:val="24"/>
        </w:rPr>
        <w:fldChar w:fldCharType="begin"/>
      </w:r>
      <w:r w:rsidRPr="009F6662">
        <w:rPr>
          <w:rFonts w:asciiTheme="minorHAnsi" w:hAnsiTheme="minorHAnsi" w:cstheme="minorHAnsi"/>
          <w:szCs w:val="24"/>
        </w:rPr>
        <w:instrText xml:space="preserve"> REF _Ref169580801 \r \h  \* MERGEFORMAT </w:instrText>
      </w:r>
      <w:r w:rsidRPr="009F6662">
        <w:rPr>
          <w:rFonts w:asciiTheme="minorHAnsi" w:hAnsiTheme="minorHAnsi" w:cstheme="minorHAnsi"/>
          <w:szCs w:val="24"/>
        </w:rPr>
      </w:r>
      <w:r w:rsidRPr="009F6662">
        <w:rPr>
          <w:rFonts w:asciiTheme="minorHAnsi" w:hAnsiTheme="minorHAnsi" w:cstheme="minorHAnsi"/>
          <w:szCs w:val="24"/>
        </w:rPr>
        <w:fldChar w:fldCharType="separate"/>
      </w:r>
      <w:r w:rsidR="009429D3">
        <w:rPr>
          <w:rFonts w:asciiTheme="minorHAnsi" w:hAnsiTheme="minorHAnsi" w:cstheme="minorHAnsi"/>
          <w:szCs w:val="24"/>
        </w:rPr>
        <w:t>13</w:t>
      </w:r>
      <w:r w:rsidRPr="009F6662">
        <w:rPr>
          <w:rFonts w:asciiTheme="minorHAnsi" w:hAnsiTheme="minorHAnsi" w:cstheme="minorHAnsi"/>
          <w:szCs w:val="24"/>
        </w:rPr>
        <w:fldChar w:fldCharType="end"/>
      </w:r>
      <w:r w:rsidRPr="009F6662">
        <w:rPr>
          <w:rFonts w:asciiTheme="minorHAnsi" w:hAnsiTheme="minorHAnsi" w:cstheme="minorHAnsi"/>
          <w:szCs w:val="24"/>
        </w:rPr>
        <w:t xml:space="preserve"> of this Agreement;</w:t>
      </w:r>
    </w:p>
    <w:p w14:paraId="3C13AEB5"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“Expiry Date”</w:t>
      </w:r>
      <w:r w:rsidRPr="009F6662">
        <w:rPr>
          <w:rFonts w:asciiTheme="minorHAnsi" w:hAnsiTheme="minorHAnsi" w:cstheme="minorHAnsi"/>
          <w:szCs w:val="24"/>
        </w:rPr>
        <w:t xml:space="preserve"> shall be the date which is </w:t>
      </w:r>
      <w:r w:rsidR="00B07F3F" w:rsidRPr="009F6662">
        <w:rPr>
          <w:rFonts w:asciiTheme="minorHAnsi" w:hAnsiTheme="minorHAnsi" w:cstheme="minorHAnsi"/>
          <w:szCs w:val="24"/>
        </w:rPr>
        <w:t xml:space="preserve">thirty five (35) </w:t>
      </w:r>
      <w:r w:rsidRPr="009F6662">
        <w:rPr>
          <w:rFonts w:asciiTheme="minorHAnsi" w:hAnsiTheme="minorHAnsi" w:cstheme="minorHAnsi"/>
          <w:szCs w:val="24"/>
        </w:rPr>
        <w:t xml:space="preserve">years from the </w:t>
      </w:r>
      <w:r w:rsidR="0004729B" w:rsidRPr="009F6662">
        <w:rPr>
          <w:rFonts w:asciiTheme="minorHAnsi" w:hAnsiTheme="minorHAnsi" w:cstheme="minorHAnsi"/>
          <w:szCs w:val="24"/>
        </w:rPr>
        <w:t xml:space="preserve">COD </w:t>
      </w:r>
      <w:r w:rsidRPr="009F6662">
        <w:rPr>
          <w:rFonts w:asciiTheme="minorHAnsi" w:hAnsiTheme="minorHAnsi" w:cstheme="minorHAnsi"/>
          <w:szCs w:val="24"/>
        </w:rPr>
        <w:t xml:space="preserve">of </w:t>
      </w:r>
      <w:r w:rsidR="001206BF" w:rsidRPr="009F6662">
        <w:rPr>
          <w:rFonts w:asciiTheme="minorHAnsi" w:hAnsiTheme="minorHAnsi" w:cstheme="minorHAnsi"/>
          <w:szCs w:val="24"/>
        </w:rPr>
        <w:t>the Project</w:t>
      </w:r>
      <w:r w:rsidRPr="009F6662">
        <w:rPr>
          <w:rFonts w:asciiTheme="minorHAnsi" w:hAnsiTheme="minorHAnsi" w:cstheme="minorHAnsi"/>
          <w:szCs w:val="24"/>
        </w:rPr>
        <w:t>;</w:t>
      </w:r>
    </w:p>
    <w:p w14:paraId="3C13AEB6"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“Financial Closure”</w:t>
      </w:r>
      <w:r w:rsidRPr="009F6662">
        <w:rPr>
          <w:rFonts w:asciiTheme="minorHAnsi" w:hAnsiTheme="minorHAnsi" w:cstheme="minorHAnsi"/>
          <w:szCs w:val="24"/>
        </w:rPr>
        <w:t xml:space="preserve"> shall mean the first Business Day on which funds are made available to the TSP pursuant to the Financing Agreements;</w:t>
      </w:r>
    </w:p>
    <w:p w14:paraId="3C13AEB7"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lang w:val="en-US"/>
        </w:rPr>
        <w:t xml:space="preserve">“Financially Evaluated Entity” </w:t>
      </w:r>
      <w:r w:rsidRPr="009F6662">
        <w:rPr>
          <w:rFonts w:asciiTheme="minorHAnsi" w:hAnsiTheme="minorHAnsi" w:cstheme="minorHAnsi"/>
          <w:szCs w:val="24"/>
          <w:lang w:val="en-US"/>
        </w:rPr>
        <w:t xml:space="preserve">shall mean the company which has been evaluated for the satisfaction of the financial requirement set forth in the </w:t>
      </w:r>
      <w:r w:rsidR="00EA6D7E" w:rsidRPr="009F6662">
        <w:rPr>
          <w:rFonts w:asciiTheme="minorHAnsi" w:hAnsiTheme="minorHAnsi" w:cstheme="minorHAnsi"/>
          <w:szCs w:val="24"/>
          <w:lang w:val="en-US"/>
        </w:rPr>
        <w:t>RFP</w:t>
      </w:r>
      <w:r w:rsidRPr="009F6662">
        <w:rPr>
          <w:rFonts w:asciiTheme="minorHAnsi" w:hAnsiTheme="minorHAnsi" w:cstheme="minorHAnsi"/>
          <w:szCs w:val="24"/>
          <w:lang w:val="en-US"/>
        </w:rPr>
        <w:t>;</w:t>
      </w:r>
    </w:p>
    <w:p w14:paraId="3C13AEB8"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“Financing Agreements”</w:t>
      </w:r>
      <w:r w:rsidRPr="009F6662">
        <w:rPr>
          <w:rFonts w:asciiTheme="minorHAnsi" w:hAnsiTheme="minorHAnsi" w:cstheme="minorHAnsi"/>
          <w:szCs w:val="24"/>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9F6662">
        <w:rPr>
          <w:rFonts w:asciiTheme="minorHAnsi" w:hAnsiTheme="minorHAnsi" w:cstheme="minorHAnsi"/>
          <w:szCs w:val="24"/>
        </w:rPr>
        <w:t>Designated ISTS</w:t>
      </w:r>
      <w:r w:rsidRPr="009F6662">
        <w:rPr>
          <w:rFonts w:asciiTheme="minorHAnsi" w:hAnsiTheme="minorHAnsi" w:cstheme="minorHAnsi"/>
          <w:szCs w:val="24"/>
        </w:rPr>
        <w:t xml:space="preserve"> Customers </w:t>
      </w:r>
      <w:r w:rsidR="00931D05" w:rsidRPr="009F6662">
        <w:rPr>
          <w:rFonts w:asciiTheme="minorHAnsi" w:hAnsiTheme="minorHAnsi" w:cstheme="minorHAnsi"/>
          <w:szCs w:val="24"/>
        </w:rPr>
        <w:t xml:space="preserve">/ </w:t>
      </w:r>
      <w:r w:rsidR="002670FF" w:rsidRPr="009F6662">
        <w:rPr>
          <w:rFonts w:asciiTheme="minorHAnsi" w:hAnsiTheme="minorHAnsi" w:cstheme="minorHAnsi"/>
          <w:szCs w:val="24"/>
        </w:rPr>
        <w:t>Nodal Agency</w:t>
      </w:r>
      <w:r w:rsidRPr="009F6662">
        <w:rPr>
          <w:rFonts w:asciiTheme="minorHAnsi" w:hAnsiTheme="minorHAnsi" w:cstheme="minorHAnsi"/>
          <w:szCs w:val="24"/>
        </w:rPr>
        <w:t>;</w:t>
      </w:r>
    </w:p>
    <w:p w14:paraId="3C13AEB9"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“Financial Year”</w:t>
      </w:r>
      <w:r w:rsidRPr="009F6662">
        <w:rPr>
          <w:rFonts w:asciiTheme="minorHAnsi" w:hAnsiTheme="minorHAnsi" w:cstheme="minorHAnsi"/>
          <w:szCs w:val="24"/>
        </w:rPr>
        <w:t xml:space="preserve"> shall mean a period of twelve months at midnight Indian Standard Time (IST) between 1st April &amp; 31st March;</w:t>
      </w:r>
    </w:p>
    <w:p w14:paraId="3C13AEBA" w14:textId="2A25A3EC"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lastRenderedPageBreak/>
        <w:t>“Force Majeure”</w:t>
      </w:r>
      <w:r w:rsidRPr="009F6662">
        <w:rPr>
          <w:rFonts w:asciiTheme="minorHAnsi" w:hAnsiTheme="minorHAnsi" w:cstheme="minorHAnsi"/>
          <w:szCs w:val="24"/>
        </w:rPr>
        <w:t xml:space="preserve"> and </w:t>
      </w:r>
      <w:r w:rsidRPr="009F6662">
        <w:rPr>
          <w:rFonts w:asciiTheme="minorHAnsi" w:hAnsiTheme="minorHAnsi" w:cstheme="minorHAnsi"/>
          <w:b/>
          <w:szCs w:val="24"/>
        </w:rPr>
        <w:t>“Force Majeure Event”</w:t>
      </w:r>
      <w:r w:rsidRPr="009F6662">
        <w:rPr>
          <w:rFonts w:asciiTheme="minorHAnsi" w:hAnsiTheme="minorHAnsi" w:cstheme="minorHAnsi"/>
          <w:szCs w:val="24"/>
        </w:rPr>
        <w:t xml:space="preserve"> shall have the meaning assigned thereto in Article </w:t>
      </w:r>
      <w:r w:rsidRPr="009F6662">
        <w:rPr>
          <w:rFonts w:asciiTheme="minorHAnsi" w:hAnsiTheme="minorHAnsi" w:cstheme="minorHAnsi"/>
          <w:szCs w:val="24"/>
        </w:rPr>
        <w:fldChar w:fldCharType="begin"/>
      </w:r>
      <w:r w:rsidRPr="009F6662">
        <w:rPr>
          <w:rFonts w:asciiTheme="minorHAnsi" w:hAnsiTheme="minorHAnsi" w:cstheme="minorHAnsi"/>
          <w:szCs w:val="24"/>
        </w:rPr>
        <w:instrText xml:space="preserve"> REF _Ref169486238 \r \h  \* MERGEFORMAT </w:instrText>
      </w:r>
      <w:r w:rsidRPr="009F6662">
        <w:rPr>
          <w:rFonts w:asciiTheme="minorHAnsi" w:hAnsiTheme="minorHAnsi" w:cstheme="minorHAnsi"/>
          <w:szCs w:val="24"/>
        </w:rPr>
      </w:r>
      <w:r w:rsidRPr="009F6662">
        <w:rPr>
          <w:rFonts w:asciiTheme="minorHAnsi" w:hAnsiTheme="minorHAnsi" w:cstheme="minorHAnsi"/>
          <w:szCs w:val="24"/>
        </w:rPr>
        <w:fldChar w:fldCharType="separate"/>
      </w:r>
      <w:r w:rsidR="009429D3">
        <w:rPr>
          <w:rFonts w:asciiTheme="minorHAnsi" w:hAnsiTheme="minorHAnsi" w:cstheme="minorHAnsi"/>
          <w:szCs w:val="24"/>
        </w:rPr>
        <w:t>11</w:t>
      </w:r>
      <w:r w:rsidRPr="009F6662">
        <w:rPr>
          <w:rFonts w:asciiTheme="minorHAnsi" w:hAnsiTheme="minorHAnsi" w:cstheme="minorHAnsi"/>
          <w:szCs w:val="24"/>
        </w:rPr>
        <w:fldChar w:fldCharType="end"/>
      </w:r>
      <w:r w:rsidRPr="009F6662">
        <w:rPr>
          <w:rFonts w:asciiTheme="minorHAnsi" w:hAnsiTheme="minorHAnsi" w:cstheme="minorHAnsi"/>
          <w:szCs w:val="24"/>
        </w:rPr>
        <w:t>;</w:t>
      </w:r>
    </w:p>
    <w:p w14:paraId="3C13AEBB"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“GOI”</w:t>
      </w:r>
      <w:r w:rsidRPr="009F6662">
        <w:rPr>
          <w:rFonts w:asciiTheme="minorHAnsi" w:hAnsiTheme="minorHAnsi" w:cstheme="minorHAnsi"/>
          <w:szCs w:val="24"/>
        </w:rPr>
        <w:t xml:space="preserve"> shall mean Government of India;</w:t>
      </w:r>
    </w:p>
    <w:p w14:paraId="3C13AEBC"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“Grid Code” / “IEGC”</w:t>
      </w:r>
      <w:r w:rsidRPr="009F6662">
        <w:rPr>
          <w:rFonts w:asciiTheme="minorHAnsi" w:hAnsiTheme="minorHAnsi" w:cstheme="minorHAnsi"/>
          <w:szCs w:val="24"/>
        </w:rPr>
        <w:t xml:space="preserve"> shall mean the Grid Code specified by the Central Commission under Clause (h) of sub-section (1) of Section 79 of the Electricity Act; </w:t>
      </w:r>
    </w:p>
    <w:p w14:paraId="3C13AEBD" w14:textId="77777777" w:rsidR="003170FA" w:rsidRPr="009F6662" w:rsidRDefault="003170F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“Independent </w:t>
      </w:r>
      <w:r w:rsidR="008019D6" w:rsidRPr="009F6662">
        <w:rPr>
          <w:rFonts w:asciiTheme="minorHAnsi" w:hAnsiTheme="minorHAnsi" w:cstheme="minorHAnsi"/>
          <w:b/>
          <w:szCs w:val="24"/>
        </w:rPr>
        <w:t>Engineer</w:t>
      </w:r>
      <w:r w:rsidRPr="009F6662">
        <w:rPr>
          <w:rFonts w:asciiTheme="minorHAnsi" w:hAnsiTheme="minorHAnsi" w:cstheme="minorHAnsi"/>
          <w:b/>
          <w:szCs w:val="24"/>
        </w:rPr>
        <w:t>”</w:t>
      </w:r>
      <w:r w:rsidRPr="009F6662">
        <w:rPr>
          <w:rFonts w:asciiTheme="minorHAnsi" w:hAnsiTheme="minorHAnsi" w:cstheme="minorHAnsi"/>
          <w:szCs w:val="24"/>
        </w:rPr>
        <w:t xml:space="preserve"> shall mean an agency</w:t>
      </w:r>
      <w:r w:rsidR="00D863B4" w:rsidRPr="009F6662">
        <w:rPr>
          <w:rFonts w:asciiTheme="minorHAnsi" w:hAnsiTheme="minorHAnsi" w:cstheme="minorHAnsi"/>
          <w:szCs w:val="24"/>
        </w:rPr>
        <w:t>/ company</w:t>
      </w:r>
      <w:r w:rsidR="00B17B27" w:rsidRPr="009F6662">
        <w:rPr>
          <w:rFonts w:asciiTheme="minorHAnsi" w:hAnsiTheme="minorHAnsi" w:cstheme="minorHAnsi"/>
          <w:szCs w:val="24"/>
        </w:rPr>
        <w:t>,</w:t>
      </w:r>
      <w:r w:rsidRPr="009F6662">
        <w:rPr>
          <w:rFonts w:asciiTheme="minorHAnsi" w:hAnsiTheme="minorHAnsi" w:cstheme="minorHAnsi"/>
          <w:szCs w:val="24"/>
        </w:rPr>
        <w:t xml:space="preserve"> appointed by </w:t>
      </w:r>
      <w:r w:rsidR="0007701C" w:rsidRPr="009F6662">
        <w:rPr>
          <w:rFonts w:asciiTheme="minorHAnsi" w:hAnsiTheme="minorHAnsi" w:cstheme="minorHAnsi"/>
          <w:szCs w:val="24"/>
        </w:rPr>
        <w:t>Nodal Agency</w:t>
      </w:r>
      <w:r w:rsidR="00A75F3D" w:rsidRPr="009F6662">
        <w:rPr>
          <w:rFonts w:asciiTheme="minorHAnsi" w:hAnsiTheme="minorHAnsi" w:cstheme="minorHAnsi"/>
          <w:szCs w:val="24"/>
        </w:rPr>
        <w:t xml:space="preserve"> in accordance with </w:t>
      </w:r>
      <w:r w:rsidR="00C71D6A" w:rsidRPr="009F6662">
        <w:rPr>
          <w:rFonts w:asciiTheme="minorHAnsi" w:hAnsiTheme="minorHAnsi" w:cstheme="minorHAnsi"/>
          <w:szCs w:val="24"/>
        </w:rPr>
        <w:t xml:space="preserve">the </w:t>
      </w:r>
      <w:r w:rsidR="00897EC1" w:rsidRPr="009F6662">
        <w:rPr>
          <w:rFonts w:asciiTheme="minorHAnsi" w:hAnsiTheme="minorHAnsi" w:cstheme="minorHAnsi"/>
          <w:szCs w:val="24"/>
        </w:rPr>
        <w:t>Guidelines for Encouraging Competition in Development of Transmission Projects</w:t>
      </w:r>
      <w:r w:rsidRPr="009F6662">
        <w:rPr>
          <w:rFonts w:asciiTheme="minorHAnsi" w:hAnsiTheme="minorHAnsi" w:cstheme="minorHAnsi"/>
          <w:szCs w:val="24"/>
        </w:rPr>
        <w:t>.</w:t>
      </w:r>
    </w:p>
    <w:p w14:paraId="3C13AEBE"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“Indian Governmental Instrumentality”</w:t>
      </w:r>
      <w:r w:rsidRPr="009F6662">
        <w:rPr>
          <w:rFonts w:asciiTheme="minorHAnsi" w:hAnsiTheme="minorHAnsi" w:cstheme="minorHAnsi"/>
          <w:szCs w:val="24"/>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9F6662">
        <w:rPr>
          <w:rFonts w:asciiTheme="minorHAnsi" w:hAnsiTheme="minorHAnsi" w:cstheme="minorHAnsi"/>
          <w:szCs w:val="24"/>
        </w:rPr>
        <w:t xml:space="preserve">the CTU, </w:t>
      </w:r>
      <w:r w:rsidRPr="009F6662">
        <w:rPr>
          <w:rFonts w:asciiTheme="minorHAnsi" w:hAnsiTheme="minorHAnsi" w:cstheme="minorHAnsi"/>
          <w:szCs w:val="24"/>
        </w:rPr>
        <w:t xml:space="preserve">TSP and </w:t>
      </w:r>
      <w:r w:rsidR="0004729B" w:rsidRPr="009F6662">
        <w:rPr>
          <w:rFonts w:asciiTheme="minorHAnsi" w:hAnsiTheme="minorHAnsi" w:cstheme="minorHAnsi"/>
          <w:szCs w:val="24"/>
        </w:rPr>
        <w:t>the Designated ISTS</w:t>
      </w:r>
      <w:r w:rsidRPr="009F6662">
        <w:rPr>
          <w:rFonts w:asciiTheme="minorHAnsi" w:hAnsiTheme="minorHAnsi" w:cstheme="minorHAnsi"/>
          <w:szCs w:val="24"/>
        </w:rPr>
        <w:t xml:space="preserve"> Customers;</w:t>
      </w:r>
    </w:p>
    <w:p w14:paraId="3C13AEBF" w14:textId="1CA4696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“Insurances”</w:t>
      </w:r>
      <w:r w:rsidRPr="009F6662">
        <w:rPr>
          <w:rFonts w:asciiTheme="minorHAnsi" w:hAnsiTheme="minorHAnsi" w:cstheme="minorHAnsi"/>
          <w:szCs w:val="24"/>
        </w:rPr>
        <w:t xml:space="preserve"> shall mean the insurance cover to be obtained and maintained by the TSP in accordance with Article </w:t>
      </w:r>
      <w:r w:rsidRPr="009F6662">
        <w:rPr>
          <w:rFonts w:asciiTheme="minorHAnsi" w:hAnsiTheme="minorHAnsi" w:cstheme="minorHAnsi"/>
          <w:szCs w:val="24"/>
        </w:rPr>
        <w:fldChar w:fldCharType="begin"/>
      </w:r>
      <w:r w:rsidRPr="009F6662">
        <w:rPr>
          <w:rFonts w:asciiTheme="minorHAnsi" w:hAnsiTheme="minorHAnsi" w:cstheme="minorHAnsi"/>
          <w:szCs w:val="24"/>
        </w:rPr>
        <w:instrText xml:space="preserve"> REF _Ref169487505 \r \h  \* MERGEFORMAT </w:instrText>
      </w:r>
      <w:r w:rsidRPr="009F6662">
        <w:rPr>
          <w:rFonts w:asciiTheme="minorHAnsi" w:hAnsiTheme="minorHAnsi" w:cstheme="minorHAnsi"/>
          <w:szCs w:val="24"/>
        </w:rPr>
      </w:r>
      <w:r w:rsidRPr="009F6662">
        <w:rPr>
          <w:rFonts w:asciiTheme="minorHAnsi" w:hAnsiTheme="minorHAnsi" w:cstheme="minorHAnsi"/>
          <w:szCs w:val="24"/>
        </w:rPr>
        <w:fldChar w:fldCharType="separate"/>
      </w:r>
      <w:r w:rsidR="009429D3">
        <w:rPr>
          <w:rFonts w:asciiTheme="minorHAnsi" w:hAnsiTheme="minorHAnsi" w:cstheme="minorHAnsi"/>
          <w:szCs w:val="24"/>
        </w:rPr>
        <w:t>9</w:t>
      </w:r>
      <w:r w:rsidRPr="009F6662">
        <w:rPr>
          <w:rFonts w:asciiTheme="minorHAnsi" w:hAnsiTheme="minorHAnsi" w:cstheme="minorHAnsi"/>
          <w:szCs w:val="24"/>
        </w:rPr>
        <w:fldChar w:fldCharType="end"/>
      </w:r>
      <w:r w:rsidRPr="009F6662">
        <w:rPr>
          <w:rFonts w:asciiTheme="minorHAnsi" w:hAnsiTheme="minorHAnsi" w:cstheme="minorHAnsi"/>
          <w:szCs w:val="24"/>
        </w:rPr>
        <w:t xml:space="preserve"> of this Agreement;</w:t>
      </w:r>
    </w:p>
    <w:p w14:paraId="3C13AEC0"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“Interconnection Facilities”</w:t>
      </w:r>
      <w:r w:rsidRPr="009F6662">
        <w:rPr>
          <w:rFonts w:asciiTheme="minorHAnsi" w:hAnsiTheme="minorHAnsi" w:cstheme="minorHAnsi"/>
          <w:szCs w:val="24"/>
        </w:rPr>
        <w:t xml:space="preserve"> shall mean the facilities as may be set up for transmission of electricity through the use of the Project, on either one or both side of generating station’s / CTU’s / STU’s / </w:t>
      </w:r>
      <w:r w:rsidR="0004729B" w:rsidRPr="009F6662">
        <w:rPr>
          <w:rFonts w:asciiTheme="minorHAnsi" w:hAnsiTheme="minorHAnsi" w:cstheme="minorHAnsi"/>
          <w:szCs w:val="24"/>
        </w:rPr>
        <w:t xml:space="preserve">ISTS Licensee’s / Designated ISTS Customer’s </w:t>
      </w:r>
      <w:r w:rsidRPr="009F6662">
        <w:rPr>
          <w:rFonts w:asciiTheme="minorHAnsi" w:hAnsiTheme="minorHAnsi" w:cstheme="minorHAnsi"/>
          <w:szCs w:val="24"/>
        </w:rPr>
        <w:t>substations (as the case may be) which shall include, without limitation, all other transmission lines, gantries, sub-stations and associated equipments not forming part of the Project;</w:t>
      </w:r>
    </w:p>
    <w:p w14:paraId="3C13AEC1" w14:textId="77777777" w:rsidR="0004729B" w:rsidRPr="009F6662" w:rsidRDefault="0004729B"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“ISTS Licensee” </w:t>
      </w:r>
      <w:r w:rsidRPr="009F6662">
        <w:rPr>
          <w:rFonts w:asciiTheme="minorHAnsi" w:hAnsiTheme="minorHAnsi" w:cstheme="minorHAnsi"/>
          <w:szCs w:val="24"/>
        </w:rPr>
        <w:t>shall be the TSP under this Agreement, consequent to having been awarded a Transmission License by the CERC and shall be referred to as the TSP or the ISTS Licensee, as the context may require in this Agreement</w:t>
      </w:r>
      <w:r w:rsidR="00EA6067" w:rsidRPr="009F6662">
        <w:rPr>
          <w:rFonts w:asciiTheme="minorHAnsi" w:hAnsiTheme="minorHAnsi" w:cstheme="minorHAnsi"/>
          <w:szCs w:val="24"/>
        </w:rPr>
        <w:t>;</w:t>
      </w:r>
    </w:p>
    <w:p w14:paraId="3C13AEC2"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“Law” or “Laws”</w:t>
      </w:r>
      <w:r w:rsidRPr="009F6662">
        <w:rPr>
          <w:rFonts w:asciiTheme="minorHAnsi" w:hAnsiTheme="minorHAnsi" w:cstheme="minorHAnsi"/>
          <w:szCs w:val="24"/>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3C13AEC3"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lang w:val="en-US"/>
        </w:rPr>
        <w:t xml:space="preserve">“Lead Member of the Bidding Consortium” or “Lead Member” </w:t>
      </w:r>
      <w:r w:rsidRPr="009F6662">
        <w:rPr>
          <w:rFonts w:asciiTheme="minorHAnsi" w:hAnsiTheme="minorHAnsi" w:cstheme="minorHAnsi"/>
          <w:bCs/>
          <w:szCs w:val="24"/>
          <w:lang w:val="en-US"/>
        </w:rPr>
        <w:t xml:space="preserve">shall mean a company who commits at least 26% equity stake in the Project, meets the technical requirement as specified in the </w:t>
      </w:r>
      <w:r w:rsidR="00B45E5E" w:rsidRPr="009F6662">
        <w:rPr>
          <w:rFonts w:asciiTheme="minorHAnsi" w:hAnsiTheme="minorHAnsi" w:cstheme="minorHAnsi"/>
          <w:bCs/>
          <w:szCs w:val="24"/>
          <w:lang w:val="en-US"/>
        </w:rPr>
        <w:t xml:space="preserve">RFP </w:t>
      </w:r>
      <w:r w:rsidRPr="009F6662">
        <w:rPr>
          <w:rFonts w:asciiTheme="minorHAnsi" w:hAnsiTheme="minorHAnsi" w:cstheme="minorHAnsi"/>
          <w:bCs/>
          <w:szCs w:val="24"/>
          <w:lang w:val="en-US"/>
        </w:rPr>
        <w:t>and so designated by other Member(s) in Bidding Consortium;</w:t>
      </w:r>
    </w:p>
    <w:p w14:paraId="3C13AEC4"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“Lenders”</w:t>
      </w:r>
      <w:r w:rsidRPr="009F6662">
        <w:rPr>
          <w:rFonts w:asciiTheme="minorHAnsi" w:hAnsiTheme="minorHAnsi" w:cstheme="minorHAnsi"/>
          <w:szCs w:val="24"/>
        </w:rPr>
        <w:t xml:space="preserve"> means the banks, financial institutions, multilateral funding agencies, non banking financial companies registered with the Reserve Bank of India (RBI), </w:t>
      </w:r>
      <w:r w:rsidR="0004729B" w:rsidRPr="009F6662">
        <w:rPr>
          <w:rFonts w:asciiTheme="minorHAnsi" w:hAnsiTheme="minorHAnsi" w:cstheme="minorHAnsi"/>
          <w:szCs w:val="24"/>
        </w:rPr>
        <w:t xml:space="preserve">insurance </w:t>
      </w:r>
      <w:r w:rsidR="0004729B" w:rsidRPr="009F6662">
        <w:rPr>
          <w:rFonts w:asciiTheme="minorHAnsi" w:hAnsiTheme="minorHAnsi" w:cstheme="minorHAnsi"/>
          <w:szCs w:val="24"/>
        </w:rPr>
        <w:lastRenderedPageBreak/>
        <w:t>companies registered with the Insurance Regulatory &amp; Development Authority (IRDA), pension funds regulated by the Pension Fund Regulatory &amp; Development Authority (PFRDA),</w:t>
      </w:r>
      <w:r w:rsidRPr="009F6662">
        <w:rPr>
          <w:rFonts w:asciiTheme="minorHAnsi" w:hAnsiTheme="minorHAnsi" w:cstheme="minorHAnsi"/>
          <w:szCs w:val="24"/>
        </w:rPr>
        <w:t>mutual funds</w:t>
      </w:r>
      <w:r w:rsidR="0004729B" w:rsidRPr="009F6662">
        <w:rPr>
          <w:rFonts w:asciiTheme="minorHAnsi" w:hAnsiTheme="minorHAnsi" w:cstheme="minorHAnsi"/>
          <w:szCs w:val="24"/>
        </w:rPr>
        <w:t xml:space="preserve"> registered with Securities &amp; Exchange Board of India (SEBI)</w:t>
      </w:r>
      <w:r w:rsidRPr="009F6662">
        <w:rPr>
          <w:rFonts w:asciiTheme="minorHAnsi" w:hAnsiTheme="minorHAnsi" w:cstheme="minorHAnsi"/>
          <w:szCs w:val="24"/>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3C13AEC5"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szCs w:val="24"/>
        </w:rPr>
        <w:t xml:space="preserve">Provided that, such assignment or transfer shall not relieve the TSP of its obligations to the </w:t>
      </w:r>
      <w:r w:rsidR="002670FF" w:rsidRPr="009F6662">
        <w:rPr>
          <w:rFonts w:asciiTheme="minorHAnsi" w:hAnsiTheme="minorHAnsi" w:cstheme="minorHAnsi"/>
          <w:szCs w:val="24"/>
        </w:rPr>
        <w:t>Nodal Agency</w:t>
      </w:r>
      <w:r w:rsidRPr="009F6662">
        <w:rPr>
          <w:rFonts w:asciiTheme="minorHAnsi" w:hAnsiTheme="minorHAnsi" w:cstheme="minorHAnsi"/>
          <w:szCs w:val="24"/>
        </w:rPr>
        <w:t xml:space="preserve"> under this Agreement in any manner and shall also does not lead to an increase in the liability of the </w:t>
      </w:r>
      <w:r w:rsidR="002670FF" w:rsidRPr="009F6662">
        <w:rPr>
          <w:rFonts w:asciiTheme="minorHAnsi" w:hAnsiTheme="minorHAnsi" w:cstheme="minorHAnsi"/>
          <w:szCs w:val="24"/>
        </w:rPr>
        <w:t>Nodal Agency</w:t>
      </w:r>
      <w:r w:rsidRPr="009F6662">
        <w:rPr>
          <w:rFonts w:asciiTheme="minorHAnsi" w:hAnsiTheme="minorHAnsi" w:cstheme="minorHAnsi"/>
          <w:szCs w:val="24"/>
        </w:rPr>
        <w:t>;</w:t>
      </w:r>
    </w:p>
    <w:p w14:paraId="3C13AEC6"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“Lenders Representative”</w:t>
      </w:r>
      <w:r w:rsidRPr="009F6662">
        <w:rPr>
          <w:rFonts w:asciiTheme="minorHAnsi" w:hAnsiTheme="minorHAnsi" w:cstheme="minorHAnsi"/>
          <w:szCs w:val="24"/>
        </w:rPr>
        <w:t xml:space="preserve"> shall mean the person notified by the Lender</w:t>
      </w:r>
      <w:r w:rsidR="0004729B" w:rsidRPr="009F6662">
        <w:rPr>
          <w:rFonts w:asciiTheme="minorHAnsi" w:hAnsiTheme="minorHAnsi" w:cstheme="minorHAnsi"/>
          <w:szCs w:val="24"/>
        </w:rPr>
        <w:t>(</w:t>
      </w:r>
      <w:r w:rsidRPr="009F6662">
        <w:rPr>
          <w:rFonts w:asciiTheme="minorHAnsi" w:hAnsiTheme="minorHAnsi" w:cstheme="minorHAnsi"/>
          <w:szCs w:val="24"/>
        </w:rPr>
        <w:t>s</w:t>
      </w:r>
      <w:r w:rsidR="0004729B" w:rsidRPr="009F6662">
        <w:rPr>
          <w:rFonts w:asciiTheme="minorHAnsi" w:hAnsiTheme="minorHAnsi" w:cstheme="minorHAnsi"/>
          <w:szCs w:val="24"/>
        </w:rPr>
        <w:t>)</w:t>
      </w:r>
      <w:r w:rsidRPr="009F6662">
        <w:rPr>
          <w:rFonts w:asciiTheme="minorHAnsi" w:hAnsiTheme="minorHAnsi" w:cstheme="minorHAnsi"/>
          <w:szCs w:val="24"/>
        </w:rPr>
        <w:t xml:space="preserve"> in writing as being the representative of the Lender</w:t>
      </w:r>
      <w:r w:rsidR="0004729B" w:rsidRPr="009F6662">
        <w:rPr>
          <w:rFonts w:asciiTheme="minorHAnsi" w:hAnsiTheme="minorHAnsi" w:cstheme="minorHAnsi"/>
          <w:szCs w:val="24"/>
        </w:rPr>
        <w:t>(</w:t>
      </w:r>
      <w:r w:rsidRPr="009F6662">
        <w:rPr>
          <w:rFonts w:asciiTheme="minorHAnsi" w:hAnsiTheme="minorHAnsi" w:cstheme="minorHAnsi"/>
          <w:szCs w:val="24"/>
        </w:rPr>
        <w:t>s</w:t>
      </w:r>
      <w:r w:rsidR="0004729B" w:rsidRPr="009F6662">
        <w:rPr>
          <w:rFonts w:asciiTheme="minorHAnsi" w:hAnsiTheme="minorHAnsi" w:cstheme="minorHAnsi"/>
          <w:szCs w:val="24"/>
        </w:rPr>
        <w:t>)</w:t>
      </w:r>
      <w:r w:rsidR="0060458E" w:rsidRPr="009F6662">
        <w:rPr>
          <w:rFonts w:asciiTheme="minorHAnsi" w:hAnsiTheme="minorHAnsi" w:cstheme="minorHAnsi"/>
          <w:szCs w:val="24"/>
        </w:rPr>
        <w:t xml:space="preserve"> or the Security Trustee</w:t>
      </w:r>
      <w:r w:rsidRPr="009F6662">
        <w:rPr>
          <w:rFonts w:asciiTheme="minorHAnsi" w:hAnsiTheme="minorHAnsi" w:cstheme="minorHAnsi"/>
          <w:szCs w:val="24"/>
        </w:rPr>
        <w:t xml:space="preserve"> and such person may from time to time be replaced by the Lender</w:t>
      </w:r>
      <w:r w:rsidR="0004729B" w:rsidRPr="009F6662">
        <w:rPr>
          <w:rFonts w:asciiTheme="minorHAnsi" w:hAnsiTheme="minorHAnsi" w:cstheme="minorHAnsi"/>
          <w:szCs w:val="24"/>
        </w:rPr>
        <w:t>(</w:t>
      </w:r>
      <w:r w:rsidRPr="009F6662">
        <w:rPr>
          <w:rFonts w:asciiTheme="minorHAnsi" w:hAnsiTheme="minorHAnsi" w:cstheme="minorHAnsi"/>
          <w:szCs w:val="24"/>
        </w:rPr>
        <w:t>s</w:t>
      </w:r>
      <w:r w:rsidR="0004729B" w:rsidRPr="009F6662">
        <w:rPr>
          <w:rFonts w:asciiTheme="minorHAnsi" w:hAnsiTheme="minorHAnsi" w:cstheme="minorHAnsi"/>
          <w:szCs w:val="24"/>
        </w:rPr>
        <w:t>)</w:t>
      </w:r>
      <w:r w:rsidRPr="009F6662">
        <w:rPr>
          <w:rFonts w:asciiTheme="minorHAnsi" w:hAnsiTheme="minorHAnsi" w:cstheme="minorHAnsi"/>
          <w:szCs w:val="24"/>
        </w:rPr>
        <w:t xml:space="preserve"> pursuant to the Financing Agreements by written notice to the TSP;</w:t>
      </w:r>
    </w:p>
    <w:p w14:paraId="3C13AEC7" w14:textId="77777777" w:rsidR="0004729B" w:rsidRPr="009F6662" w:rsidRDefault="0004729B" w:rsidP="002B4B56">
      <w:pPr>
        <w:pStyle w:val="StyleJustifiedLeft48pt"/>
        <w:tabs>
          <w:tab w:val="left" w:pos="9072"/>
        </w:tabs>
        <w:spacing w:line="276" w:lineRule="auto"/>
        <w:ind w:left="426" w:right="327"/>
        <w:rPr>
          <w:rFonts w:asciiTheme="minorHAnsi" w:hAnsiTheme="minorHAnsi" w:cstheme="minorHAnsi"/>
          <w:b/>
          <w:szCs w:val="24"/>
        </w:rPr>
      </w:pPr>
      <w:r w:rsidRPr="009F6662">
        <w:rPr>
          <w:rFonts w:asciiTheme="minorHAnsi" w:hAnsiTheme="minorHAnsi" w:cstheme="minorHAnsi"/>
          <w:b/>
          <w:szCs w:val="24"/>
        </w:rPr>
        <w:t>“Letter of Intent”</w:t>
      </w:r>
      <w:r w:rsidRPr="009F6662">
        <w:rPr>
          <w:rFonts w:asciiTheme="minorHAnsi" w:hAnsiTheme="minorHAnsi" w:cstheme="minorHAnsi"/>
          <w:szCs w:val="24"/>
        </w:rPr>
        <w:t xml:space="preserve"> or </w:t>
      </w:r>
      <w:r w:rsidRPr="009F6662">
        <w:rPr>
          <w:rFonts w:asciiTheme="minorHAnsi" w:hAnsiTheme="minorHAnsi" w:cstheme="minorHAnsi"/>
          <w:b/>
          <w:szCs w:val="24"/>
        </w:rPr>
        <w:t>“LOI”</w:t>
      </w:r>
      <w:r w:rsidRPr="009F6662">
        <w:rPr>
          <w:rFonts w:asciiTheme="minorHAnsi" w:hAnsiTheme="minorHAnsi" w:cstheme="minorHAnsi"/>
          <w:szCs w:val="24"/>
        </w:rPr>
        <w:t xml:space="preserve"> shall have the same meaning as in the RFP;</w:t>
      </w:r>
    </w:p>
    <w:p w14:paraId="3C13AEC8"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lang w:val="en-US"/>
        </w:rPr>
        <w:t>“Member in a Bidding Consortium</w:t>
      </w:r>
      <w:r w:rsidR="0004729B" w:rsidRPr="009F6662">
        <w:rPr>
          <w:rFonts w:asciiTheme="minorHAnsi" w:hAnsiTheme="minorHAnsi" w:cstheme="minorHAnsi"/>
          <w:b/>
          <w:szCs w:val="24"/>
          <w:lang w:val="en-US"/>
        </w:rPr>
        <w:t xml:space="preserve"> </w:t>
      </w:r>
      <w:r w:rsidRPr="009F6662">
        <w:rPr>
          <w:rFonts w:asciiTheme="minorHAnsi" w:hAnsiTheme="minorHAnsi" w:cstheme="minorHAnsi"/>
          <w:b/>
          <w:szCs w:val="24"/>
          <w:lang w:val="en-US"/>
        </w:rPr>
        <w:t>/</w:t>
      </w:r>
      <w:r w:rsidR="0004729B" w:rsidRPr="009F6662">
        <w:rPr>
          <w:rFonts w:asciiTheme="minorHAnsi" w:hAnsiTheme="minorHAnsi" w:cstheme="minorHAnsi"/>
          <w:b/>
          <w:szCs w:val="24"/>
          <w:lang w:val="en-US"/>
        </w:rPr>
        <w:t xml:space="preserve"> </w:t>
      </w:r>
      <w:r w:rsidRPr="009F6662">
        <w:rPr>
          <w:rFonts w:asciiTheme="minorHAnsi" w:hAnsiTheme="minorHAnsi" w:cstheme="minorHAnsi"/>
          <w:b/>
          <w:szCs w:val="24"/>
          <w:lang w:val="en-US"/>
        </w:rPr>
        <w:t>Member”</w:t>
      </w:r>
      <w:r w:rsidRPr="009F6662">
        <w:rPr>
          <w:rFonts w:asciiTheme="minorHAnsi" w:hAnsiTheme="minorHAnsi" w:cstheme="minorHAnsi"/>
          <w:bCs/>
          <w:szCs w:val="24"/>
          <w:lang w:val="en-US"/>
        </w:rPr>
        <w:t xml:space="preserve"> shall mean each company in the Bidding Consortium;</w:t>
      </w:r>
    </w:p>
    <w:p w14:paraId="3C13AEC9"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“Month”</w:t>
      </w:r>
      <w:r w:rsidRPr="009F6662">
        <w:rPr>
          <w:rFonts w:asciiTheme="minorHAnsi" w:hAnsiTheme="minorHAnsi" w:cstheme="minorHAnsi"/>
          <w:szCs w:val="24"/>
        </w:rPr>
        <w:t xml:space="preserve"> shall mean a period of thirty (30) days from (and excluding) the date of the event; </w:t>
      </w:r>
    </w:p>
    <w:p w14:paraId="3C13AECA"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“Monthly Transmission Charges” </w:t>
      </w:r>
      <w:r w:rsidRPr="009F6662">
        <w:rPr>
          <w:rFonts w:asciiTheme="minorHAnsi" w:hAnsiTheme="minorHAnsi" w:cstheme="minorHAnsi"/>
          <w:szCs w:val="24"/>
        </w:rPr>
        <w:t>for any Element of the Project, after COD of the Element till COD of the Project</w:t>
      </w:r>
      <w:r w:rsidR="0003614C" w:rsidRPr="009F6662">
        <w:rPr>
          <w:rFonts w:asciiTheme="minorHAnsi" w:hAnsiTheme="minorHAnsi" w:cstheme="minorHAnsi"/>
          <w:szCs w:val="24"/>
        </w:rPr>
        <w:t>,</w:t>
      </w:r>
      <w:r w:rsidRPr="009F6662">
        <w:rPr>
          <w:rFonts w:asciiTheme="minorHAnsi" w:hAnsiTheme="minorHAnsi" w:cstheme="minorHAnsi"/>
          <w:szCs w:val="24"/>
        </w:rPr>
        <w:t xml:space="preserve"> </w:t>
      </w:r>
      <w:r w:rsidR="0003614C" w:rsidRPr="009F6662">
        <w:rPr>
          <w:rFonts w:asciiTheme="minorHAnsi" w:hAnsiTheme="minorHAnsi" w:cstheme="minorHAnsi"/>
          <w:szCs w:val="24"/>
        </w:rPr>
        <w:t xml:space="preserve">and for the Project after COD of the Project, </w:t>
      </w:r>
      <w:r w:rsidRPr="009F6662">
        <w:rPr>
          <w:rFonts w:asciiTheme="minorHAnsi" w:hAnsiTheme="minorHAnsi" w:cstheme="minorHAnsi"/>
          <w:szCs w:val="24"/>
        </w:rPr>
        <w:t>shall mean the amount of Transmission Charges as specified in Schedule 5 of this Agreement</w:t>
      </w:r>
      <w:r w:rsidR="00A240E8" w:rsidRPr="009F6662">
        <w:rPr>
          <w:rFonts w:asciiTheme="minorHAnsi" w:hAnsiTheme="minorHAnsi" w:cstheme="minorHAnsi"/>
          <w:szCs w:val="24"/>
        </w:rPr>
        <w:t xml:space="preserve"> </w:t>
      </w:r>
      <w:r w:rsidR="00A024B6" w:rsidRPr="009F6662">
        <w:rPr>
          <w:rFonts w:asciiTheme="minorHAnsi" w:hAnsiTheme="minorHAnsi" w:cstheme="minorHAnsi"/>
          <w:bCs/>
          <w:szCs w:val="24"/>
          <w:lang w:val="en-US"/>
        </w:rPr>
        <w:t xml:space="preserve">multiplied by no. of days in the </w:t>
      </w:r>
      <w:r w:rsidR="00056343" w:rsidRPr="009F6662">
        <w:rPr>
          <w:rFonts w:asciiTheme="minorHAnsi" w:hAnsiTheme="minorHAnsi" w:cstheme="minorHAnsi"/>
          <w:bCs/>
          <w:szCs w:val="24"/>
          <w:lang w:val="en-US"/>
        </w:rPr>
        <w:t xml:space="preserve">relevant </w:t>
      </w:r>
      <w:r w:rsidR="00A024B6" w:rsidRPr="009F6662">
        <w:rPr>
          <w:rFonts w:asciiTheme="minorHAnsi" w:hAnsiTheme="minorHAnsi" w:cstheme="minorHAnsi"/>
          <w:bCs/>
          <w:szCs w:val="24"/>
          <w:lang w:val="en-US"/>
        </w:rPr>
        <w:t>month and divided by no. of days in the year</w:t>
      </w:r>
      <w:r w:rsidRPr="009F6662">
        <w:rPr>
          <w:rFonts w:asciiTheme="minorHAnsi" w:hAnsiTheme="minorHAnsi" w:cstheme="minorHAnsi"/>
          <w:szCs w:val="24"/>
        </w:rPr>
        <w:t xml:space="preserve">; </w:t>
      </w:r>
    </w:p>
    <w:p w14:paraId="3C13AECB"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“National Load Despatch Centre” </w:t>
      </w:r>
      <w:r w:rsidRPr="009F6662">
        <w:rPr>
          <w:rFonts w:asciiTheme="minorHAnsi" w:hAnsiTheme="minorHAnsi" w:cstheme="minorHAnsi"/>
          <w:szCs w:val="24"/>
        </w:rPr>
        <w:t>shall mean the centre established as per sub-section (1) of Section 26 of the Electricity Act 2003;</w:t>
      </w:r>
    </w:p>
    <w:p w14:paraId="3C13AECC" w14:textId="77777777" w:rsidR="00950564" w:rsidRPr="009F6662" w:rsidRDefault="00950564" w:rsidP="002B4B56">
      <w:pPr>
        <w:pStyle w:val="StyleJustifiedLeft48pt"/>
        <w:tabs>
          <w:tab w:val="left" w:pos="9072"/>
        </w:tabs>
        <w:spacing w:line="276" w:lineRule="auto"/>
        <w:ind w:left="426" w:right="327"/>
        <w:rPr>
          <w:rFonts w:asciiTheme="minorHAnsi" w:hAnsiTheme="minorHAnsi" w:cstheme="minorHAnsi"/>
          <w:bCs/>
          <w:snapToGrid w:val="0"/>
          <w:szCs w:val="24"/>
        </w:rPr>
      </w:pPr>
      <w:r w:rsidRPr="009F6662">
        <w:rPr>
          <w:rFonts w:asciiTheme="minorHAnsi" w:hAnsiTheme="minorHAnsi" w:cstheme="minorHAnsi"/>
          <w:bCs/>
          <w:snapToGrid w:val="0"/>
          <w:szCs w:val="24"/>
        </w:rPr>
        <w:t>“</w:t>
      </w:r>
      <w:r w:rsidRPr="009F6662">
        <w:rPr>
          <w:rFonts w:asciiTheme="minorHAnsi" w:hAnsiTheme="minorHAnsi" w:cstheme="minorHAnsi"/>
          <w:b/>
          <w:bCs/>
          <w:snapToGrid w:val="0"/>
          <w:szCs w:val="24"/>
        </w:rPr>
        <w:t>Nodal Agency</w:t>
      </w:r>
      <w:r w:rsidRPr="009F6662">
        <w:rPr>
          <w:rFonts w:asciiTheme="minorHAnsi" w:hAnsiTheme="minorHAnsi" w:cstheme="minorHAnsi"/>
          <w:bCs/>
          <w:snapToGrid w:val="0"/>
          <w:szCs w:val="24"/>
        </w:rPr>
        <w:t xml:space="preserve">” shall mean CTU, which shall execute and implement the </w:t>
      </w:r>
      <w:r w:rsidR="007D6A0B" w:rsidRPr="009F6662">
        <w:rPr>
          <w:rFonts w:asciiTheme="minorHAnsi" w:hAnsiTheme="minorHAnsi" w:cstheme="minorHAnsi"/>
          <w:bCs/>
          <w:snapToGrid w:val="0"/>
          <w:szCs w:val="24"/>
        </w:rPr>
        <w:t>Transmission</w:t>
      </w:r>
      <w:r w:rsidRPr="009F6662">
        <w:rPr>
          <w:rFonts w:asciiTheme="minorHAnsi" w:hAnsiTheme="minorHAnsi" w:cstheme="minorHAnsi"/>
          <w:bCs/>
          <w:snapToGrid w:val="0"/>
          <w:szCs w:val="24"/>
        </w:rPr>
        <w:t xml:space="preserve"> Service Agreement (</w:t>
      </w:r>
      <w:r w:rsidR="0012752F" w:rsidRPr="009F6662">
        <w:rPr>
          <w:rFonts w:asciiTheme="minorHAnsi" w:hAnsiTheme="minorHAnsi" w:cstheme="minorHAnsi"/>
          <w:bCs/>
          <w:snapToGrid w:val="0"/>
          <w:szCs w:val="24"/>
        </w:rPr>
        <w:t>TSA</w:t>
      </w:r>
      <w:r w:rsidRPr="009F6662">
        <w:rPr>
          <w:rFonts w:asciiTheme="minorHAnsi" w:hAnsiTheme="minorHAnsi" w:cstheme="minorHAnsi"/>
          <w:bCs/>
          <w:snapToGrid w:val="0"/>
          <w:szCs w:val="24"/>
        </w:rPr>
        <w:t>)</w:t>
      </w:r>
      <w:r w:rsidR="00592CC0" w:rsidRPr="009F6662">
        <w:rPr>
          <w:rFonts w:asciiTheme="minorHAnsi" w:hAnsiTheme="minorHAnsi" w:cstheme="minorHAnsi"/>
          <w:bCs/>
          <w:snapToGrid w:val="0"/>
          <w:szCs w:val="24"/>
        </w:rPr>
        <w:t>;</w:t>
      </w:r>
      <w:r w:rsidRPr="009F6662" w:rsidDel="00950564">
        <w:rPr>
          <w:rFonts w:asciiTheme="minorHAnsi" w:hAnsiTheme="minorHAnsi" w:cstheme="minorHAnsi"/>
          <w:bCs/>
          <w:snapToGrid w:val="0"/>
          <w:szCs w:val="24"/>
        </w:rPr>
        <w:t xml:space="preserve"> </w:t>
      </w:r>
    </w:p>
    <w:p w14:paraId="3C13AECD" w14:textId="77777777" w:rsidR="00592CC0" w:rsidRPr="009F6662" w:rsidRDefault="00592CC0" w:rsidP="002B4B56">
      <w:pPr>
        <w:pStyle w:val="StyleJustifiedLeft48pt"/>
        <w:tabs>
          <w:tab w:val="left" w:pos="9072"/>
        </w:tabs>
        <w:spacing w:line="276" w:lineRule="auto"/>
        <w:ind w:left="426" w:right="327"/>
        <w:rPr>
          <w:rFonts w:asciiTheme="minorHAnsi" w:hAnsiTheme="minorHAnsi" w:cstheme="minorHAnsi"/>
          <w:bCs/>
          <w:snapToGrid w:val="0"/>
          <w:szCs w:val="24"/>
        </w:rPr>
      </w:pPr>
      <w:r w:rsidRPr="009F6662">
        <w:rPr>
          <w:rFonts w:asciiTheme="minorHAnsi" w:hAnsiTheme="minorHAnsi" w:cstheme="minorHAnsi"/>
          <w:bCs/>
          <w:snapToGrid w:val="0"/>
          <w:szCs w:val="24"/>
        </w:rPr>
        <w:t>Provided that</w:t>
      </w:r>
      <w:r w:rsidR="005C7DA7" w:rsidRPr="009F6662">
        <w:rPr>
          <w:rFonts w:asciiTheme="minorHAnsi" w:hAnsiTheme="minorHAnsi" w:cstheme="minorHAnsi"/>
          <w:bCs/>
          <w:snapToGrid w:val="0"/>
          <w:szCs w:val="24"/>
        </w:rPr>
        <w:t xml:space="preserve"> while taking major decisions</w:t>
      </w:r>
      <w:r w:rsidRPr="009F6662">
        <w:rPr>
          <w:rFonts w:asciiTheme="minorHAnsi" w:hAnsiTheme="minorHAnsi" w:cstheme="minorHAnsi"/>
          <w:bCs/>
          <w:snapToGrid w:val="0"/>
          <w:szCs w:val="24"/>
        </w:rPr>
        <w:t xml:space="preserve">, CTU shall consult CEA on technical matters and </w:t>
      </w:r>
      <w:r w:rsidR="005C7DA7" w:rsidRPr="009F6662">
        <w:rPr>
          <w:rFonts w:asciiTheme="minorHAnsi" w:hAnsiTheme="minorHAnsi" w:cstheme="minorHAnsi"/>
          <w:bCs/>
          <w:snapToGrid w:val="0"/>
          <w:szCs w:val="24"/>
        </w:rPr>
        <w:t xml:space="preserve">any other matter </w:t>
      </w:r>
      <w:r w:rsidRPr="009F6662">
        <w:rPr>
          <w:rFonts w:asciiTheme="minorHAnsi" w:hAnsiTheme="minorHAnsi" w:cstheme="minorHAnsi"/>
          <w:bCs/>
          <w:snapToGrid w:val="0"/>
          <w:szCs w:val="24"/>
        </w:rPr>
        <w:t xml:space="preserve">it </w:t>
      </w:r>
      <w:r w:rsidR="0088742A" w:rsidRPr="009F6662">
        <w:rPr>
          <w:rFonts w:asciiTheme="minorHAnsi" w:hAnsiTheme="minorHAnsi" w:cstheme="minorHAnsi"/>
          <w:bCs/>
          <w:snapToGrid w:val="0"/>
          <w:szCs w:val="24"/>
        </w:rPr>
        <w:t>feels</w:t>
      </w:r>
      <w:r w:rsidRPr="009F6662">
        <w:rPr>
          <w:rFonts w:asciiTheme="minorHAnsi" w:hAnsiTheme="minorHAnsi" w:cstheme="minorHAnsi"/>
          <w:bCs/>
          <w:snapToGrid w:val="0"/>
          <w:szCs w:val="24"/>
        </w:rPr>
        <w:t xml:space="preserve"> necessary.</w:t>
      </w:r>
    </w:p>
    <w:p w14:paraId="3C13AECE"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“Notification”</w:t>
      </w:r>
      <w:r w:rsidRPr="009F6662">
        <w:rPr>
          <w:rFonts w:asciiTheme="minorHAnsi" w:hAnsiTheme="minorHAnsi" w:cstheme="minorHAnsi"/>
          <w:szCs w:val="24"/>
        </w:rPr>
        <w:t xml:space="preserve"> shall mean any notification, issued in the Gazette of India;</w:t>
      </w:r>
    </w:p>
    <w:p w14:paraId="3C13AECF" w14:textId="77777777" w:rsidR="00C0377A" w:rsidRPr="009F6662" w:rsidRDefault="008B1AEE" w:rsidP="002B4B56">
      <w:pPr>
        <w:pStyle w:val="StyleJustifiedLeft48pt"/>
        <w:tabs>
          <w:tab w:val="left" w:pos="9072"/>
        </w:tabs>
        <w:spacing w:line="276" w:lineRule="auto"/>
        <w:ind w:left="426" w:right="327"/>
        <w:rPr>
          <w:rFonts w:asciiTheme="minorHAnsi" w:hAnsiTheme="minorHAnsi" w:cstheme="minorHAnsi"/>
          <w:szCs w:val="24"/>
        </w:rPr>
      </w:pPr>
      <w:r w:rsidRPr="009F6662" w:rsidDel="008B1AEE">
        <w:rPr>
          <w:rFonts w:asciiTheme="minorHAnsi" w:hAnsiTheme="minorHAnsi" w:cstheme="minorHAnsi"/>
          <w:b/>
          <w:szCs w:val="24"/>
        </w:rPr>
        <w:t xml:space="preserve"> </w:t>
      </w:r>
      <w:r w:rsidR="00C0377A" w:rsidRPr="009F6662">
        <w:rPr>
          <w:rFonts w:asciiTheme="minorHAnsi" w:hAnsiTheme="minorHAnsi" w:cstheme="minorHAnsi"/>
          <w:b/>
          <w:szCs w:val="24"/>
        </w:rPr>
        <w:t>“Operating Period”</w:t>
      </w:r>
      <w:r w:rsidR="00C0377A" w:rsidRPr="009F6662">
        <w:rPr>
          <w:rFonts w:asciiTheme="minorHAnsi" w:hAnsiTheme="minorHAnsi" w:cstheme="minorHAnsi"/>
          <w:szCs w:val="24"/>
        </w:rPr>
        <w:t xml:space="preserve"> for any Element of the Project shall mean the period from (and including) the COD of such Element of the Project, up to (and including) the Expiry </w:t>
      </w:r>
      <w:r w:rsidR="00C0377A" w:rsidRPr="009F6662">
        <w:rPr>
          <w:rFonts w:asciiTheme="minorHAnsi" w:hAnsiTheme="minorHAnsi" w:cstheme="minorHAnsi"/>
          <w:szCs w:val="24"/>
        </w:rPr>
        <w:lastRenderedPageBreak/>
        <w:t>Date and for the Project, shall mean the period from (and including) the COD of the Project, up to (and including) the Expiry Date;</w:t>
      </w:r>
    </w:p>
    <w:p w14:paraId="3C13AED0"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lang w:val="en-US"/>
        </w:rPr>
        <w:t xml:space="preserve">“Parent Company” </w:t>
      </w:r>
      <w:r w:rsidRPr="009F6662">
        <w:rPr>
          <w:rFonts w:asciiTheme="minorHAnsi" w:hAnsiTheme="minorHAnsi" w:cstheme="minorHAnsi"/>
          <w:szCs w:val="24"/>
          <w:lang w:val="en-US"/>
        </w:rPr>
        <w:t>shall</w:t>
      </w:r>
      <w:r w:rsidRPr="009F6662">
        <w:rPr>
          <w:rFonts w:asciiTheme="minorHAnsi" w:hAnsiTheme="minorHAnsi" w:cstheme="minorHAnsi"/>
          <w:b/>
          <w:szCs w:val="24"/>
          <w:lang w:val="en-US"/>
        </w:rPr>
        <w:t xml:space="preserve"> </w:t>
      </w:r>
      <w:r w:rsidRPr="009F6662">
        <w:rPr>
          <w:rFonts w:asciiTheme="minorHAnsi" w:hAnsiTheme="minorHAnsi" w:cstheme="minorHAnsi"/>
          <w:szCs w:val="24"/>
          <w:lang w:val="en-US"/>
        </w:rPr>
        <w:t>mean a</w:t>
      </w:r>
      <w:r w:rsidR="007E79EF" w:rsidRPr="009F6662">
        <w:rPr>
          <w:rFonts w:asciiTheme="minorHAnsi" w:hAnsiTheme="minorHAnsi" w:cstheme="minorHAnsi"/>
          <w:szCs w:val="24"/>
          <w:lang w:val="en-US"/>
        </w:rPr>
        <w:t>n</w:t>
      </w:r>
      <w:r w:rsidRPr="009F6662">
        <w:rPr>
          <w:rFonts w:asciiTheme="minorHAnsi" w:hAnsiTheme="minorHAnsi" w:cstheme="minorHAnsi"/>
          <w:szCs w:val="24"/>
          <w:lang w:val="en-US"/>
        </w:rPr>
        <w:t xml:space="preserve"> </w:t>
      </w:r>
      <w:r w:rsidR="007E79EF" w:rsidRPr="009F6662">
        <w:rPr>
          <w:rFonts w:asciiTheme="minorHAnsi" w:hAnsiTheme="minorHAnsi" w:cstheme="minorHAnsi"/>
          <w:szCs w:val="24"/>
          <w:lang w:val="en-US"/>
        </w:rPr>
        <w:t xml:space="preserve">entity </w:t>
      </w:r>
      <w:r w:rsidRPr="009F6662">
        <w:rPr>
          <w:rFonts w:asciiTheme="minorHAnsi" w:hAnsiTheme="minorHAnsi" w:cstheme="minorHAnsi"/>
          <w:szCs w:val="24"/>
          <w:lang w:val="en-US"/>
        </w:rPr>
        <w:t xml:space="preserve">that holds </w:t>
      </w:r>
      <w:r w:rsidR="00165708" w:rsidRPr="009F6662">
        <w:rPr>
          <w:rFonts w:asciiTheme="minorHAnsi" w:hAnsiTheme="minorHAnsi" w:cstheme="minorHAnsi"/>
          <w:szCs w:val="24"/>
        </w:rPr>
        <w:t xml:space="preserve">at least twenty six percent (26%) </w:t>
      </w:r>
      <w:r w:rsidRPr="009F6662">
        <w:rPr>
          <w:rFonts w:asciiTheme="minorHAnsi" w:hAnsiTheme="minorHAnsi" w:cstheme="minorHAnsi"/>
          <w:szCs w:val="24"/>
          <w:lang w:val="en-US"/>
        </w:rPr>
        <w:t>of the paid - up equity capital directly or indirectly in the Bidding Company or in the Member in a Bidding Consortium, as the case may be;</w:t>
      </w:r>
    </w:p>
    <w:p w14:paraId="3C13AED1" w14:textId="598FFC86" w:rsidR="00C0377A" w:rsidRPr="009F6662" w:rsidRDefault="00641C38"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 </w:t>
      </w:r>
      <w:r w:rsidR="00C0377A" w:rsidRPr="009F6662">
        <w:rPr>
          <w:rFonts w:asciiTheme="minorHAnsi" w:hAnsiTheme="minorHAnsi" w:cstheme="minorHAnsi"/>
          <w:b/>
          <w:szCs w:val="24"/>
        </w:rPr>
        <w:t>“Preliminary Termination Notice”</w:t>
      </w:r>
      <w:r w:rsidR="00C0377A" w:rsidRPr="009F6662">
        <w:rPr>
          <w:rFonts w:asciiTheme="minorHAnsi" w:hAnsiTheme="minorHAnsi" w:cstheme="minorHAnsi"/>
          <w:szCs w:val="24"/>
        </w:rPr>
        <w:t xml:space="preserve"> shall mean a </w:t>
      </w:r>
      <w:r w:rsidR="002670FF" w:rsidRPr="009F6662">
        <w:rPr>
          <w:rFonts w:asciiTheme="minorHAnsi" w:hAnsiTheme="minorHAnsi" w:cstheme="minorHAnsi"/>
          <w:szCs w:val="24"/>
        </w:rPr>
        <w:t>Nodal Agency</w:t>
      </w:r>
      <w:r w:rsidR="00C0377A" w:rsidRPr="009F6662">
        <w:rPr>
          <w:rFonts w:asciiTheme="minorHAnsi" w:hAnsiTheme="minorHAnsi" w:cstheme="minorHAnsi"/>
          <w:szCs w:val="24"/>
        </w:rPr>
        <w:t>’</w:t>
      </w:r>
      <w:r w:rsidR="00A419EB" w:rsidRPr="009F6662">
        <w:rPr>
          <w:rFonts w:asciiTheme="minorHAnsi" w:hAnsiTheme="minorHAnsi" w:cstheme="minorHAnsi"/>
          <w:szCs w:val="24"/>
        </w:rPr>
        <w:t>s</w:t>
      </w:r>
      <w:r w:rsidR="00C0377A" w:rsidRPr="009F6662">
        <w:rPr>
          <w:rFonts w:asciiTheme="minorHAnsi" w:hAnsiTheme="minorHAnsi" w:cstheme="minorHAnsi"/>
          <w:szCs w:val="24"/>
        </w:rPr>
        <w:t xml:space="preserve"> Preliminary Termination Notice as defined in Article </w:t>
      </w:r>
      <w:r w:rsidR="00C0377A" w:rsidRPr="009F6662">
        <w:rPr>
          <w:rFonts w:asciiTheme="minorHAnsi" w:hAnsiTheme="minorHAnsi" w:cstheme="minorHAnsi"/>
          <w:szCs w:val="24"/>
        </w:rPr>
        <w:fldChar w:fldCharType="begin"/>
      </w:r>
      <w:r w:rsidR="00C0377A" w:rsidRPr="009F6662">
        <w:rPr>
          <w:rFonts w:asciiTheme="minorHAnsi" w:hAnsiTheme="minorHAnsi" w:cstheme="minorHAnsi"/>
          <w:szCs w:val="24"/>
        </w:rPr>
        <w:instrText xml:space="preserve"> REF _Ref169580801 \r \h  \* MERGEFORMAT </w:instrText>
      </w:r>
      <w:r w:rsidR="00C0377A" w:rsidRPr="009F6662">
        <w:rPr>
          <w:rFonts w:asciiTheme="minorHAnsi" w:hAnsiTheme="minorHAnsi" w:cstheme="minorHAnsi"/>
          <w:szCs w:val="24"/>
        </w:rPr>
      </w:r>
      <w:r w:rsidR="00C0377A" w:rsidRPr="009F6662">
        <w:rPr>
          <w:rFonts w:asciiTheme="minorHAnsi" w:hAnsiTheme="minorHAnsi" w:cstheme="minorHAnsi"/>
          <w:szCs w:val="24"/>
        </w:rPr>
        <w:fldChar w:fldCharType="separate"/>
      </w:r>
      <w:r w:rsidR="009429D3">
        <w:rPr>
          <w:rFonts w:asciiTheme="minorHAnsi" w:hAnsiTheme="minorHAnsi" w:cstheme="minorHAnsi"/>
          <w:szCs w:val="24"/>
        </w:rPr>
        <w:t>13</w:t>
      </w:r>
      <w:r w:rsidR="00C0377A" w:rsidRPr="009F6662">
        <w:rPr>
          <w:rFonts w:asciiTheme="minorHAnsi" w:hAnsiTheme="minorHAnsi" w:cstheme="minorHAnsi"/>
          <w:szCs w:val="24"/>
        </w:rPr>
        <w:fldChar w:fldCharType="end"/>
      </w:r>
      <w:r w:rsidR="00C0377A" w:rsidRPr="009F6662">
        <w:rPr>
          <w:rFonts w:asciiTheme="minorHAnsi" w:hAnsiTheme="minorHAnsi" w:cstheme="minorHAnsi"/>
          <w:szCs w:val="24"/>
        </w:rPr>
        <w:t xml:space="preserve"> of this Agreement;</w:t>
      </w:r>
    </w:p>
    <w:p w14:paraId="3C13AED2"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“Project”</w:t>
      </w:r>
      <w:r w:rsidRPr="009F6662">
        <w:rPr>
          <w:rFonts w:asciiTheme="minorHAnsi" w:hAnsiTheme="minorHAnsi" w:cstheme="minorHAnsi"/>
          <w:szCs w:val="24"/>
        </w:rPr>
        <w:t xml:space="preserve"> shall mean </w:t>
      </w:r>
      <w:r w:rsidR="0018771B" w:rsidRPr="009F6662">
        <w:rPr>
          <w:rFonts w:asciiTheme="minorHAnsi" w:hAnsiTheme="minorHAnsi" w:cstheme="minorHAnsi"/>
          <w:b/>
          <w:szCs w:val="24"/>
        </w:rPr>
        <w:t>“Network Expansion Scheme in Navinal (Mundra) area of Gujarat for drawal of power in the area”</w:t>
      </w:r>
      <w:r w:rsidRPr="009F6662">
        <w:rPr>
          <w:rFonts w:asciiTheme="minorHAnsi" w:hAnsiTheme="minorHAnsi" w:cstheme="minorHAnsi"/>
          <w:szCs w:val="24"/>
        </w:rPr>
        <w:t xml:space="preserve">, as detailed in Schedule </w:t>
      </w:r>
      <w:r w:rsidR="00374C6A" w:rsidRPr="009F6662">
        <w:rPr>
          <w:rFonts w:asciiTheme="minorHAnsi" w:hAnsiTheme="minorHAnsi" w:cstheme="minorHAnsi"/>
          <w:szCs w:val="24"/>
        </w:rPr>
        <w:t xml:space="preserve">1 </w:t>
      </w:r>
      <w:r w:rsidRPr="009F6662">
        <w:rPr>
          <w:rFonts w:asciiTheme="minorHAnsi" w:hAnsiTheme="minorHAnsi" w:cstheme="minorHAnsi"/>
          <w:szCs w:val="24"/>
        </w:rPr>
        <w:t>of this Agreement;</w:t>
      </w:r>
    </w:p>
    <w:p w14:paraId="3C13AED3" w14:textId="77777777" w:rsidR="0060458E" w:rsidRPr="009F6662" w:rsidRDefault="0060458E"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szCs w:val="24"/>
        </w:rPr>
        <w:t>“</w:t>
      </w:r>
      <w:r w:rsidRPr="009F6662">
        <w:rPr>
          <w:rFonts w:asciiTheme="minorHAnsi" w:hAnsiTheme="minorHAnsi" w:cstheme="minorHAnsi"/>
          <w:b/>
          <w:szCs w:val="24"/>
        </w:rPr>
        <w:t>Project Assets</w:t>
      </w:r>
      <w:r w:rsidRPr="009F6662">
        <w:rPr>
          <w:rFonts w:asciiTheme="minorHAnsi" w:hAnsiTheme="minorHAnsi" w:cstheme="minorHAnsi"/>
          <w:szCs w:val="24"/>
        </w:rPr>
        <w:t>” shall mean all physical and other assets relating to and forming part of the Project including:</w:t>
      </w:r>
    </w:p>
    <w:p w14:paraId="3C13AED4" w14:textId="77777777" w:rsidR="0060458E" w:rsidRPr="009F6662"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9F6662">
        <w:rPr>
          <w:rFonts w:asciiTheme="minorHAnsi" w:hAnsiTheme="minorHAnsi" w:cstheme="minorHAnsi"/>
          <w:szCs w:val="24"/>
        </w:rPr>
        <w:t>(a) rights over the Site for substations, ROW for transmission lines;</w:t>
      </w:r>
    </w:p>
    <w:p w14:paraId="3C13AED5" w14:textId="77777777" w:rsidR="0060458E" w:rsidRPr="009F6662"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9F6662">
        <w:rPr>
          <w:rFonts w:asciiTheme="minorHAnsi" w:hAnsiTheme="minorHAnsi" w:cstheme="minorHAnsi"/>
          <w:szCs w:val="24"/>
        </w:rPr>
        <w:t xml:space="preserve">(b) tangible </w:t>
      </w:r>
      <w:r w:rsidR="00C51257" w:rsidRPr="009F6662">
        <w:rPr>
          <w:rFonts w:asciiTheme="minorHAnsi" w:hAnsiTheme="minorHAnsi" w:cstheme="minorHAnsi"/>
          <w:szCs w:val="24"/>
        </w:rPr>
        <w:t xml:space="preserve">&amp; intangible </w:t>
      </w:r>
      <w:r w:rsidRPr="009F6662">
        <w:rPr>
          <w:rFonts w:asciiTheme="minorHAnsi" w:hAnsiTheme="minorHAnsi" w:cstheme="minorHAnsi"/>
          <w:szCs w:val="24"/>
        </w:rPr>
        <w:t>assets such as civil works and equipment including foundations, embankments, pavements, electrical systems, communication systems, relief centres, administrative offices</w:t>
      </w:r>
      <w:r w:rsidR="00C51257" w:rsidRPr="009F6662">
        <w:rPr>
          <w:rFonts w:asciiTheme="minorHAnsi" w:hAnsiTheme="minorHAnsi" w:cstheme="minorHAnsi"/>
          <w:szCs w:val="24"/>
        </w:rPr>
        <w:t xml:space="preserve">, </w:t>
      </w:r>
      <w:r w:rsidRPr="009F6662">
        <w:rPr>
          <w:rFonts w:asciiTheme="minorHAnsi" w:hAnsiTheme="minorHAnsi" w:cstheme="minorHAnsi"/>
          <w:szCs w:val="24"/>
        </w:rPr>
        <w:t>Sub-stations</w:t>
      </w:r>
      <w:r w:rsidR="00C51257" w:rsidRPr="009F6662">
        <w:rPr>
          <w:rFonts w:asciiTheme="minorHAnsi" w:hAnsiTheme="minorHAnsi" w:cstheme="minorHAnsi"/>
          <w:szCs w:val="24"/>
        </w:rPr>
        <w:t>, software, tower and sub-stations designs etc</w:t>
      </w:r>
      <w:r w:rsidRPr="009F6662">
        <w:rPr>
          <w:rFonts w:asciiTheme="minorHAnsi" w:hAnsiTheme="minorHAnsi" w:cstheme="minorHAnsi"/>
          <w:szCs w:val="24"/>
        </w:rPr>
        <w:t>;</w:t>
      </w:r>
    </w:p>
    <w:p w14:paraId="3C13AED6" w14:textId="77777777" w:rsidR="0060458E" w:rsidRPr="009F6662"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9F6662">
        <w:rPr>
          <w:rFonts w:asciiTheme="minorHAnsi" w:hAnsiTheme="minorHAnsi" w:cstheme="minorHAnsi"/>
          <w:szCs w:val="24"/>
        </w:rPr>
        <w:t>(c) project facilities situated on the Site;</w:t>
      </w:r>
    </w:p>
    <w:p w14:paraId="3C13AED7" w14:textId="77777777" w:rsidR="0060458E" w:rsidRPr="009F6662"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9F6662">
        <w:rPr>
          <w:rFonts w:asciiTheme="minorHAnsi" w:hAnsiTheme="minorHAnsi" w:cstheme="minorHAnsi"/>
          <w:szCs w:val="24"/>
        </w:rPr>
        <w:t>(d) all rights of the TSP under the project agreements;</w:t>
      </w:r>
    </w:p>
    <w:p w14:paraId="3C13AED8" w14:textId="77777777" w:rsidR="0060458E" w:rsidRPr="009F6662"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9F6662">
        <w:rPr>
          <w:rFonts w:asciiTheme="minorHAnsi" w:hAnsiTheme="minorHAnsi" w:cstheme="minorHAnsi"/>
          <w:szCs w:val="24"/>
        </w:rPr>
        <w:t xml:space="preserve">(e) financial assets, such as receivables, security deposits etc; </w:t>
      </w:r>
    </w:p>
    <w:p w14:paraId="3C13AED9" w14:textId="77777777" w:rsidR="0060458E" w:rsidRPr="009F6662" w:rsidRDefault="0060458E" w:rsidP="002B4B56">
      <w:pPr>
        <w:pStyle w:val="StyleJustifiedLeft48pt"/>
        <w:tabs>
          <w:tab w:val="left" w:pos="9072"/>
        </w:tabs>
        <w:spacing w:line="276" w:lineRule="auto"/>
        <w:ind w:left="993" w:right="327" w:hanging="284"/>
        <w:rPr>
          <w:rFonts w:asciiTheme="minorHAnsi" w:hAnsiTheme="minorHAnsi" w:cstheme="minorHAnsi"/>
          <w:szCs w:val="24"/>
        </w:rPr>
      </w:pPr>
      <w:r w:rsidRPr="009F6662">
        <w:rPr>
          <w:rFonts w:asciiTheme="minorHAnsi" w:hAnsiTheme="minorHAnsi" w:cstheme="minorHAnsi"/>
          <w:szCs w:val="24"/>
        </w:rPr>
        <w:t>(f) insurance proceeds; and</w:t>
      </w:r>
    </w:p>
    <w:p w14:paraId="3C13AEDA" w14:textId="77777777" w:rsidR="0060458E" w:rsidRPr="009F6662" w:rsidRDefault="00251307" w:rsidP="002B4B56">
      <w:pPr>
        <w:pStyle w:val="StyleJustifiedLeft48pt"/>
        <w:tabs>
          <w:tab w:val="left" w:pos="9072"/>
        </w:tabs>
        <w:spacing w:line="276" w:lineRule="auto"/>
        <w:ind w:left="993" w:right="327" w:hanging="284"/>
        <w:rPr>
          <w:rFonts w:asciiTheme="minorHAnsi" w:hAnsiTheme="minorHAnsi" w:cstheme="minorHAnsi"/>
          <w:szCs w:val="24"/>
        </w:rPr>
      </w:pPr>
      <w:r w:rsidRPr="009F6662">
        <w:rPr>
          <w:rFonts w:asciiTheme="minorHAnsi" w:hAnsiTheme="minorHAnsi" w:cstheme="minorHAnsi"/>
          <w:szCs w:val="24"/>
        </w:rPr>
        <w:t xml:space="preserve">(g) </w:t>
      </w:r>
      <w:r w:rsidR="0060458E" w:rsidRPr="009F6662">
        <w:rPr>
          <w:rFonts w:asciiTheme="minorHAnsi" w:hAnsiTheme="minorHAnsi" w:cstheme="minorHAnsi"/>
          <w:szCs w:val="24"/>
        </w:rPr>
        <w:t>Applicable Permits and authorisations relating to or in respect of the Transmission System;”</w:t>
      </w:r>
    </w:p>
    <w:p w14:paraId="3C13AEDB" w14:textId="3738438A"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“Project Execution Plan” </w:t>
      </w:r>
      <w:r w:rsidRPr="009F6662">
        <w:rPr>
          <w:rFonts w:asciiTheme="minorHAnsi" w:hAnsiTheme="minorHAnsi" w:cstheme="minorHAnsi"/>
          <w:szCs w:val="24"/>
        </w:rPr>
        <w:t xml:space="preserve">shall mean the plan referred to in Article </w:t>
      </w:r>
      <w:r w:rsidRPr="009F6662">
        <w:rPr>
          <w:rFonts w:asciiTheme="minorHAnsi" w:hAnsiTheme="minorHAnsi" w:cstheme="minorHAnsi"/>
          <w:szCs w:val="24"/>
        </w:rPr>
        <w:fldChar w:fldCharType="begin"/>
      </w:r>
      <w:r w:rsidRPr="009F6662">
        <w:rPr>
          <w:rFonts w:asciiTheme="minorHAnsi" w:hAnsiTheme="minorHAnsi" w:cstheme="minorHAnsi"/>
          <w:szCs w:val="24"/>
        </w:rPr>
        <w:instrText xml:space="preserve"> REF _Ref170678236 \r \h  \* MERGEFORMAT </w:instrText>
      </w:r>
      <w:r w:rsidRPr="009F6662">
        <w:rPr>
          <w:rFonts w:asciiTheme="minorHAnsi" w:hAnsiTheme="minorHAnsi" w:cstheme="minorHAnsi"/>
          <w:szCs w:val="24"/>
        </w:rPr>
      </w:r>
      <w:r w:rsidRPr="009F6662">
        <w:rPr>
          <w:rFonts w:asciiTheme="minorHAnsi" w:hAnsiTheme="minorHAnsi" w:cstheme="minorHAnsi"/>
          <w:szCs w:val="24"/>
        </w:rPr>
        <w:fldChar w:fldCharType="separate"/>
      </w:r>
      <w:r w:rsidR="009429D3">
        <w:rPr>
          <w:rFonts w:asciiTheme="minorHAnsi" w:hAnsiTheme="minorHAnsi" w:cstheme="minorHAnsi"/>
          <w:szCs w:val="24"/>
        </w:rPr>
        <w:t>3.1.3</w:t>
      </w:r>
      <w:r w:rsidRPr="009F6662">
        <w:rPr>
          <w:rFonts w:asciiTheme="minorHAnsi" w:hAnsiTheme="minorHAnsi" w:cstheme="minorHAnsi"/>
          <w:szCs w:val="24"/>
        </w:rPr>
        <w:fldChar w:fldCharType="end"/>
      </w:r>
      <w:r w:rsidRPr="009F6662">
        <w:rPr>
          <w:rFonts w:asciiTheme="minorHAnsi" w:hAnsiTheme="minorHAnsi" w:cstheme="minorHAnsi"/>
          <w:szCs w:val="24"/>
        </w:rPr>
        <w:t>(</w:t>
      </w:r>
      <w:r w:rsidRPr="009F6662">
        <w:rPr>
          <w:rFonts w:asciiTheme="minorHAnsi" w:hAnsiTheme="minorHAnsi" w:cstheme="minorHAnsi"/>
          <w:szCs w:val="24"/>
        </w:rPr>
        <w:fldChar w:fldCharType="begin"/>
      </w:r>
      <w:r w:rsidRPr="009F6662">
        <w:rPr>
          <w:rFonts w:asciiTheme="minorHAnsi" w:hAnsiTheme="minorHAnsi" w:cstheme="minorHAnsi"/>
          <w:szCs w:val="24"/>
        </w:rPr>
        <w:instrText xml:space="preserve"> REF _Ref191015563 \r \h  \* MERGEFORMAT </w:instrText>
      </w:r>
      <w:r w:rsidRPr="009F6662">
        <w:rPr>
          <w:rFonts w:asciiTheme="minorHAnsi" w:hAnsiTheme="minorHAnsi" w:cstheme="minorHAnsi"/>
          <w:szCs w:val="24"/>
        </w:rPr>
      </w:r>
      <w:r w:rsidRPr="009F6662">
        <w:rPr>
          <w:rFonts w:asciiTheme="minorHAnsi" w:hAnsiTheme="minorHAnsi" w:cstheme="minorHAnsi"/>
          <w:szCs w:val="24"/>
        </w:rPr>
        <w:fldChar w:fldCharType="separate"/>
      </w:r>
      <w:r w:rsidR="009429D3">
        <w:rPr>
          <w:rFonts w:asciiTheme="minorHAnsi" w:hAnsiTheme="minorHAnsi" w:cstheme="minorHAnsi"/>
          <w:szCs w:val="24"/>
        </w:rPr>
        <w:t>c</w:t>
      </w:r>
      <w:r w:rsidRPr="009F6662">
        <w:rPr>
          <w:rFonts w:asciiTheme="minorHAnsi" w:hAnsiTheme="minorHAnsi" w:cstheme="minorHAnsi"/>
          <w:szCs w:val="24"/>
        </w:rPr>
        <w:fldChar w:fldCharType="end"/>
      </w:r>
      <w:r w:rsidRPr="009F6662">
        <w:rPr>
          <w:rFonts w:asciiTheme="minorHAnsi" w:hAnsiTheme="minorHAnsi" w:cstheme="minorHAnsi"/>
          <w:szCs w:val="24"/>
        </w:rPr>
        <w:t>) hereof;</w:t>
      </w:r>
    </w:p>
    <w:p w14:paraId="3C13AEDC" w14:textId="77777777" w:rsidR="00C0377A" w:rsidRPr="009F6662" w:rsidRDefault="004820BE" w:rsidP="002B4B56">
      <w:pPr>
        <w:pStyle w:val="StyleJustifiedLeft48pt"/>
        <w:tabs>
          <w:tab w:val="left" w:pos="9072"/>
        </w:tabs>
        <w:spacing w:line="276" w:lineRule="auto"/>
        <w:ind w:left="426" w:right="327"/>
        <w:rPr>
          <w:rFonts w:asciiTheme="minorHAnsi" w:hAnsiTheme="minorHAnsi" w:cstheme="minorHAnsi"/>
          <w:szCs w:val="24"/>
        </w:rPr>
      </w:pPr>
      <w:r w:rsidRPr="009F6662" w:rsidDel="004820BE">
        <w:rPr>
          <w:rFonts w:asciiTheme="minorHAnsi" w:hAnsiTheme="minorHAnsi" w:cstheme="minorHAnsi"/>
          <w:szCs w:val="24"/>
        </w:rPr>
        <w:t xml:space="preserve"> </w:t>
      </w:r>
      <w:r w:rsidR="00C0377A" w:rsidRPr="009F6662">
        <w:rPr>
          <w:rFonts w:asciiTheme="minorHAnsi" w:hAnsiTheme="minorHAnsi" w:cstheme="minorHAnsi"/>
          <w:b/>
          <w:szCs w:val="24"/>
        </w:rPr>
        <w:t>“Prudent Utility Practices”</w:t>
      </w:r>
      <w:r w:rsidR="00C0377A" w:rsidRPr="009F6662">
        <w:rPr>
          <w:rFonts w:asciiTheme="minorHAnsi" w:hAnsiTheme="minorHAnsi" w:cstheme="minorHAnsi"/>
          <w:szCs w:val="24"/>
        </w:rPr>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3C13AEDD" w14:textId="77777777" w:rsidR="00C0377A" w:rsidRPr="009F6662" w:rsidRDefault="00C0377A" w:rsidP="008B48A6">
      <w:pPr>
        <w:numPr>
          <w:ilvl w:val="0"/>
          <w:numId w:val="18"/>
        </w:numPr>
        <w:tabs>
          <w:tab w:val="clear" w:pos="540"/>
          <w:tab w:val="left" w:pos="1701"/>
          <w:tab w:val="left" w:pos="9072"/>
        </w:tabs>
        <w:spacing w:after="120" w:line="276" w:lineRule="auto"/>
        <w:ind w:left="1701" w:right="327" w:hanging="425"/>
        <w:jc w:val="both"/>
        <w:rPr>
          <w:rFonts w:asciiTheme="minorHAnsi" w:hAnsiTheme="minorHAnsi" w:cstheme="minorHAnsi"/>
          <w:lang w:val="en-US"/>
        </w:rPr>
      </w:pPr>
      <w:r w:rsidRPr="009F6662">
        <w:rPr>
          <w:rFonts w:asciiTheme="minorHAnsi" w:hAnsiTheme="minorHAnsi" w:cstheme="minorHAnsi"/>
          <w:lang w:val="en-US"/>
        </w:rPr>
        <w:t>operation, repair and maintenance guidelines given by the manufacturers to be incorporated in the Project,</w:t>
      </w:r>
    </w:p>
    <w:p w14:paraId="3C13AEDE" w14:textId="77777777" w:rsidR="00C0377A" w:rsidRPr="009F6662" w:rsidRDefault="00C0377A" w:rsidP="008B48A6">
      <w:pPr>
        <w:numPr>
          <w:ilvl w:val="0"/>
          <w:numId w:val="18"/>
        </w:numPr>
        <w:tabs>
          <w:tab w:val="clear" w:pos="540"/>
          <w:tab w:val="left" w:pos="1701"/>
          <w:tab w:val="left" w:pos="9072"/>
        </w:tabs>
        <w:spacing w:after="120" w:line="276" w:lineRule="auto"/>
        <w:ind w:left="1701" w:right="327" w:hanging="425"/>
        <w:jc w:val="both"/>
        <w:rPr>
          <w:rFonts w:asciiTheme="minorHAnsi" w:hAnsiTheme="minorHAnsi" w:cstheme="minorHAnsi"/>
          <w:lang w:val="en-US"/>
        </w:rPr>
      </w:pPr>
      <w:r w:rsidRPr="009F6662">
        <w:rPr>
          <w:rFonts w:asciiTheme="minorHAnsi" w:hAnsiTheme="minorHAnsi" w:cstheme="minorHAnsi"/>
          <w:lang w:val="en-US"/>
        </w:rPr>
        <w:lastRenderedPageBreak/>
        <w:t>the requirements of Law, and</w:t>
      </w:r>
    </w:p>
    <w:p w14:paraId="3C13AEDF" w14:textId="77777777" w:rsidR="00C0377A" w:rsidRPr="009F6662" w:rsidRDefault="00C0377A" w:rsidP="008B48A6">
      <w:pPr>
        <w:numPr>
          <w:ilvl w:val="0"/>
          <w:numId w:val="18"/>
        </w:numPr>
        <w:tabs>
          <w:tab w:val="clear" w:pos="540"/>
          <w:tab w:val="left" w:pos="1701"/>
          <w:tab w:val="left" w:pos="9072"/>
        </w:tabs>
        <w:spacing w:after="120" w:line="276" w:lineRule="auto"/>
        <w:ind w:left="1701" w:right="327" w:hanging="425"/>
        <w:jc w:val="both"/>
        <w:rPr>
          <w:rFonts w:asciiTheme="minorHAnsi" w:hAnsiTheme="minorHAnsi" w:cstheme="minorHAnsi"/>
          <w:lang w:val="en-US"/>
        </w:rPr>
      </w:pPr>
      <w:r w:rsidRPr="009F6662">
        <w:rPr>
          <w:rFonts w:asciiTheme="minorHAnsi" w:hAnsiTheme="minorHAnsi" w:cstheme="minorHAnsi"/>
          <w:lang w:val="en-US"/>
        </w:rPr>
        <w:t>the physical conditions at the Site;</w:t>
      </w:r>
    </w:p>
    <w:p w14:paraId="3C13AEE0" w14:textId="77777777" w:rsidR="00A240E8" w:rsidRPr="009F6662" w:rsidRDefault="00A240E8" w:rsidP="008B48A6">
      <w:pPr>
        <w:numPr>
          <w:ilvl w:val="0"/>
          <w:numId w:val="18"/>
        </w:numPr>
        <w:tabs>
          <w:tab w:val="clear" w:pos="540"/>
          <w:tab w:val="left" w:pos="1701"/>
          <w:tab w:val="left" w:pos="9072"/>
        </w:tabs>
        <w:spacing w:after="120" w:line="276" w:lineRule="auto"/>
        <w:ind w:left="1701" w:right="327" w:hanging="425"/>
        <w:jc w:val="both"/>
        <w:rPr>
          <w:rFonts w:asciiTheme="minorHAnsi" w:hAnsiTheme="minorHAnsi" w:cstheme="minorHAnsi"/>
          <w:lang w:val="en-US"/>
        </w:rPr>
      </w:pPr>
      <w:r w:rsidRPr="009F6662">
        <w:rPr>
          <w:rFonts w:asciiTheme="minorHAnsi" w:hAnsiTheme="minorHAnsi" w:cstheme="minorHAnsi"/>
          <w:lang w:val="en-US"/>
        </w:rPr>
        <w:t>the safety of operating personnel and human beings;</w:t>
      </w:r>
    </w:p>
    <w:p w14:paraId="3C13AEE1" w14:textId="77777777" w:rsidR="003F1A17" w:rsidRPr="009F6662" w:rsidRDefault="003F1A17" w:rsidP="002B4B56">
      <w:pPr>
        <w:pStyle w:val="StyleJustifiedLeft48pt"/>
        <w:tabs>
          <w:tab w:val="left" w:pos="9072"/>
        </w:tabs>
        <w:spacing w:line="276" w:lineRule="auto"/>
        <w:ind w:left="426" w:right="327"/>
        <w:rPr>
          <w:rFonts w:asciiTheme="minorHAnsi" w:hAnsiTheme="minorHAnsi" w:cstheme="minorHAnsi"/>
          <w:b/>
          <w:szCs w:val="24"/>
        </w:rPr>
      </w:pPr>
      <w:r w:rsidRPr="009F6662">
        <w:rPr>
          <w:rFonts w:asciiTheme="minorHAnsi" w:hAnsiTheme="minorHAnsi" w:cstheme="minorHAnsi"/>
          <w:b/>
          <w:szCs w:val="24"/>
        </w:rPr>
        <w:t>“Rated Voltage”</w:t>
      </w:r>
      <w:r w:rsidRPr="009F6662">
        <w:rPr>
          <w:rFonts w:asciiTheme="minorHAnsi" w:hAnsiTheme="minorHAnsi" w:cstheme="minorHAnsi"/>
          <w:szCs w:val="24"/>
        </w:rPr>
        <w:t xml:space="preserve"> shall mean voltage at which the Transmission System is designed to operate or such lower voltage at which the line is charged, for the time being, in consultation with the Central Transmission Utility;</w:t>
      </w:r>
    </w:p>
    <w:p w14:paraId="3C13AEE2" w14:textId="4EDA8CFC" w:rsidR="003F1A17" w:rsidRPr="009F6662" w:rsidRDefault="003F1A17" w:rsidP="002B4B56">
      <w:pPr>
        <w:pStyle w:val="StyleJustifiedLeft48pt"/>
        <w:tabs>
          <w:tab w:val="left" w:pos="9072"/>
        </w:tabs>
        <w:spacing w:line="276" w:lineRule="auto"/>
        <w:ind w:left="426" w:right="327"/>
        <w:rPr>
          <w:rFonts w:asciiTheme="minorHAnsi" w:hAnsiTheme="minorHAnsi" w:cstheme="minorHAnsi"/>
          <w:b/>
          <w:szCs w:val="24"/>
        </w:rPr>
      </w:pPr>
      <w:r w:rsidRPr="009F6662">
        <w:rPr>
          <w:rFonts w:asciiTheme="minorHAnsi" w:hAnsiTheme="minorHAnsi" w:cstheme="minorHAnsi"/>
          <w:b/>
          <w:szCs w:val="24"/>
        </w:rPr>
        <w:t xml:space="preserve">“Rebate” </w:t>
      </w:r>
      <w:r w:rsidRPr="009F6662">
        <w:rPr>
          <w:rFonts w:asciiTheme="minorHAnsi" w:hAnsiTheme="minorHAnsi" w:cstheme="minorHAnsi"/>
          <w:szCs w:val="24"/>
        </w:rPr>
        <w:t xml:space="preserve">shall have the meaning as ascribed to in Article </w:t>
      </w:r>
      <w:r w:rsidRPr="009F6662">
        <w:rPr>
          <w:rFonts w:asciiTheme="minorHAnsi" w:hAnsiTheme="minorHAnsi" w:cstheme="minorHAnsi"/>
          <w:szCs w:val="24"/>
        </w:rPr>
        <w:fldChar w:fldCharType="begin"/>
      </w:r>
      <w:r w:rsidRPr="009F6662">
        <w:rPr>
          <w:rFonts w:asciiTheme="minorHAnsi" w:hAnsiTheme="minorHAnsi" w:cstheme="minorHAnsi"/>
          <w:szCs w:val="24"/>
        </w:rPr>
        <w:instrText xml:space="preserve"> REF _Ref192406188 \r \h  \* MERGEFORMAT </w:instrText>
      </w:r>
      <w:r w:rsidRPr="009F6662">
        <w:rPr>
          <w:rFonts w:asciiTheme="minorHAnsi" w:hAnsiTheme="minorHAnsi" w:cstheme="minorHAnsi"/>
          <w:szCs w:val="24"/>
        </w:rPr>
      </w:r>
      <w:r w:rsidRPr="009F6662">
        <w:rPr>
          <w:rFonts w:asciiTheme="minorHAnsi" w:hAnsiTheme="minorHAnsi" w:cstheme="minorHAnsi"/>
          <w:szCs w:val="24"/>
        </w:rPr>
        <w:fldChar w:fldCharType="separate"/>
      </w:r>
      <w:r w:rsidR="009429D3">
        <w:rPr>
          <w:rFonts w:asciiTheme="minorHAnsi" w:hAnsiTheme="minorHAnsi" w:cstheme="minorHAnsi"/>
          <w:szCs w:val="24"/>
        </w:rPr>
        <w:t>10.3</w:t>
      </w:r>
      <w:r w:rsidRPr="009F6662">
        <w:rPr>
          <w:rFonts w:asciiTheme="minorHAnsi" w:hAnsiTheme="minorHAnsi" w:cstheme="minorHAnsi"/>
          <w:szCs w:val="24"/>
        </w:rPr>
        <w:fldChar w:fldCharType="end"/>
      </w:r>
      <w:r w:rsidRPr="009F6662">
        <w:rPr>
          <w:rFonts w:asciiTheme="minorHAnsi" w:hAnsiTheme="minorHAnsi" w:cstheme="minorHAnsi"/>
          <w:szCs w:val="24"/>
        </w:rPr>
        <w:t xml:space="preserve"> of this Agreement;</w:t>
      </w:r>
    </w:p>
    <w:p w14:paraId="3C13AEE3" w14:textId="77777777" w:rsidR="00C0377A" w:rsidRPr="009F6662" w:rsidRDefault="00C57369" w:rsidP="002B4B56">
      <w:pPr>
        <w:pStyle w:val="StyleJustifiedLeft48pt"/>
        <w:tabs>
          <w:tab w:val="left" w:pos="9072"/>
        </w:tabs>
        <w:spacing w:line="276" w:lineRule="auto"/>
        <w:ind w:left="426" w:right="327"/>
        <w:rPr>
          <w:rFonts w:asciiTheme="minorHAnsi" w:hAnsiTheme="minorHAnsi" w:cstheme="minorHAnsi"/>
          <w:szCs w:val="24"/>
        </w:rPr>
      </w:pPr>
      <w:r w:rsidRPr="009F6662" w:rsidDel="00C57369">
        <w:rPr>
          <w:rFonts w:asciiTheme="minorHAnsi" w:hAnsiTheme="minorHAnsi" w:cstheme="minorHAnsi"/>
          <w:b/>
          <w:szCs w:val="24"/>
        </w:rPr>
        <w:t xml:space="preserve"> </w:t>
      </w:r>
      <w:r w:rsidR="00C0377A" w:rsidRPr="009F6662">
        <w:rPr>
          <w:rFonts w:asciiTheme="minorHAnsi" w:hAnsiTheme="minorHAnsi" w:cstheme="minorHAnsi"/>
          <w:b/>
          <w:szCs w:val="24"/>
        </w:rPr>
        <w:t xml:space="preserve">“RFP” </w:t>
      </w:r>
      <w:r w:rsidR="00C0377A" w:rsidRPr="009F6662">
        <w:rPr>
          <w:rFonts w:asciiTheme="minorHAnsi" w:hAnsiTheme="minorHAnsi" w:cstheme="minorHAnsi"/>
          <w:szCs w:val="24"/>
        </w:rPr>
        <w:t xml:space="preserve">shall mean Request For Proposal </w:t>
      </w:r>
      <w:r w:rsidR="006A70C4" w:rsidRPr="009F6662">
        <w:rPr>
          <w:rFonts w:asciiTheme="minorHAnsi" w:hAnsiTheme="minorHAnsi" w:cstheme="minorHAnsi"/>
          <w:szCs w:val="24"/>
        </w:rPr>
        <w:t>dated May 08</w:t>
      </w:r>
      <w:r w:rsidR="00F665E3" w:rsidRPr="009F6662">
        <w:rPr>
          <w:rFonts w:asciiTheme="minorHAnsi" w:hAnsiTheme="minorHAnsi" w:cstheme="minorHAnsi"/>
          <w:szCs w:val="24"/>
        </w:rPr>
        <w:t>,2024</w:t>
      </w:r>
      <w:r w:rsidR="00C0377A" w:rsidRPr="009F6662">
        <w:rPr>
          <w:rFonts w:asciiTheme="minorHAnsi" w:hAnsiTheme="minorHAnsi" w:cstheme="minorHAnsi"/>
          <w:szCs w:val="24"/>
        </w:rPr>
        <w:t xml:space="preserve"> along with all schedules, annexures and RFP Project Documents attached thereto, issued by the BPC</w:t>
      </w:r>
      <w:r w:rsidR="00B45E5E" w:rsidRPr="009F6662">
        <w:rPr>
          <w:rFonts w:asciiTheme="minorHAnsi" w:hAnsiTheme="minorHAnsi" w:cstheme="minorHAnsi"/>
          <w:szCs w:val="24"/>
        </w:rPr>
        <w:t xml:space="preserve"> for tariff based competitive bidding process for selection of </w:t>
      </w:r>
      <w:r w:rsidR="00856EF0" w:rsidRPr="009F6662">
        <w:rPr>
          <w:rFonts w:asciiTheme="minorHAnsi" w:hAnsiTheme="minorHAnsi" w:cstheme="minorHAnsi"/>
          <w:szCs w:val="24"/>
        </w:rPr>
        <w:t xml:space="preserve">Bidder as </w:t>
      </w:r>
      <w:r w:rsidR="00B45E5E" w:rsidRPr="009F6662">
        <w:rPr>
          <w:rFonts w:asciiTheme="minorHAnsi" w:hAnsiTheme="minorHAnsi" w:cstheme="minorHAnsi"/>
          <w:szCs w:val="24"/>
        </w:rPr>
        <w:t>TSP to execute the Project</w:t>
      </w:r>
      <w:r w:rsidR="00C0377A" w:rsidRPr="009F6662">
        <w:rPr>
          <w:rFonts w:asciiTheme="minorHAnsi" w:hAnsiTheme="minorHAnsi" w:cstheme="minorHAnsi"/>
          <w:szCs w:val="24"/>
        </w:rPr>
        <w:t>, including any modifications, amendments or alterations thereto;</w:t>
      </w:r>
    </w:p>
    <w:p w14:paraId="3C13AEE4"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“RFP Project Documents” </w:t>
      </w:r>
      <w:r w:rsidRPr="009F6662">
        <w:rPr>
          <w:rFonts w:asciiTheme="minorHAnsi" w:hAnsiTheme="minorHAnsi" w:cstheme="minorHAnsi"/>
          <w:szCs w:val="24"/>
        </w:rPr>
        <w:t>shall mean the following documents to be entered into in respect of the Project, by the Parties to the respective agreements:</w:t>
      </w:r>
    </w:p>
    <w:p w14:paraId="3C13AEE5" w14:textId="77777777" w:rsidR="00C0377A" w:rsidRPr="009F6662" w:rsidRDefault="00C0377A" w:rsidP="002B4B56">
      <w:pPr>
        <w:pStyle w:val="StyleJustifiedLeft48pt"/>
        <w:tabs>
          <w:tab w:val="left" w:pos="9072"/>
        </w:tabs>
        <w:spacing w:line="276" w:lineRule="auto"/>
        <w:ind w:left="1134" w:right="327" w:hanging="425"/>
        <w:rPr>
          <w:rFonts w:asciiTheme="minorHAnsi" w:hAnsiTheme="minorHAnsi" w:cstheme="minorHAnsi"/>
          <w:szCs w:val="24"/>
        </w:rPr>
      </w:pPr>
      <w:r w:rsidRPr="009F6662">
        <w:rPr>
          <w:rFonts w:asciiTheme="minorHAnsi" w:hAnsiTheme="minorHAnsi" w:cstheme="minorHAnsi"/>
          <w:szCs w:val="24"/>
        </w:rPr>
        <w:t>a.</w:t>
      </w:r>
      <w:r w:rsidRPr="009F6662">
        <w:rPr>
          <w:rFonts w:asciiTheme="minorHAnsi" w:hAnsiTheme="minorHAnsi" w:cstheme="minorHAnsi"/>
          <w:szCs w:val="24"/>
        </w:rPr>
        <w:tab/>
      </w:r>
      <w:r w:rsidR="00277CAF" w:rsidRPr="009F6662">
        <w:rPr>
          <w:rFonts w:asciiTheme="minorHAnsi" w:hAnsiTheme="minorHAnsi" w:cstheme="minorHAnsi"/>
          <w:szCs w:val="24"/>
        </w:rPr>
        <w:t>Transmission</w:t>
      </w:r>
      <w:r w:rsidR="008969B5" w:rsidRPr="009F6662">
        <w:rPr>
          <w:rFonts w:asciiTheme="minorHAnsi" w:hAnsiTheme="minorHAnsi" w:cstheme="minorHAnsi"/>
          <w:szCs w:val="24"/>
        </w:rPr>
        <w:t xml:space="preserve"> Service Agreement</w:t>
      </w:r>
      <w:r w:rsidRPr="009F6662">
        <w:rPr>
          <w:rFonts w:asciiTheme="minorHAnsi" w:hAnsiTheme="minorHAnsi" w:cstheme="minorHAnsi"/>
          <w:szCs w:val="24"/>
        </w:rPr>
        <w:t>,</w:t>
      </w:r>
    </w:p>
    <w:p w14:paraId="3C13AEE6" w14:textId="77777777" w:rsidR="00C019A5" w:rsidRPr="009F6662" w:rsidRDefault="00C0377A" w:rsidP="002B4B56">
      <w:pPr>
        <w:pStyle w:val="StyleJustifiedLeft48pt"/>
        <w:tabs>
          <w:tab w:val="left" w:pos="9072"/>
        </w:tabs>
        <w:spacing w:line="276" w:lineRule="auto"/>
        <w:ind w:left="1134" w:right="327" w:hanging="425"/>
        <w:rPr>
          <w:rFonts w:asciiTheme="minorHAnsi" w:hAnsiTheme="minorHAnsi" w:cstheme="minorHAnsi"/>
          <w:szCs w:val="24"/>
        </w:rPr>
      </w:pPr>
      <w:r w:rsidRPr="009F6662">
        <w:rPr>
          <w:rFonts w:asciiTheme="minorHAnsi" w:hAnsiTheme="minorHAnsi" w:cstheme="minorHAnsi"/>
          <w:szCs w:val="24"/>
        </w:rPr>
        <w:t>b.</w:t>
      </w:r>
      <w:r w:rsidRPr="009F6662">
        <w:rPr>
          <w:rFonts w:asciiTheme="minorHAnsi" w:hAnsiTheme="minorHAnsi" w:cstheme="minorHAnsi"/>
          <w:szCs w:val="24"/>
        </w:rPr>
        <w:tab/>
        <w:t>Share Purchase Agreement,</w:t>
      </w:r>
    </w:p>
    <w:p w14:paraId="3C13AEE7" w14:textId="77777777" w:rsidR="00C0377A" w:rsidRPr="009F6662" w:rsidRDefault="00C019A5" w:rsidP="002B4B56">
      <w:pPr>
        <w:pStyle w:val="StyleJustifiedLeft48pt"/>
        <w:tabs>
          <w:tab w:val="left" w:pos="9072"/>
        </w:tabs>
        <w:spacing w:line="276" w:lineRule="auto"/>
        <w:ind w:left="1134" w:right="327" w:hanging="425"/>
        <w:rPr>
          <w:rFonts w:asciiTheme="minorHAnsi" w:hAnsiTheme="minorHAnsi" w:cstheme="minorHAnsi"/>
          <w:szCs w:val="24"/>
        </w:rPr>
      </w:pPr>
      <w:r w:rsidRPr="009F6662">
        <w:rPr>
          <w:rFonts w:asciiTheme="minorHAnsi" w:hAnsiTheme="minorHAnsi" w:cstheme="minorHAnsi"/>
          <w:szCs w:val="24"/>
        </w:rPr>
        <w:t>c.</w:t>
      </w:r>
      <w:r w:rsidRPr="009F6662">
        <w:rPr>
          <w:rFonts w:asciiTheme="minorHAnsi" w:hAnsiTheme="minorHAnsi" w:cstheme="minorHAnsi"/>
          <w:szCs w:val="24"/>
        </w:rPr>
        <w:tab/>
      </w:r>
      <w:r w:rsidR="00C57369" w:rsidRPr="009F6662">
        <w:rPr>
          <w:rFonts w:asciiTheme="minorHAnsi" w:hAnsiTheme="minorHAnsi" w:cstheme="minorHAnsi"/>
          <w:szCs w:val="24"/>
        </w:rPr>
        <w:t xml:space="preserve">Agreement(s) required under </w:t>
      </w:r>
      <w:r w:rsidR="003F69E3" w:rsidRPr="009F6662">
        <w:rPr>
          <w:rFonts w:asciiTheme="minorHAnsi" w:hAnsiTheme="minorHAnsi" w:cstheme="minorHAnsi"/>
          <w:szCs w:val="24"/>
        </w:rPr>
        <w:t>Sharing Regulations</w:t>
      </w:r>
      <w:r w:rsidR="00C57369" w:rsidRPr="009F6662">
        <w:rPr>
          <w:rFonts w:asciiTheme="minorHAnsi" w:hAnsiTheme="minorHAnsi" w:cstheme="minorHAnsi"/>
          <w:szCs w:val="24"/>
        </w:rPr>
        <w:t xml:space="preserve"> and </w:t>
      </w:r>
      <w:r w:rsidR="00C0377A" w:rsidRPr="009F6662">
        <w:rPr>
          <w:rFonts w:asciiTheme="minorHAnsi" w:hAnsiTheme="minorHAnsi" w:cstheme="minorHAnsi"/>
          <w:szCs w:val="24"/>
        </w:rPr>
        <w:t xml:space="preserve"> </w:t>
      </w:r>
    </w:p>
    <w:p w14:paraId="3C13AEE8" w14:textId="77777777" w:rsidR="00C0377A" w:rsidRPr="009F6662" w:rsidRDefault="003B37DF" w:rsidP="002B4B56">
      <w:pPr>
        <w:pStyle w:val="StyleJustifiedLeft48pt"/>
        <w:tabs>
          <w:tab w:val="left" w:pos="9072"/>
        </w:tabs>
        <w:spacing w:line="276" w:lineRule="auto"/>
        <w:ind w:left="1134" w:right="327" w:hanging="425"/>
        <w:rPr>
          <w:rFonts w:asciiTheme="minorHAnsi" w:hAnsiTheme="minorHAnsi" w:cstheme="minorHAnsi"/>
          <w:szCs w:val="24"/>
        </w:rPr>
      </w:pPr>
      <w:r w:rsidRPr="009F6662">
        <w:rPr>
          <w:rFonts w:asciiTheme="minorHAnsi" w:hAnsiTheme="minorHAnsi" w:cstheme="minorHAnsi"/>
          <w:szCs w:val="24"/>
        </w:rPr>
        <w:t>d</w:t>
      </w:r>
      <w:r w:rsidR="00C0377A" w:rsidRPr="009F6662">
        <w:rPr>
          <w:rFonts w:asciiTheme="minorHAnsi" w:hAnsiTheme="minorHAnsi" w:cstheme="minorHAnsi"/>
          <w:szCs w:val="24"/>
        </w:rPr>
        <w:t>.</w:t>
      </w:r>
      <w:r w:rsidR="00C0377A" w:rsidRPr="009F6662">
        <w:rPr>
          <w:rFonts w:asciiTheme="minorHAnsi" w:hAnsiTheme="minorHAnsi" w:cstheme="minorHAnsi"/>
          <w:szCs w:val="24"/>
        </w:rPr>
        <w:tab/>
        <w:t>Any other agreement as may be required;</w:t>
      </w:r>
    </w:p>
    <w:p w14:paraId="3C13AEE9" w14:textId="77777777" w:rsidR="00C0377A" w:rsidRPr="009F6662" w:rsidRDefault="00B45E5E" w:rsidP="002B4B56">
      <w:pPr>
        <w:pStyle w:val="StyleJustifiedLeft48pt"/>
        <w:tabs>
          <w:tab w:val="left" w:pos="9072"/>
        </w:tabs>
        <w:spacing w:line="276" w:lineRule="auto"/>
        <w:ind w:left="426" w:right="327"/>
        <w:rPr>
          <w:rFonts w:asciiTheme="minorHAnsi" w:hAnsiTheme="minorHAnsi" w:cstheme="minorHAnsi"/>
          <w:szCs w:val="24"/>
        </w:rPr>
      </w:pPr>
      <w:r w:rsidRPr="009F6662" w:rsidDel="00B45E5E">
        <w:rPr>
          <w:rFonts w:asciiTheme="minorHAnsi" w:hAnsiTheme="minorHAnsi" w:cstheme="minorHAnsi"/>
          <w:b/>
          <w:szCs w:val="24"/>
        </w:rPr>
        <w:t xml:space="preserve"> </w:t>
      </w:r>
      <w:r w:rsidR="00C0377A" w:rsidRPr="009F6662">
        <w:rPr>
          <w:rFonts w:asciiTheme="minorHAnsi" w:hAnsiTheme="minorHAnsi" w:cstheme="minorHAnsi"/>
          <w:b/>
          <w:szCs w:val="24"/>
        </w:rPr>
        <w:t>“RLDC”</w:t>
      </w:r>
      <w:r w:rsidR="00C0377A" w:rsidRPr="009F6662">
        <w:rPr>
          <w:rFonts w:asciiTheme="minorHAnsi" w:hAnsiTheme="minorHAnsi" w:cstheme="minorHAnsi"/>
          <w:szCs w:val="24"/>
        </w:rPr>
        <w:t xml:space="preserve"> shall mean the relevant Regional Load Dispatch Centre as defined in the Electricity Act, 2003, in the region(s) in which the Project is located;</w:t>
      </w:r>
    </w:p>
    <w:p w14:paraId="3C13AEEA"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“RPC”</w:t>
      </w:r>
      <w:r w:rsidRPr="009F6662">
        <w:rPr>
          <w:rFonts w:asciiTheme="minorHAnsi" w:hAnsiTheme="minorHAnsi" w:cstheme="minorHAnsi"/>
          <w:szCs w:val="24"/>
        </w:rPr>
        <w:t xml:space="preserve"> shall mean the relevant Regional Power Committee established by the Government of India for the specific Region(s) in accordance with the Electricity Act, 2003 for facilitating integrated operation of the Power System in that Region;</w:t>
      </w:r>
    </w:p>
    <w:p w14:paraId="3C13AEEB" w14:textId="3A38D4AD"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“Scheduled COD”</w:t>
      </w:r>
      <w:r w:rsidRPr="009F6662">
        <w:rPr>
          <w:rFonts w:asciiTheme="minorHAnsi" w:hAnsiTheme="minorHAnsi" w:cstheme="minorHAnsi"/>
          <w:szCs w:val="24"/>
        </w:rPr>
        <w:t xml:space="preserve"> in relation to an Element(s) shall mean the date(s) as mentioned in Schedule </w:t>
      </w:r>
      <w:r w:rsidR="001B6E88" w:rsidRPr="009F6662">
        <w:rPr>
          <w:rFonts w:asciiTheme="minorHAnsi" w:hAnsiTheme="minorHAnsi" w:cstheme="minorHAnsi"/>
          <w:szCs w:val="24"/>
        </w:rPr>
        <w:t xml:space="preserve">2 </w:t>
      </w:r>
      <w:r w:rsidRPr="009F6662">
        <w:rPr>
          <w:rFonts w:asciiTheme="minorHAnsi" w:hAnsiTheme="minorHAnsi" w:cstheme="minorHAnsi"/>
          <w:szCs w:val="24"/>
        </w:rPr>
        <w:t xml:space="preserve">as against such Element(s) and in relation to the Project, shall mean the date as mentioned in Schedule </w:t>
      </w:r>
      <w:r w:rsidR="001B6E88" w:rsidRPr="009F6662">
        <w:rPr>
          <w:rFonts w:asciiTheme="minorHAnsi" w:hAnsiTheme="minorHAnsi" w:cstheme="minorHAnsi"/>
          <w:szCs w:val="24"/>
        </w:rPr>
        <w:t xml:space="preserve">2 </w:t>
      </w:r>
      <w:r w:rsidRPr="009F6662">
        <w:rPr>
          <w:rFonts w:asciiTheme="minorHAnsi" w:hAnsiTheme="minorHAnsi" w:cstheme="minorHAnsi"/>
          <w:szCs w:val="24"/>
        </w:rPr>
        <w:t xml:space="preserve">as against such Project, subject to the provisions of Article </w:t>
      </w:r>
      <w:r w:rsidRPr="009F6662">
        <w:rPr>
          <w:rFonts w:asciiTheme="minorHAnsi" w:hAnsiTheme="minorHAnsi" w:cstheme="minorHAnsi"/>
          <w:szCs w:val="24"/>
        </w:rPr>
        <w:fldChar w:fldCharType="begin"/>
      </w:r>
      <w:r w:rsidRPr="009F6662">
        <w:rPr>
          <w:rFonts w:asciiTheme="minorHAnsi" w:hAnsiTheme="minorHAnsi" w:cstheme="minorHAnsi"/>
          <w:szCs w:val="24"/>
        </w:rPr>
        <w:instrText xml:space="preserve"> REF _Ref169511289 \r \h  \* MERGEFORMAT </w:instrText>
      </w:r>
      <w:r w:rsidRPr="009F6662">
        <w:rPr>
          <w:rFonts w:asciiTheme="minorHAnsi" w:hAnsiTheme="minorHAnsi" w:cstheme="minorHAnsi"/>
          <w:szCs w:val="24"/>
        </w:rPr>
      </w:r>
      <w:r w:rsidRPr="009F6662">
        <w:rPr>
          <w:rFonts w:asciiTheme="minorHAnsi" w:hAnsiTheme="minorHAnsi" w:cstheme="minorHAnsi"/>
          <w:szCs w:val="24"/>
        </w:rPr>
        <w:fldChar w:fldCharType="separate"/>
      </w:r>
      <w:r w:rsidR="009429D3">
        <w:rPr>
          <w:rFonts w:asciiTheme="minorHAnsi" w:hAnsiTheme="minorHAnsi" w:cstheme="minorHAnsi"/>
          <w:szCs w:val="24"/>
        </w:rPr>
        <w:t>4.4</w:t>
      </w:r>
      <w:r w:rsidRPr="009F6662">
        <w:rPr>
          <w:rFonts w:asciiTheme="minorHAnsi" w:hAnsiTheme="minorHAnsi" w:cstheme="minorHAnsi"/>
          <w:szCs w:val="24"/>
        </w:rPr>
        <w:fldChar w:fldCharType="end"/>
      </w:r>
      <w:r w:rsidRPr="009F6662">
        <w:rPr>
          <w:rFonts w:asciiTheme="minorHAnsi" w:hAnsiTheme="minorHAnsi" w:cstheme="minorHAnsi"/>
          <w:szCs w:val="24"/>
        </w:rPr>
        <w:t xml:space="preserve"> of this Agreement, or such date as may be mutually agreed among the Parties;</w:t>
      </w:r>
    </w:p>
    <w:p w14:paraId="3C13AEEC"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“Scheduled Outage"</w:t>
      </w:r>
      <w:r w:rsidRPr="009F6662">
        <w:rPr>
          <w:rFonts w:asciiTheme="minorHAnsi" w:hAnsiTheme="minorHAnsi" w:cstheme="minorHAnsi"/>
          <w:szCs w:val="24"/>
        </w:rPr>
        <w:t xml:space="preserve"> shall mean the final outage plan as approved by the RPC as per the provisions of the Grid Code;  </w:t>
      </w:r>
    </w:p>
    <w:p w14:paraId="3C13AEED"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lastRenderedPageBreak/>
        <w:t xml:space="preserve">“Selected Bid” </w:t>
      </w:r>
      <w:r w:rsidRPr="009F6662">
        <w:rPr>
          <w:rFonts w:asciiTheme="minorHAnsi" w:hAnsiTheme="minorHAnsi" w:cstheme="minorHAnsi"/>
          <w:szCs w:val="24"/>
        </w:rPr>
        <w:t xml:space="preserve">shall mean </w:t>
      </w:r>
      <w:r w:rsidR="00280081" w:rsidRPr="009F6662">
        <w:rPr>
          <w:rFonts w:asciiTheme="minorHAnsi" w:hAnsiTheme="minorHAnsi" w:cstheme="minorHAnsi"/>
          <w:szCs w:val="24"/>
        </w:rPr>
        <w:t xml:space="preserve">the </w:t>
      </w:r>
      <w:r w:rsidR="00E20639" w:rsidRPr="009F6662">
        <w:rPr>
          <w:rFonts w:asciiTheme="minorHAnsi" w:hAnsiTheme="minorHAnsi" w:cstheme="minorHAnsi"/>
          <w:szCs w:val="24"/>
        </w:rPr>
        <w:t>technical</w:t>
      </w:r>
      <w:r w:rsidR="00280081" w:rsidRPr="009F6662">
        <w:rPr>
          <w:rFonts w:asciiTheme="minorHAnsi" w:hAnsiTheme="minorHAnsi" w:cstheme="minorHAnsi"/>
          <w:szCs w:val="24"/>
        </w:rPr>
        <w:t xml:space="preserve"> Bid and the Final Offer of the Selected Bidder submitted during e-reverse bidding, which shall be downloaded and attached in Schedule </w:t>
      </w:r>
      <w:r w:rsidR="001B4D0C" w:rsidRPr="009F6662">
        <w:rPr>
          <w:rFonts w:asciiTheme="minorHAnsi" w:hAnsiTheme="minorHAnsi" w:cstheme="minorHAnsi"/>
          <w:szCs w:val="24"/>
        </w:rPr>
        <w:t xml:space="preserve">7 </w:t>
      </w:r>
      <w:r w:rsidR="00280081" w:rsidRPr="009F6662">
        <w:rPr>
          <w:rFonts w:asciiTheme="minorHAnsi" w:hAnsiTheme="minorHAnsi" w:cstheme="minorHAnsi"/>
          <w:szCs w:val="24"/>
        </w:rPr>
        <w:t>on or prior to the Effective Date;</w:t>
      </w:r>
    </w:p>
    <w:p w14:paraId="3C13AEEE"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“Share Purchase Agreement”</w:t>
      </w:r>
      <w:r w:rsidRPr="009F6662">
        <w:rPr>
          <w:rFonts w:asciiTheme="minorHAnsi" w:hAnsiTheme="minorHAnsi" w:cstheme="minorHAnsi"/>
          <w:szCs w:val="24"/>
        </w:rPr>
        <w:t xml:space="preserve"> shall mean the agreement amongst </w:t>
      </w:r>
      <w:r w:rsidR="00911F6F" w:rsidRPr="009F6662">
        <w:rPr>
          <w:rFonts w:asciiTheme="minorHAnsi" w:hAnsiTheme="minorHAnsi" w:cstheme="minorHAnsi"/>
          <w:b/>
          <w:szCs w:val="24"/>
        </w:rPr>
        <w:t>PFC Consulting Limited (PFCCL)</w:t>
      </w:r>
      <w:r w:rsidR="00911F6F" w:rsidRPr="009F6662">
        <w:rPr>
          <w:rFonts w:asciiTheme="minorHAnsi" w:hAnsiTheme="minorHAnsi" w:cstheme="minorHAnsi"/>
          <w:szCs w:val="24"/>
        </w:rPr>
        <w:t>,</w:t>
      </w:r>
      <w:r w:rsidR="0018771B" w:rsidRPr="009F6662">
        <w:rPr>
          <w:rFonts w:asciiTheme="minorHAnsi" w:hAnsiTheme="minorHAnsi" w:cstheme="minorHAnsi"/>
        </w:rPr>
        <w:t xml:space="preserve"> </w:t>
      </w:r>
      <w:r w:rsidR="0018771B" w:rsidRPr="009F6662">
        <w:rPr>
          <w:rFonts w:asciiTheme="minorHAnsi" w:hAnsiTheme="minorHAnsi" w:cstheme="minorHAnsi"/>
          <w:szCs w:val="24"/>
        </w:rPr>
        <w:t xml:space="preserve">NAVINAL TRANSMISSION LIMITED </w:t>
      </w:r>
      <w:r w:rsidRPr="009F6662">
        <w:rPr>
          <w:rFonts w:asciiTheme="minorHAnsi" w:hAnsiTheme="minorHAnsi" w:cstheme="minorHAnsi"/>
          <w:szCs w:val="24"/>
        </w:rPr>
        <w:t xml:space="preserve">and the Successful Bidder for the purchase of one hundred (100%) per cent of the shareholding of the </w:t>
      </w:r>
      <w:r w:rsidR="0018771B" w:rsidRPr="009F6662">
        <w:rPr>
          <w:rFonts w:asciiTheme="minorHAnsi" w:hAnsiTheme="minorHAnsi" w:cstheme="minorHAnsi"/>
          <w:szCs w:val="24"/>
        </w:rPr>
        <w:t xml:space="preserve">NAVINAL TRANSMISSION LIMITED </w:t>
      </w:r>
      <w:r w:rsidRPr="009F6662">
        <w:rPr>
          <w:rFonts w:asciiTheme="minorHAnsi" w:hAnsiTheme="minorHAnsi" w:cstheme="minorHAnsi"/>
          <w:szCs w:val="24"/>
        </w:rPr>
        <w:t>for the Acquisition Price, by the Successful Bidder on the terms and conditions as contained therein;</w:t>
      </w:r>
    </w:p>
    <w:p w14:paraId="3C13AEEF" w14:textId="77777777" w:rsidR="000B1C65" w:rsidRPr="009F6662" w:rsidRDefault="000B1C65"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“Sharing Regulations” </w:t>
      </w:r>
      <w:r w:rsidRPr="009F6662">
        <w:rPr>
          <w:rFonts w:asciiTheme="minorHAnsi" w:hAnsiTheme="minorHAnsi" w:cstheme="minorHAnsi"/>
          <w:szCs w:val="24"/>
        </w:rPr>
        <w:t xml:space="preserve">shall mean the Central Electricity Regulatory Commission (Sharing of Inter-State Transmission Charges and Losses) Regulations, </w:t>
      </w:r>
      <w:r w:rsidR="000E571E" w:rsidRPr="009F6662">
        <w:rPr>
          <w:rFonts w:asciiTheme="minorHAnsi" w:hAnsiTheme="minorHAnsi" w:cstheme="minorHAnsi"/>
          <w:szCs w:val="24"/>
        </w:rPr>
        <w:t xml:space="preserve">2020 </w:t>
      </w:r>
      <w:r w:rsidRPr="009F6662">
        <w:rPr>
          <w:rFonts w:asciiTheme="minorHAnsi" w:hAnsiTheme="minorHAnsi" w:cstheme="minorHAnsi"/>
          <w:szCs w:val="24"/>
        </w:rPr>
        <w:t>and as amended from time to time</w:t>
      </w:r>
      <w:r w:rsidR="00107D48" w:rsidRPr="009F6662">
        <w:rPr>
          <w:rFonts w:asciiTheme="minorHAnsi" w:hAnsiTheme="minorHAnsi" w:cstheme="minorHAnsi"/>
          <w:szCs w:val="24"/>
        </w:rPr>
        <w:t>;</w:t>
      </w:r>
    </w:p>
    <w:p w14:paraId="3C13AEF0" w14:textId="77777777" w:rsidR="00C0377A" w:rsidRPr="009F6662" w:rsidRDefault="00495BC2" w:rsidP="002B4B56">
      <w:pPr>
        <w:pStyle w:val="StyleJustifiedLeft48pt"/>
        <w:tabs>
          <w:tab w:val="left" w:pos="9072"/>
        </w:tabs>
        <w:spacing w:line="276" w:lineRule="auto"/>
        <w:ind w:left="426" w:right="327"/>
        <w:rPr>
          <w:rFonts w:asciiTheme="minorHAnsi" w:hAnsiTheme="minorHAnsi" w:cstheme="minorHAnsi"/>
          <w:szCs w:val="24"/>
        </w:rPr>
      </w:pPr>
      <w:r w:rsidRPr="009F6662" w:rsidDel="00495BC2">
        <w:rPr>
          <w:rFonts w:asciiTheme="minorHAnsi" w:hAnsiTheme="minorHAnsi" w:cstheme="minorHAnsi"/>
          <w:b/>
          <w:szCs w:val="24"/>
        </w:rPr>
        <w:t xml:space="preserve"> </w:t>
      </w:r>
      <w:r w:rsidR="00C0377A" w:rsidRPr="009F6662">
        <w:rPr>
          <w:rFonts w:asciiTheme="minorHAnsi" w:hAnsiTheme="minorHAnsi" w:cstheme="minorHAnsi"/>
          <w:b/>
          <w:szCs w:val="24"/>
        </w:rPr>
        <w:t>“Site”</w:t>
      </w:r>
      <w:r w:rsidR="00C0377A" w:rsidRPr="009F6662">
        <w:rPr>
          <w:rFonts w:asciiTheme="minorHAnsi" w:hAnsiTheme="minorHAnsi" w:cstheme="minorHAnsi"/>
          <w:szCs w:val="24"/>
        </w:rPr>
        <w:t xml:space="preserve"> in relation to a substation, switching station or HVDC terminal or inverter station, shall mean the land and other places upon which such station / terminal is to be established;</w:t>
      </w:r>
    </w:p>
    <w:p w14:paraId="3C13AEF1"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b/>
          <w:szCs w:val="24"/>
        </w:rPr>
      </w:pPr>
      <w:r w:rsidRPr="009F6662">
        <w:rPr>
          <w:rFonts w:asciiTheme="minorHAnsi" w:hAnsiTheme="minorHAnsi" w:cstheme="minorHAnsi"/>
          <w:b/>
          <w:szCs w:val="24"/>
        </w:rPr>
        <w:t xml:space="preserve">“SLDC” </w:t>
      </w:r>
      <w:r w:rsidRPr="009F6662">
        <w:rPr>
          <w:rFonts w:asciiTheme="minorHAnsi" w:hAnsiTheme="minorHAnsi" w:cstheme="minorHAnsi"/>
          <w:szCs w:val="24"/>
        </w:rPr>
        <w:t>shall mean the State Load Despatch Centre established as per sub-section (1) of Section 31 of the Electricity Act 2003;</w:t>
      </w:r>
    </w:p>
    <w:p w14:paraId="3C13AEF2"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“STU”</w:t>
      </w:r>
      <w:r w:rsidRPr="009F6662">
        <w:rPr>
          <w:rFonts w:asciiTheme="minorHAnsi" w:hAnsiTheme="minorHAnsi" w:cstheme="minorHAnsi"/>
          <w:szCs w:val="24"/>
        </w:rPr>
        <w:t xml:space="preserve"> or </w:t>
      </w:r>
      <w:r w:rsidRPr="009F6662">
        <w:rPr>
          <w:rFonts w:asciiTheme="minorHAnsi" w:hAnsiTheme="minorHAnsi" w:cstheme="minorHAnsi"/>
          <w:b/>
          <w:szCs w:val="24"/>
        </w:rPr>
        <w:t>“State Transmission Utility”</w:t>
      </w:r>
      <w:r w:rsidRPr="009F6662">
        <w:rPr>
          <w:rFonts w:asciiTheme="minorHAnsi" w:hAnsiTheme="minorHAnsi" w:cstheme="minorHAnsi"/>
          <w:szCs w:val="24"/>
        </w:rPr>
        <w:t xml:space="preserve"> shall be the Board or the Government company</w:t>
      </w:r>
      <w:r w:rsidR="00495BC2" w:rsidRPr="009F6662">
        <w:rPr>
          <w:rFonts w:asciiTheme="minorHAnsi" w:hAnsiTheme="minorHAnsi" w:cstheme="minorHAnsi"/>
          <w:szCs w:val="24"/>
        </w:rPr>
        <w:t>,</w:t>
      </w:r>
      <w:r w:rsidRPr="009F6662">
        <w:rPr>
          <w:rFonts w:asciiTheme="minorHAnsi" w:hAnsiTheme="minorHAnsi" w:cstheme="minorHAnsi"/>
          <w:szCs w:val="24"/>
        </w:rPr>
        <w:t xml:space="preserve"> specified as such by the State Government under sub-section (1) of Section 39 of the Electricity Act 2003;</w:t>
      </w:r>
    </w:p>
    <w:p w14:paraId="3C13AEF3"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“Successful Bidder”</w:t>
      </w:r>
      <w:r w:rsidRPr="009F6662">
        <w:rPr>
          <w:rFonts w:asciiTheme="minorHAnsi" w:hAnsiTheme="minorHAnsi" w:cstheme="minorHAnsi"/>
          <w:szCs w:val="24"/>
        </w:rPr>
        <w:t xml:space="preserve"> or </w:t>
      </w:r>
      <w:r w:rsidRPr="009F6662">
        <w:rPr>
          <w:rFonts w:asciiTheme="minorHAnsi" w:hAnsiTheme="minorHAnsi" w:cstheme="minorHAnsi"/>
          <w:b/>
          <w:szCs w:val="24"/>
        </w:rPr>
        <w:t>“Selected Bidder”</w:t>
      </w:r>
      <w:r w:rsidRPr="009F6662">
        <w:rPr>
          <w:rFonts w:asciiTheme="minorHAnsi" w:hAnsiTheme="minorHAnsi" w:cstheme="minorHAnsi"/>
          <w:szCs w:val="24"/>
        </w:rPr>
        <w:t xml:space="preserve"> shall mean the Bidder selected pursuant to the RFP </w:t>
      </w:r>
      <w:r w:rsidR="00002E76" w:rsidRPr="009F6662">
        <w:rPr>
          <w:rFonts w:asciiTheme="minorHAnsi" w:hAnsiTheme="minorHAnsi" w:cstheme="minorHAnsi"/>
          <w:szCs w:val="24"/>
        </w:rPr>
        <w:t xml:space="preserve">and who has </w:t>
      </w:r>
      <w:r w:rsidR="00981FDF" w:rsidRPr="009F6662">
        <w:rPr>
          <w:rFonts w:asciiTheme="minorHAnsi" w:hAnsiTheme="minorHAnsi" w:cstheme="minorHAnsi"/>
          <w:szCs w:val="24"/>
        </w:rPr>
        <w:t xml:space="preserve">to </w:t>
      </w:r>
      <w:r w:rsidRPr="009F6662">
        <w:rPr>
          <w:rFonts w:asciiTheme="minorHAnsi" w:hAnsiTheme="minorHAnsi" w:cstheme="minorHAnsi"/>
          <w:szCs w:val="24"/>
        </w:rPr>
        <w:t xml:space="preserve">acquire one hundred percent (100%) equity shares of </w:t>
      </w:r>
      <w:r w:rsidR="0018771B" w:rsidRPr="009F6662">
        <w:rPr>
          <w:rFonts w:asciiTheme="minorHAnsi" w:hAnsiTheme="minorHAnsi" w:cstheme="minorHAnsi"/>
          <w:szCs w:val="24"/>
        </w:rPr>
        <w:t>NAVINAL TRANSMISSION LIMITED</w:t>
      </w:r>
      <w:r w:rsidRPr="009F6662">
        <w:rPr>
          <w:rFonts w:asciiTheme="minorHAnsi" w:hAnsiTheme="minorHAnsi" w:cstheme="minorHAnsi"/>
          <w:szCs w:val="24"/>
        </w:rPr>
        <w:t xml:space="preserve">, along with all its related assets and liabilities, which will be responsible as the TSP to establish the Project on build, own, operate and </w:t>
      </w:r>
      <w:r w:rsidR="000C3A29" w:rsidRPr="009F6662">
        <w:rPr>
          <w:rFonts w:asciiTheme="minorHAnsi" w:hAnsiTheme="minorHAnsi" w:cstheme="minorHAnsi"/>
          <w:szCs w:val="24"/>
        </w:rPr>
        <w:t xml:space="preserve">transfer </w:t>
      </w:r>
      <w:r w:rsidRPr="009F6662">
        <w:rPr>
          <w:rFonts w:asciiTheme="minorHAnsi" w:hAnsiTheme="minorHAnsi" w:cstheme="minorHAnsi"/>
          <w:szCs w:val="24"/>
        </w:rPr>
        <w:t xml:space="preserve">basis as per the terms of the </w:t>
      </w:r>
      <w:r w:rsidR="0033728B" w:rsidRPr="009F6662">
        <w:rPr>
          <w:rFonts w:asciiTheme="minorHAnsi" w:hAnsiTheme="minorHAnsi" w:cstheme="minorHAnsi"/>
          <w:szCs w:val="24"/>
        </w:rPr>
        <w:t xml:space="preserve">TSA </w:t>
      </w:r>
      <w:r w:rsidRPr="009F6662">
        <w:rPr>
          <w:rFonts w:asciiTheme="minorHAnsi" w:hAnsiTheme="minorHAnsi" w:cstheme="minorHAnsi"/>
          <w:szCs w:val="24"/>
        </w:rPr>
        <w:t>and other RFP Project Documents;</w:t>
      </w:r>
    </w:p>
    <w:p w14:paraId="3C13AEF4" w14:textId="0F95C131" w:rsidR="00641C38" w:rsidRPr="009F6662" w:rsidRDefault="00641C38"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“TSP’s Preliminary Notice”</w:t>
      </w:r>
      <w:r w:rsidRPr="009F6662">
        <w:rPr>
          <w:rFonts w:asciiTheme="minorHAnsi" w:hAnsiTheme="minorHAnsi" w:cstheme="minorHAnsi"/>
          <w:szCs w:val="24"/>
        </w:rPr>
        <w:t xml:space="preserve"> shall mean a notice issued by the TSP in pursuant to the provisions of Article </w:t>
      </w:r>
      <w:r w:rsidRPr="009F6662">
        <w:rPr>
          <w:rFonts w:asciiTheme="minorHAnsi" w:hAnsiTheme="minorHAnsi" w:cstheme="minorHAnsi"/>
          <w:szCs w:val="24"/>
        </w:rPr>
        <w:fldChar w:fldCharType="begin"/>
      </w:r>
      <w:r w:rsidRPr="009F6662">
        <w:rPr>
          <w:rFonts w:asciiTheme="minorHAnsi" w:hAnsiTheme="minorHAnsi" w:cstheme="minorHAnsi"/>
          <w:szCs w:val="24"/>
        </w:rPr>
        <w:instrText xml:space="preserve"> REF _Ref335321260 \r \h  \* MERGEFORMAT </w:instrText>
      </w:r>
      <w:r w:rsidRPr="009F6662">
        <w:rPr>
          <w:rFonts w:asciiTheme="minorHAnsi" w:hAnsiTheme="minorHAnsi" w:cstheme="minorHAnsi"/>
          <w:szCs w:val="24"/>
        </w:rPr>
      </w:r>
      <w:r w:rsidRPr="009F6662">
        <w:rPr>
          <w:rFonts w:asciiTheme="minorHAnsi" w:hAnsiTheme="minorHAnsi" w:cstheme="minorHAnsi"/>
          <w:szCs w:val="24"/>
        </w:rPr>
        <w:fldChar w:fldCharType="separate"/>
      </w:r>
      <w:r w:rsidR="009429D3">
        <w:rPr>
          <w:rFonts w:asciiTheme="minorHAnsi" w:hAnsiTheme="minorHAnsi" w:cstheme="minorHAnsi"/>
          <w:szCs w:val="24"/>
        </w:rPr>
        <w:t>13.3</w:t>
      </w:r>
      <w:r w:rsidRPr="009F6662">
        <w:rPr>
          <w:rFonts w:asciiTheme="minorHAnsi" w:hAnsiTheme="minorHAnsi" w:cstheme="minorHAnsi"/>
          <w:szCs w:val="24"/>
        </w:rPr>
        <w:fldChar w:fldCharType="end"/>
      </w:r>
      <w:r w:rsidRPr="009F6662">
        <w:rPr>
          <w:rFonts w:asciiTheme="minorHAnsi" w:hAnsiTheme="minorHAnsi" w:cstheme="minorHAnsi"/>
          <w:szCs w:val="24"/>
        </w:rPr>
        <w:t xml:space="preserve"> of this Agreement;</w:t>
      </w:r>
    </w:p>
    <w:p w14:paraId="3C13AEF5" w14:textId="379CCBBF"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“Target Availability” </w:t>
      </w:r>
      <w:r w:rsidRPr="009F6662">
        <w:rPr>
          <w:rFonts w:asciiTheme="minorHAnsi" w:hAnsiTheme="minorHAnsi" w:cstheme="minorHAnsi"/>
          <w:szCs w:val="24"/>
        </w:rPr>
        <w:t xml:space="preserve">shall have the meaning as ascribed hereto in Article </w:t>
      </w:r>
      <w:r w:rsidRPr="009F6662">
        <w:rPr>
          <w:rFonts w:asciiTheme="minorHAnsi" w:hAnsiTheme="minorHAnsi" w:cstheme="minorHAnsi"/>
          <w:szCs w:val="24"/>
        </w:rPr>
        <w:fldChar w:fldCharType="begin"/>
      </w:r>
      <w:r w:rsidRPr="009F6662">
        <w:rPr>
          <w:rFonts w:asciiTheme="minorHAnsi" w:hAnsiTheme="minorHAnsi" w:cstheme="minorHAnsi"/>
          <w:szCs w:val="24"/>
        </w:rPr>
        <w:instrText xml:space="preserve"> REF _Ref172526406 \r \h  \* MERGEFORMAT </w:instrText>
      </w:r>
      <w:r w:rsidRPr="009F6662">
        <w:rPr>
          <w:rFonts w:asciiTheme="minorHAnsi" w:hAnsiTheme="minorHAnsi" w:cstheme="minorHAnsi"/>
          <w:szCs w:val="24"/>
        </w:rPr>
      </w:r>
      <w:r w:rsidRPr="009F6662">
        <w:rPr>
          <w:rFonts w:asciiTheme="minorHAnsi" w:hAnsiTheme="minorHAnsi" w:cstheme="minorHAnsi"/>
          <w:szCs w:val="24"/>
        </w:rPr>
        <w:fldChar w:fldCharType="separate"/>
      </w:r>
      <w:r w:rsidR="009429D3">
        <w:rPr>
          <w:rFonts w:asciiTheme="minorHAnsi" w:hAnsiTheme="minorHAnsi" w:cstheme="minorHAnsi"/>
          <w:szCs w:val="24"/>
        </w:rPr>
        <w:t>0</w:t>
      </w:r>
      <w:r w:rsidRPr="009F6662">
        <w:rPr>
          <w:rFonts w:asciiTheme="minorHAnsi" w:hAnsiTheme="minorHAnsi" w:cstheme="minorHAnsi"/>
          <w:szCs w:val="24"/>
        </w:rPr>
        <w:fldChar w:fldCharType="end"/>
      </w:r>
      <w:r w:rsidRPr="009F6662">
        <w:rPr>
          <w:rFonts w:asciiTheme="minorHAnsi" w:hAnsiTheme="minorHAnsi" w:cstheme="minorHAnsi"/>
          <w:szCs w:val="24"/>
        </w:rPr>
        <w:t xml:space="preserve"> of this Agreement;</w:t>
      </w:r>
    </w:p>
    <w:p w14:paraId="3C13AEF6"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bCs/>
          <w:szCs w:val="24"/>
        </w:rPr>
      </w:pPr>
      <w:r w:rsidRPr="009F6662">
        <w:rPr>
          <w:rFonts w:asciiTheme="minorHAnsi" w:hAnsiTheme="minorHAnsi" w:cstheme="minorHAnsi"/>
          <w:b/>
          <w:szCs w:val="24"/>
          <w:lang w:val="en-US"/>
        </w:rPr>
        <w:t>“</w:t>
      </w:r>
      <w:r w:rsidRPr="009F6662">
        <w:rPr>
          <w:rFonts w:asciiTheme="minorHAnsi" w:hAnsiTheme="minorHAnsi" w:cstheme="minorHAnsi"/>
          <w:b/>
          <w:szCs w:val="24"/>
        </w:rPr>
        <w:t>Technically</w:t>
      </w:r>
      <w:r w:rsidRPr="009F6662">
        <w:rPr>
          <w:rFonts w:asciiTheme="minorHAnsi" w:hAnsiTheme="minorHAnsi" w:cstheme="minorHAnsi"/>
          <w:b/>
          <w:szCs w:val="24"/>
          <w:lang w:val="en-US"/>
        </w:rPr>
        <w:t xml:space="preserve"> Evaluated Entity” </w:t>
      </w:r>
      <w:r w:rsidRPr="009F6662">
        <w:rPr>
          <w:rFonts w:asciiTheme="minorHAnsi" w:hAnsiTheme="minorHAnsi" w:cstheme="minorHAnsi"/>
          <w:bCs/>
          <w:szCs w:val="24"/>
          <w:lang w:val="en-US"/>
        </w:rPr>
        <w:t xml:space="preserve">shall mean the company which has been evaluated for the satisfaction of the technical requirement set forth in </w:t>
      </w:r>
      <w:r w:rsidR="00D975BA" w:rsidRPr="009F6662">
        <w:rPr>
          <w:rFonts w:asciiTheme="minorHAnsi" w:hAnsiTheme="minorHAnsi" w:cstheme="minorHAnsi"/>
          <w:bCs/>
          <w:szCs w:val="24"/>
          <w:lang w:val="en-US"/>
        </w:rPr>
        <w:t>RFP;</w:t>
      </w:r>
    </w:p>
    <w:p w14:paraId="3C13AEF7" w14:textId="6EB19109"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“Termination Notice”</w:t>
      </w:r>
      <w:r w:rsidRPr="009F6662">
        <w:rPr>
          <w:rFonts w:asciiTheme="minorHAnsi" w:hAnsiTheme="minorHAnsi" w:cstheme="minorHAnsi"/>
          <w:szCs w:val="24"/>
        </w:rPr>
        <w:t xml:space="preserve"> shall mean a </w:t>
      </w:r>
      <w:r w:rsidR="002670FF" w:rsidRPr="009F6662">
        <w:rPr>
          <w:rFonts w:asciiTheme="minorHAnsi" w:hAnsiTheme="minorHAnsi" w:cstheme="minorHAnsi"/>
          <w:szCs w:val="24"/>
        </w:rPr>
        <w:t>Nodal Agency</w:t>
      </w:r>
      <w:r w:rsidR="00325DD6" w:rsidRPr="009F6662">
        <w:rPr>
          <w:rFonts w:asciiTheme="minorHAnsi" w:hAnsiTheme="minorHAnsi" w:cstheme="minorHAnsi"/>
          <w:szCs w:val="24"/>
        </w:rPr>
        <w:t>’s</w:t>
      </w:r>
      <w:r w:rsidRPr="009F6662">
        <w:rPr>
          <w:rFonts w:asciiTheme="minorHAnsi" w:hAnsiTheme="minorHAnsi" w:cstheme="minorHAnsi"/>
          <w:szCs w:val="24"/>
        </w:rPr>
        <w:t xml:space="preserve"> Termination Notice </w:t>
      </w:r>
      <w:r w:rsidR="00B27448" w:rsidRPr="009F6662">
        <w:rPr>
          <w:rFonts w:asciiTheme="minorHAnsi" w:hAnsiTheme="minorHAnsi" w:cstheme="minorHAnsi"/>
          <w:szCs w:val="24"/>
        </w:rPr>
        <w:t xml:space="preserve">given by the </w:t>
      </w:r>
      <w:r w:rsidR="002670FF" w:rsidRPr="009F6662">
        <w:rPr>
          <w:rFonts w:asciiTheme="minorHAnsi" w:hAnsiTheme="minorHAnsi" w:cstheme="minorHAnsi"/>
          <w:szCs w:val="24"/>
        </w:rPr>
        <w:t>Nodal Agency</w:t>
      </w:r>
      <w:r w:rsidR="00B27448" w:rsidRPr="009F6662">
        <w:rPr>
          <w:rFonts w:asciiTheme="minorHAnsi" w:hAnsiTheme="minorHAnsi" w:cstheme="minorHAnsi"/>
          <w:szCs w:val="24"/>
        </w:rPr>
        <w:t xml:space="preserve"> to the TSP pursuant to the provisions of Articles </w:t>
      </w:r>
      <w:r w:rsidR="00B27448" w:rsidRPr="009F6662">
        <w:rPr>
          <w:rFonts w:asciiTheme="minorHAnsi" w:hAnsiTheme="minorHAnsi" w:cstheme="minorHAnsi"/>
          <w:szCs w:val="24"/>
        </w:rPr>
        <w:fldChar w:fldCharType="begin"/>
      </w:r>
      <w:r w:rsidR="00B27448" w:rsidRPr="009F6662">
        <w:rPr>
          <w:rFonts w:asciiTheme="minorHAnsi" w:hAnsiTheme="minorHAnsi" w:cstheme="minorHAnsi"/>
          <w:szCs w:val="24"/>
        </w:rPr>
        <w:instrText xml:space="preserve"> REF _Ref170679919 \r \h </w:instrText>
      </w:r>
      <w:r w:rsidR="00C86F45" w:rsidRPr="009F6662">
        <w:rPr>
          <w:rFonts w:asciiTheme="minorHAnsi" w:hAnsiTheme="minorHAnsi" w:cstheme="minorHAnsi"/>
          <w:szCs w:val="24"/>
        </w:rPr>
        <w:instrText xml:space="preserve"> \* MERGEFORMAT </w:instrText>
      </w:r>
      <w:r w:rsidR="00B27448" w:rsidRPr="009F6662">
        <w:rPr>
          <w:rFonts w:asciiTheme="minorHAnsi" w:hAnsiTheme="minorHAnsi" w:cstheme="minorHAnsi"/>
          <w:szCs w:val="24"/>
        </w:rPr>
      </w:r>
      <w:r w:rsidR="00B27448" w:rsidRPr="009F6662">
        <w:rPr>
          <w:rFonts w:asciiTheme="minorHAnsi" w:hAnsiTheme="minorHAnsi" w:cstheme="minorHAnsi"/>
          <w:szCs w:val="24"/>
        </w:rPr>
        <w:fldChar w:fldCharType="separate"/>
      </w:r>
      <w:r w:rsidR="009429D3">
        <w:rPr>
          <w:rFonts w:asciiTheme="minorHAnsi" w:hAnsiTheme="minorHAnsi" w:cstheme="minorHAnsi"/>
          <w:szCs w:val="24"/>
        </w:rPr>
        <w:t>3.3.1</w:t>
      </w:r>
      <w:r w:rsidR="00B27448" w:rsidRPr="009F6662">
        <w:rPr>
          <w:rFonts w:asciiTheme="minorHAnsi" w:hAnsiTheme="minorHAnsi" w:cstheme="minorHAnsi"/>
          <w:szCs w:val="24"/>
        </w:rPr>
        <w:fldChar w:fldCharType="end"/>
      </w:r>
      <w:r w:rsidR="00B27448" w:rsidRPr="009F6662">
        <w:rPr>
          <w:rFonts w:asciiTheme="minorHAnsi" w:hAnsiTheme="minorHAnsi" w:cstheme="minorHAnsi"/>
          <w:szCs w:val="24"/>
        </w:rPr>
        <w:t xml:space="preserve">, </w:t>
      </w:r>
      <w:r w:rsidR="00B27448" w:rsidRPr="009F6662">
        <w:rPr>
          <w:rFonts w:asciiTheme="minorHAnsi" w:hAnsiTheme="minorHAnsi" w:cstheme="minorHAnsi"/>
          <w:szCs w:val="24"/>
        </w:rPr>
        <w:fldChar w:fldCharType="begin"/>
      </w:r>
      <w:r w:rsidR="00B27448" w:rsidRPr="009F6662">
        <w:rPr>
          <w:rFonts w:asciiTheme="minorHAnsi" w:hAnsiTheme="minorHAnsi" w:cstheme="minorHAnsi"/>
          <w:szCs w:val="24"/>
        </w:rPr>
        <w:instrText xml:space="preserve"> REF _Ref170624026 \r \h </w:instrText>
      </w:r>
      <w:r w:rsidR="00C86F45" w:rsidRPr="009F6662">
        <w:rPr>
          <w:rFonts w:asciiTheme="minorHAnsi" w:hAnsiTheme="minorHAnsi" w:cstheme="minorHAnsi"/>
          <w:szCs w:val="24"/>
        </w:rPr>
        <w:instrText xml:space="preserve"> \* MERGEFORMAT </w:instrText>
      </w:r>
      <w:r w:rsidR="00B27448" w:rsidRPr="009F6662">
        <w:rPr>
          <w:rFonts w:asciiTheme="minorHAnsi" w:hAnsiTheme="minorHAnsi" w:cstheme="minorHAnsi"/>
          <w:szCs w:val="24"/>
        </w:rPr>
      </w:r>
      <w:r w:rsidR="00B27448" w:rsidRPr="009F6662">
        <w:rPr>
          <w:rFonts w:asciiTheme="minorHAnsi" w:hAnsiTheme="minorHAnsi" w:cstheme="minorHAnsi"/>
          <w:szCs w:val="24"/>
        </w:rPr>
        <w:fldChar w:fldCharType="separate"/>
      </w:r>
      <w:r w:rsidR="009429D3">
        <w:rPr>
          <w:rFonts w:asciiTheme="minorHAnsi" w:hAnsiTheme="minorHAnsi" w:cstheme="minorHAnsi"/>
          <w:szCs w:val="24"/>
        </w:rPr>
        <w:t>3.3.4</w:t>
      </w:r>
      <w:r w:rsidR="00B27448" w:rsidRPr="009F6662">
        <w:rPr>
          <w:rFonts w:asciiTheme="minorHAnsi" w:hAnsiTheme="minorHAnsi" w:cstheme="minorHAnsi"/>
          <w:szCs w:val="24"/>
        </w:rPr>
        <w:fldChar w:fldCharType="end"/>
      </w:r>
      <w:r w:rsidR="00B27448" w:rsidRPr="009F6662">
        <w:rPr>
          <w:rFonts w:asciiTheme="minorHAnsi" w:hAnsiTheme="minorHAnsi" w:cstheme="minorHAnsi"/>
          <w:szCs w:val="24"/>
        </w:rPr>
        <w:t xml:space="preserve">, </w:t>
      </w:r>
      <w:r w:rsidR="003475FB" w:rsidRPr="009F6662">
        <w:rPr>
          <w:rFonts w:asciiTheme="minorHAnsi" w:hAnsiTheme="minorHAnsi" w:cstheme="minorHAnsi"/>
          <w:szCs w:val="24"/>
        </w:rPr>
        <w:t>4.4.2</w:t>
      </w:r>
      <w:r w:rsidR="00B7296B" w:rsidRPr="009F6662">
        <w:rPr>
          <w:rFonts w:asciiTheme="minorHAnsi" w:hAnsiTheme="minorHAnsi" w:cstheme="minorHAnsi"/>
          <w:szCs w:val="24"/>
        </w:rPr>
        <w:t xml:space="preserve">, 5.8, </w:t>
      </w:r>
      <w:r w:rsidR="00B27448" w:rsidRPr="009F6662">
        <w:rPr>
          <w:rFonts w:asciiTheme="minorHAnsi" w:hAnsiTheme="minorHAnsi" w:cstheme="minorHAnsi"/>
          <w:szCs w:val="24"/>
        </w:rPr>
        <w:fldChar w:fldCharType="begin"/>
      </w:r>
      <w:r w:rsidR="00B27448" w:rsidRPr="009F6662">
        <w:rPr>
          <w:rFonts w:asciiTheme="minorHAnsi" w:hAnsiTheme="minorHAnsi" w:cstheme="minorHAnsi"/>
          <w:szCs w:val="24"/>
        </w:rPr>
        <w:instrText xml:space="preserve"> REF _Ref170034852 \r \h </w:instrText>
      </w:r>
      <w:r w:rsidR="00C86F45" w:rsidRPr="009F6662">
        <w:rPr>
          <w:rFonts w:asciiTheme="minorHAnsi" w:hAnsiTheme="minorHAnsi" w:cstheme="minorHAnsi"/>
          <w:szCs w:val="24"/>
        </w:rPr>
        <w:instrText xml:space="preserve"> \* MERGEFORMAT </w:instrText>
      </w:r>
      <w:r w:rsidR="00B27448" w:rsidRPr="009F6662">
        <w:rPr>
          <w:rFonts w:asciiTheme="minorHAnsi" w:hAnsiTheme="minorHAnsi" w:cstheme="minorHAnsi"/>
          <w:szCs w:val="24"/>
        </w:rPr>
      </w:r>
      <w:r w:rsidR="00B27448" w:rsidRPr="009F6662">
        <w:rPr>
          <w:rFonts w:asciiTheme="minorHAnsi" w:hAnsiTheme="minorHAnsi" w:cstheme="minorHAnsi"/>
          <w:szCs w:val="24"/>
        </w:rPr>
        <w:fldChar w:fldCharType="separate"/>
      </w:r>
      <w:r w:rsidR="009429D3">
        <w:rPr>
          <w:rFonts w:asciiTheme="minorHAnsi" w:hAnsiTheme="minorHAnsi" w:cstheme="minorHAnsi"/>
          <w:szCs w:val="24"/>
        </w:rPr>
        <w:t>13.2</w:t>
      </w:r>
      <w:r w:rsidR="00B27448" w:rsidRPr="009F6662">
        <w:rPr>
          <w:rFonts w:asciiTheme="minorHAnsi" w:hAnsiTheme="minorHAnsi" w:cstheme="minorHAnsi"/>
          <w:szCs w:val="24"/>
        </w:rPr>
        <w:fldChar w:fldCharType="end"/>
      </w:r>
      <w:r w:rsidR="00B27448" w:rsidRPr="009F6662">
        <w:rPr>
          <w:rFonts w:asciiTheme="minorHAnsi" w:hAnsiTheme="minorHAnsi" w:cstheme="minorHAnsi"/>
          <w:szCs w:val="24"/>
        </w:rPr>
        <w:t xml:space="preserve"> </w:t>
      </w:r>
      <w:r w:rsidR="00B7296B" w:rsidRPr="009F6662">
        <w:rPr>
          <w:rFonts w:asciiTheme="minorHAnsi" w:hAnsiTheme="minorHAnsi" w:cstheme="minorHAnsi"/>
          <w:szCs w:val="24"/>
        </w:rPr>
        <w:t xml:space="preserve">and 13.3 </w:t>
      </w:r>
      <w:r w:rsidRPr="009F6662">
        <w:rPr>
          <w:rFonts w:asciiTheme="minorHAnsi" w:hAnsiTheme="minorHAnsi" w:cstheme="minorHAnsi"/>
          <w:szCs w:val="24"/>
        </w:rPr>
        <w:t xml:space="preserve">of this Agreement for the termination of this Agreement; </w:t>
      </w:r>
    </w:p>
    <w:p w14:paraId="3C13AEF8" w14:textId="3CFE1001"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lastRenderedPageBreak/>
        <w:t xml:space="preserve">“Term of Agreement” </w:t>
      </w:r>
      <w:r w:rsidRPr="009F6662">
        <w:rPr>
          <w:rFonts w:asciiTheme="minorHAnsi" w:hAnsiTheme="minorHAnsi" w:cstheme="minorHAnsi"/>
          <w:szCs w:val="24"/>
        </w:rPr>
        <w:t xml:space="preserve">for the purposes of this Agreement shall have the meaning ascribed thereto in Article </w:t>
      </w:r>
      <w:r w:rsidRPr="009F6662">
        <w:rPr>
          <w:rFonts w:asciiTheme="minorHAnsi" w:hAnsiTheme="minorHAnsi" w:cstheme="minorHAnsi"/>
          <w:szCs w:val="24"/>
        </w:rPr>
        <w:fldChar w:fldCharType="begin"/>
      </w:r>
      <w:r w:rsidRPr="009F6662">
        <w:rPr>
          <w:rFonts w:asciiTheme="minorHAnsi" w:hAnsiTheme="minorHAnsi" w:cstheme="minorHAnsi"/>
          <w:szCs w:val="24"/>
        </w:rPr>
        <w:instrText xml:space="preserve"> REF _Ref170840154 \r \h  \* MERGEFORMAT </w:instrText>
      </w:r>
      <w:r w:rsidRPr="009F6662">
        <w:rPr>
          <w:rFonts w:asciiTheme="minorHAnsi" w:hAnsiTheme="minorHAnsi" w:cstheme="minorHAnsi"/>
          <w:szCs w:val="24"/>
        </w:rPr>
      </w:r>
      <w:r w:rsidRPr="009F6662">
        <w:rPr>
          <w:rFonts w:asciiTheme="minorHAnsi" w:hAnsiTheme="minorHAnsi" w:cstheme="minorHAnsi"/>
          <w:szCs w:val="24"/>
        </w:rPr>
        <w:fldChar w:fldCharType="separate"/>
      </w:r>
      <w:r w:rsidR="009429D3">
        <w:rPr>
          <w:rFonts w:asciiTheme="minorHAnsi" w:hAnsiTheme="minorHAnsi" w:cstheme="minorHAnsi"/>
          <w:szCs w:val="24"/>
        </w:rPr>
        <w:t>2.2</w:t>
      </w:r>
      <w:r w:rsidRPr="009F6662">
        <w:rPr>
          <w:rFonts w:asciiTheme="minorHAnsi" w:hAnsiTheme="minorHAnsi" w:cstheme="minorHAnsi"/>
          <w:szCs w:val="24"/>
        </w:rPr>
        <w:fldChar w:fldCharType="end"/>
      </w:r>
      <w:r w:rsidRPr="009F6662">
        <w:rPr>
          <w:rFonts w:asciiTheme="minorHAnsi" w:hAnsiTheme="minorHAnsi" w:cstheme="minorHAnsi"/>
          <w:szCs w:val="24"/>
        </w:rPr>
        <w:t xml:space="preserve"> of this Agreement;</w:t>
      </w:r>
    </w:p>
    <w:p w14:paraId="3C13AEF9"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“Transmission Charges” </w:t>
      </w:r>
      <w:r w:rsidRPr="009F6662">
        <w:rPr>
          <w:rFonts w:asciiTheme="minorHAnsi" w:hAnsiTheme="minorHAnsi" w:cstheme="minorHAnsi"/>
          <w:szCs w:val="24"/>
        </w:rPr>
        <w:t xml:space="preserve">shall mean </w:t>
      </w:r>
      <w:r w:rsidR="007147D7" w:rsidRPr="009F6662">
        <w:rPr>
          <w:rFonts w:asciiTheme="minorHAnsi" w:hAnsiTheme="minorHAnsi" w:cstheme="minorHAnsi"/>
          <w:szCs w:val="24"/>
        </w:rPr>
        <w:t>t</w:t>
      </w:r>
      <w:r w:rsidR="00280081" w:rsidRPr="009F6662">
        <w:rPr>
          <w:rFonts w:asciiTheme="minorHAnsi" w:hAnsiTheme="minorHAnsi" w:cstheme="minorHAnsi"/>
          <w:szCs w:val="24"/>
        </w:rPr>
        <w:t xml:space="preserve">he Final Offer of the Selected Bidder during the e-reverse bidding and adopted by the Commission, payable to the TSP as per </w:t>
      </w:r>
      <w:r w:rsidR="003F69E3" w:rsidRPr="009F6662">
        <w:rPr>
          <w:rFonts w:asciiTheme="minorHAnsi" w:hAnsiTheme="minorHAnsi" w:cstheme="minorHAnsi"/>
          <w:szCs w:val="24"/>
        </w:rPr>
        <w:t>Sharing Regulations</w:t>
      </w:r>
      <w:r w:rsidR="004854BA" w:rsidRPr="009F6662">
        <w:rPr>
          <w:rFonts w:asciiTheme="minorHAnsi" w:hAnsiTheme="minorHAnsi" w:cstheme="minorHAnsi"/>
          <w:szCs w:val="24"/>
        </w:rPr>
        <w:t>;</w:t>
      </w:r>
    </w:p>
    <w:p w14:paraId="3C13AEFA"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“Transmission License”</w:t>
      </w:r>
      <w:r w:rsidRPr="009F6662">
        <w:rPr>
          <w:rFonts w:asciiTheme="minorHAnsi" w:hAnsiTheme="minorHAnsi" w:cstheme="minorHAnsi"/>
          <w:szCs w:val="24"/>
        </w:rPr>
        <w:t xml:space="preserve"> shall mean the license granted by the Commission in terms of the relevant regulations for grant of such license issued under the Electricity Act;</w:t>
      </w:r>
    </w:p>
    <w:p w14:paraId="3C13AEFB" w14:textId="77777777" w:rsidR="00C0377A" w:rsidRPr="009F6662" w:rsidRDefault="007F27CC" w:rsidP="002B4B56">
      <w:pPr>
        <w:pStyle w:val="StyleJustifiedLeft48pt"/>
        <w:tabs>
          <w:tab w:val="left" w:pos="9072"/>
        </w:tabs>
        <w:spacing w:line="276" w:lineRule="auto"/>
        <w:ind w:left="567" w:right="327" w:hanging="141"/>
        <w:rPr>
          <w:rFonts w:asciiTheme="minorHAnsi" w:hAnsiTheme="minorHAnsi" w:cstheme="minorHAnsi"/>
          <w:b/>
          <w:szCs w:val="24"/>
        </w:rPr>
      </w:pPr>
      <w:r w:rsidRPr="009F6662" w:rsidDel="007F27CC">
        <w:rPr>
          <w:rFonts w:asciiTheme="minorHAnsi" w:hAnsiTheme="minorHAnsi" w:cstheme="minorHAnsi"/>
          <w:b/>
          <w:szCs w:val="24"/>
        </w:rPr>
        <w:t xml:space="preserve"> </w:t>
      </w:r>
      <w:r w:rsidR="00C0377A" w:rsidRPr="009F6662">
        <w:rPr>
          <w:rFonts w:asciiTheme="minorHAnsi" w:hAnsiTheme="minorHAnsi" w:cstheme="minorHAnsi"/>
          <w:b/>
          <w:szCs w:val="24"/>
        </w:rPr>
        <w:t xml:space="preserve">“Transmission Service” </w:t>
      </w:r>
      <w:r w:rsidR="00C0377A" w:rsidRPr="009F6662">
        <w:rPr>
          <w:rFonts w:asciiTheme="minorHAnsi" w:hAnsiTheme="minorHAnsi" w:cstheme="minorHAnsi"/>
          <w:bCs/>
          <w:szCs w:val="24"/>
        </w:rPr>
        <w:t>shall mean making the Project available as per the terms and conditions of this Agreement</w:t>
      </w:r>
      <w:r w:rsidR="00E47C74" w:rsidRPr="009F6662">
        <w:rPr>
          <w:rFonts w:asciiTheme="minorHAnsi" w:hAnsiTheme="minorHAnsi" w:cstheme="minorHAnsi"/>
          <w:bCs/>
          <w:szCs w:val="24"/>
        </w:rPr>
        <w:t xml:space="preserve"> and </w:t>
      </w:r>
      <w:r w:rsidR="003F69E3" w:rsidRPr="009F6662">
        <w:rPr>
          <w:rFonts w:asciiTheme="minorHAnsi" w:hAnsiTheme="minorHAnsi" w:cstheme="minorHAnsi"/>
          <w:szCs w:val="24"/>
        </w:rPr>
        <w:t>Sharing Regulations</w:t>
      </w:r>
      <w:r w:rsidR="00C0377A" w:rsidRPr="009F6662">
        <w:rPr>
          <w:rFonts w:asciiTheme="minorHAnsi" w:hAnsiTheme="minorHAnsi" w:cstheme="minorHAnsi"/>
          <w:bCs/>
          <w:szCs w:val="24"/>
        </w:rPr>
        <w:t>;</w:t>
      </w:r>
      <w:r w:rsidR="00C0377A" w:rsidRPr="009F6662">
        <w:rPr>
          <w:rFonts w:asciiTheme="minorHAnsi" w:hAnsiTheme="minorHAnsi" w:cstheme="minorHAnsi"/>
          <w:b/>
          <w:szCs w:val="24"/>
        </w:rPr>
        <w:t xml:space="preserve">  </w:t>
      </w:r>
    </w:p>
    <w:p w14:paraId="3C13AEFC" w14:textId="77777777" w:rsidR="00C0377A" w:rsidRPr="009F6662" w:rsidRDefault="00C0377A" w:rsidP="002B4B56">
      <w:pPr>
        <w:pStyle w:val="StyleJustifiedLeft48pt"/>
        <w:tabs>
          <w:tab w:val="left" w:pos="9072"/>
        </w:tabs>
        <w:spacing w:line="276" w:lineRule="auto"/>
        <w:ind w:left="567" w:right="327"/>
        <w:rPr>
          <w:rFonts w:asciiTheme="minorHAnsi" w:hAnsiTheme="minorHAnsi" w:cstheme="minorHAnsi"/>
          <w:szCs w:val="24"/>
        </w:rPr>
      </w:pPr>
      <w:r w:rsidRPr="009F6662">
        <w:rPr>
          <w:rFonts w:asciiTheme="minorHAnsi" w:hAnsiTheme="minorHAnsi" w:cstheme="minorHAnsi"/>
          <w:b/>
          <w:szCs w:val="24"/>
        </w:rPr>
        <w:t>“Unscheduled Outage”</w:t>
      </w:r>
      <w:r w:rsidRPr="009F6662">
        <w:rPr>
          <w:rFonts w:asciiTheme="minorHAnsi" w:hAnsiTheme="minorHAnsi" w:cstheme="minorHAnsi"/>
          <w:szCs w:val="24"/>
        </w:rPr>
        <w:t xml:space="preserve"> shall mean an interruption resulting in reduction of the Availability of the Element(s) / Project (as the case may be) that is not a result of a Scheduled Outage or a Force Majeure Event.</w:t>
      </w:r>
    </w:p>
    <w:p w14:paraId="3C13AEFD"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lang w:val="en-US"/>
        </w:rPr>
      </w:pPr>
      <w:r w:rsidRPr="009F6662">
        <w:rPr>
          <w:rFonts w:asciiTheme="minorHAnsi" w:hAnsiTheme="minorHAnsi" w:cstheme="minorHAnsi"/>
          <w:b/>
          <w:bCs/>
          <w:szCs w:val="24"/>
          <w:lang w:val="en-US"/>
        </w:rPr>
        <w:t xml:space="preserve">“Ultimate Parent Company” </w:t>
      </w:r>
      <w:r w:rsidRPr="009F6662">
        <w:rPr>
          <w:rFonts w:asciiTheme="minorHAnsi" w:hAnsiTheme="minorHAnsi" w:cstheme="minorHAnsi"/>
          <w:szCs w:val="24"/>
          <w:lang w:val="en-US"/>
        </w:rPr>
        <w:t>shall mean a</w:t>
      </w:r>
      <w:r w:rsidR="007E79EF" w:rsidRPr="009F6662">
        <w:rPr>
          <w:rFonts w:asciiTheme="minorHAnsi" w:hAnsiTheme="minorHAnsi" w:cstheme="minorHAnsi"/>
          <w:szCs w:val="24"/>
          <w:lang w:val="en-US"/>
        </w:rPr>
        <w:t>n</w:t>
      </w:r>
      <w:r w:rsidRPr="009F6662">
        <w:rPr>
          <w:rFonts w:asciiTheme="minorHAnsi" w:hAnsiTheme="minorHAnsi" w:cstheme="minorHAnsi"/>
          <w:szCs w:val="24"/>
          <w:lang w:val="en-US"/>
        </w:rPr>
        <w:t xml:space="preserve"> </w:t>
      </w:r>
      <w:r w:rsidR="007E79EF" w:rsidRPr="009F6662">
        <w:rPr>
          <w:rFonts w:asciiTheme="minorHAnsi" w:hAnsiTheme="minorHAnsi" w:cstheme="minorHAnsi"/>
          <w:szCs w:val="24"/>
          <w:lang w:val="en-US"/>
        </w:rPr>
        <w:t xml:space="preserve">entity </w:t>
      </w:r>
      <w:r w:rsidRPr="009F6662">
        <w:rPr>
          <w:rFonts w:asciiTheme="minorHAnsi" w:hAnsiTheme="minorHAnsi" w:cstheme="minorHAnsi"/>
          <w:szCs w:val="24"/>
          <w:lang w:val="en-US"/>
        </w:rPr>
        <w:t xml:space="preserve">which owns </w:t>
      </w:r>
      <w:r w:rsidR="009E79D3" w:rsidRPr="009F6662">
        <w:rPr>
          <w:rFonts w:asciiTheme="minorHAnsi" w:hAnsiTheme="minorHAnsi" w:cstheme="minorHAnsi"/>
          <w:szCs w:val="24"/>
        </w:rPr>
        <w:t xml:space="preserve">at least twenty six </w:t>
      </w:r>
      <w:r w:rsidR="009E79D3" w:rsidRPr="009F6662">
        <w:rPr>
          <w:rFonts w:asciiTheme="minorHAnsi" w:hAnsiTheme="minorHAnsi" w:cstheme="minorHAnsi"/>
          <w:b/>
          <w:szCs w:val="24"/>
        </w:rPr>
        <w:t>percent</w:t>
      </w:r>
      <w:r w:rsidR="009E79D3" w:rsidRPr="009F6662">
        <w:rPr>
          <w:rFonts w:asciiTheme="minorHAnsi" w:hAnsiTheme="minorHAnsi" w:cstheme="minorHAnsi"/>
          <w:szCs w:val="24"/>
        </w:rPr>
        <w:t xml:space="preserve"> (26%) </w:t>
      </w:r>
      <w:r w:rsidRPr="009F6662">
        <w:rPr>
          <w:rFonts w:asciiTheme="minorHAnsi" w:hAnsiTheme="minorHAnsi" w:cstheme="minorHAnsi"/>
          <w:szCs w:val="24"/>
          <w:lang w:val="en-US"/>
        </w:rPr>
        <w:t>equity in the Bidding Company or Member of a Consortium, (as the case may be) and in the Technically Evaluated Entity and</w:t>
      </w:r>
      <w:r w:rsidR="00495BC2" w:rsidRPr="009F6662">
        <w:rPr>
          <w:rFonts w:asciiTheme="minorHAnsi" w:hAnsiTheme="minorHAnsi" w:cstheme="minorHAnsi"/>
          <w:szCs w:val="24"/>
          <w:lang w:val="en-US"/>
        </w:rPr>
        <w:t xml:space="preserve"> </w:t>
      </w:r>
      <w:r w:rsidRPr="009F6662">
        <w:rPr>
          <w:rFonts w:asciiTheme="minorHAnsi" w:hAnsiTheme="minorHAnsi" w:cstheme="minorHAnsi"/>
          <w:szCs w:val="24"/>
          <w:lang w:val="en-US"/>
        </w:rPr>
        <w:t>/</w:t>
      </w:r>
      <w:r w:rsidR="00495BC2" w:rsidRPr="009F6662">
        <w:rPr>
          <w:rFonts w:asciiTheme="minorHAnsi" w:hAnsiTheme="minorHAnsi" w:cstheme="minorHAnsi"/>
          <w:szCs w:val="24"/>
          <w:lang w:val="en-US"/>
        </w:rPr>
        <w:t xml:space="preserve"> </w:t>
      </w:r>
      <w:r w:rsidRPr="009F6662">
        <w:rPr>
          <w:rFonts w:asciiTheme="minorHAnsi" w:hAnsiTheme="minorHAnsi" w:cstheme="minorHAnsi"/>
          <w:szCs w:val="24"/>
          <w:lang w:val="en-US"/>
        </w:rPr>
        <w:t>or Financially Evaluated Entity (as the case may be) and such Bidding Company or Member of a Consortium, (as the case may be) and the Technically Evaluated Entity and</w:t>
      </w:r>
      <w:r w:rsidR="00495BC2" w:rsidRPr="009F6662">
        <w:rPr>
          <w:rFonts w:asciiTheme="minorHAnsi" w:hAnsiTheme="minorHAnsi" w:cstheme="minorHAnsi"/>
          <w:szCs w:val="24"/>
          <w:lang w:val="en-US"/>
        </w:rPr>
        <w:t xml:space="preserve"> </w:t>
      </w:r>
      <w:r w:rsidRPr="009F6662">
        <w:rPr>
          <w:rFonts w:asciiTheme="minorHAnsi" w:hAnsiTheme="minorHAnsi" w:cstheme="minorHAnsi"/>
          <w:szCs w:val="24"/>
          <w:lang w:val="en-US"/>
        </w:rPr>
        <w:t>/</w:t>
      </w:r>
      <w:r w:rsidR="00495BC2" w:rsidRPr="009F6662">
        <w:rPr>
          <w:rFonts w:asciiTheme="minorHAnsi" w:hAnsiTheme="minorHAnsi" w:cstheme="minorHAnsi"/>
          <w:szCs w:val="24"/>
          <w:lang w:val="en-US"/>
        </w:rPr>
        <w:t xml:space="preserve"> </w:t>
      </w:r>
      <w:r w:rsidRPr="009F6662">
        <w:rPr>
          <w:rFonts w:asciiTheme="minorHAnsi" w:hAnsiTheme="minorHAnsi" w:cstheme="minorHAnsi"/>
          <w:szCs w:val="24"/>
          <w:lang w:val="en-US"/>
        </w:rPr>
        <w:t xml:space="preserve">or Financially Evaluated Entity (as the case may be) shall be under the direct control or indirectly under the common control of such </w:t>
      </w:r>
      <w:r w:rsidR="007E79EF" w:rsidRPr="009F6662">
        <w:rPr>
          <w:rFonts w:asciiTheme="minorHAnsi" w:hAnsiTheme="minorHAnsi" w:cstheme="minorHAnsi"/>
          <w:szCs w:val="24"/>
          <w:lang w:val="en-US"/>
        </w:rPr>
        <w:t>entity</w:t>
      </w:r>
      <w:r w:rsidRPr="009F6662">
        <w:rPr>
          <w:rFonts w:asciiTheme="minorHAnsi" w:hAnsiTheme="minorHAnsi" w:cstheme="minorHAnsi"/>
          <w:szCs w:val="24"/>
          <w:lang w:val="en-US"/>
        </w:rPr>
        <w:t>;</w:t>
      </w:r>
    </w:p>
    <w:p w14:paraId="3C13AEFE" w14:textId="77777777" w:rsidR="00C0377A" w:rsidRPr="009F6662" w:rsidRDefault="00C0377A" w:rsidP="002B4B56">
      <w:pPr>
        <w:pStyle w:val="Heading2"/>
        <w:tabs>
          <w:tab w:val="clear" w:pos="960"/>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Interpretation:</w:t>
      </w:r>
    </w:p>
    <w:p w14:paraId="3C13AEFF" w14:textId="77777777" w:rsidR="00C0377A" w:rsidRPr="009F6662" w:rsidRDefault="00C0377A" w:rsidP="002B4B56">
      <w:pPr>
        <w:tabs>
          <w:tab w:val="left" w:pos="9072"/>
        </w:tabs>
        <w:spacing w:line="276" w:lineRule="auto"/>
        <w:ind w:left="426" w:right="327"/>
        <w:jc w:val="both"/>
        <w:rPr>
          <w:rFonts w:asciiTheme="minorHAnsi" w:hAnsiTheme="minorHAnsi" w:cstheme="minorHAnsi"/>
          <w:b/>
          <w:i/>
        </w:rPr>
      </w:pPr>
      <w:r w:rsidRPr="009F6662">
        <w:rPr>
          <w:rFonts w:asciiTheme="minorHAnsi" w:hAnsiTheme="minorHAnsi" w:cstheme="minorHAnsi"/>
          <w:b/>
          <w:i/>
        </w:rPr>
        <w:t>Save where the contrary is indicated, any reference in this Agreement to:</w:t>
      </w:r>
    </w:p>
    <w:p w14:paraId="3C13AF00"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“Agreement" </w:t>
      </w:r>
      <w:r w:rsidRPr="009F6662">
        <w:rPr>
          <w:rFonts w:asciiTheme="minorHAnsi" w:hAnsiTheme="minorHAnsi" w:cstheme="minorHAnsi"/>
          <w:szCs w:val="24"/>
        </w:rPr>
        <w:t>shall be construed as including a reference to its Schedules, Appendices and Annexures;</w:t>
      </w:r>
    </w:p>
    <w:p w14:paraId="3C13AF01"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"Rupee"</w:t>
      </w:r>
      <w:r w:rsidRPr="009F6662">
        <w:rPr>
          <w:rFonts w:asciiTheme="minorHAnsi" w:hAnsiTheme="minorHAnsi" w:cstheme="minorHAnsi"/>
          <w:szCs w:val="24"/>
        </w:rPr>
        <w:t xml:space="preserve">, </w:t>
      </w:r>
      <w:r w:rsidRPr="009F6662">
        <w:rPr>
          <w:rFonts w:asciiTheme="minorHAnsi" w:hAnsiTheme="minorHAnsi" w:cstheme="minorHAnsi"/>
          <w:b/>
          <w:szCs w:val="24"/>
        </w:rPr>
        <w:t xml:space="preserve">"Rupees" </w:t>
      </w:r>
      <w:r w:rsidRPr="009F6662">
        <w:rPr>
          <w:rFonts w:asciiTheme="minorHAnsi" w:hAnsiTheme="minorHAnsi" w:cstheme="minorHAnsi"/>
          <w:szCs w:val="24"/>
        </w:rPr>
        <w:t xml:space="preserve">and </w:t>
      </w:r>
      <w:r w:rsidRPr="009F6662">
        <w:rPr>
          <w:rFonts w:asciiTheme="minorHAnsi" w:hAnsiTheme="minorHAnsi" w:cstheme="minorHAnsi"/>
          <w:b/>
          <w:szCs w:val="24"/>
        </w:rPr>
        <w:t>“Rs.”</w:t>
      </w:r>
      <w:r w:rsidRPr="009F6662">
        <w:rPr>
          <w:rFonts w:asciiTheme="minorHAnsi" w:hAnsiTheme="minorHAnsi" w:cstheme="minorHAnsi"/>
          <w:szCs w:val="24"/>
        </w:rPr>
        <w:t xml:space="preserve"> shall denote lawful currency of India;</w:t>
      </w:r>
    </w:p>
    <w:p w14:paraId="3C13AF02"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“crore”</w:t>
      </w:r>
      <w:r w:rsidRPr="009F6662">
        <w:rPr>
          <w:rFonts w:asciiTheme="minorHAnsi" w:hAnsiTheme="minorHAnsi" w:cstheme="minorHAnsi"/>
          <w:szCs w:val="24"/>
        </w:rPr>
        <w:t xml:space="preserve"> shall mean a reference to ten million (10,000,000) and a </w:t>
      </w:r>
      <w:r w:rsidRPr="009F6662">
        <w:rPr>
          <w:rFonts w:asciiTheme="minorHAnsi" w:hAnsiTheme="minorHAnsi" w:cstheme="minorHAnsi"/>
          <w:b/>
          <w:szCs w:val="24"/>
        </w:rPr>
        <w:t>“lakh”</w:t>
      </w:r>
      <w:r w:rsidRPr="009F6662">
        <w:rPr>
          <w:rFonts w:asciiTheme="minorHAnsi" w:hAnsiTheme="minorHAnsi" w:cstheme="minorHAnsi"/>
          <w:szCs w:val="24"/>
        </w:rPr>
        <w:t xml:space="preserve"> shall mean a reference to one tenth of a million (1,00,000);</w:t>
      </w:r>
    </w:p>
    <w:p w14:paraId="3C13AF03"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"encumbrance"</w:t>
      </w:r>
      <w:r w:rsidRPr="009F6662">
        <w:rPr>
          <w:rFonts w:asciiTheme="minorHAnsi" w:hAnsiTheme="minorHAnsi" w:cstheme="minorHAnsi"/>
          <w:szCs w:val="24"/>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effect;</w:t>
      </w:r>
    </w:p>
    <w:p w14:paraId="3C13AF04"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 xml:space="preserve">"holding company" </w:t>
      </w:r>
      <w:r w:rsidRPr="009F6662">
        <w:rPr>
          <w:rFonts w:asciiTheme="minorHAnsi" w:hAnsiTheme="minorHAnsi" w:cstheme="minorHAnsi"/>
          <w:szCs w:val="24"/>
        </w:rPr>
        <w:t>of a company or corporation shall be construed as a reference to any company or corporation of which the other company or corporation is a subsidiary;</w:t>
      </w:r>
    </w:p>
    <w:p w14:paraId="3C13AF05"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lastRenderedPageBreak/>
        <w:t>"indebtedness"</w:t>
      </w:r>
      <w:r w:rsidRPr="009F6662">
        <w:rPr>
          <w:rFonts w:asciiTheme="minorHAnsi" w:hAnsiTheme="minorHAnsi" w:cstheme="minorHAnsi"/>
          <w:szCs w:val="24"/>
        </w:rPr>
        <w:t xml:space="preserve"> shall be construed so as to include any obligation (whether incurred as principal or surety) for the payment or repayment of money, whether present or future, actual or contingent;</w:t>
      </w:r>
    </w:p>
    <w:p w14:paraId="3C13AF06"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"person"</w:t>
      </w:r>
      <w:r w:rsidRPr="009F6662">
        <w:rPr>
          <w:rFonts w:asciiTheme="minorHAnsi" w:hAnsiTheme="minorHAnsi" w:cstheme="minorHAnsi"/>
          <w:szCs w:val="24"/>
        </w:rPr>
        <w:t xml:space="preserve"> shall </w:t>
      </w:r>
      <w:r w:rsidR="00505A57" w:rsidRPr="009F6662">
        <w:rPr>
          <w:rFonts w:asciiTheme="minorHAnsi" w:hAnsiTheme="minorHAnsi" w:cstheme="minorHAnsi"/>
          <w:szCs w:val="24"/>
        </w:rPr>
        <w:t>have the meaning as defined in Section 2 (49) of the Act</w:t>
      </w:r>
      <w:r w:rsidRPr="009F6662">
        <w:rPr>
          <w:rFonts w:asciiTheme="minorHAnsi" w:hAnsiTheme="minorHAnsi" w:cstheme="minorHAnsi"/>
          <w:szCs w:val="24"/>
        </w:rPr>
        <w:t>;</w:t>
      </w:r>
    </w:p>
    <w:p w14:paraId="3C13AF07"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"subsidiary"</w:t>
      </w:r>
      <w:r w:rsidRPr="009F6662">
        <w:rPr>
          <w:rFonts w:asciiTheme="minorHAnsi" w:hAnsiTheme="minorHAnsi" w:cstheme="minorHAnsi"/>
          <w:szCs w:val="24"/>
        </w:rPr>
        <w:t xml:space="preserve"> of a company or corporation (the holding company) shall be construed as a reference to </w:t>
      </w:r>
      <w:r w:rsidR="00D975BA" w:rsidRPr="009F6662">
        <w:rPr>
          <w:rFonts w:asciiTheme="minorHAnsi" w:hAnsiTheme="minorHAnsi" w:cstheme="minorHAnsi"/>
          <w:szCs w:val="24"/>
        </w:rPr>
        <w:t>any company</w:t>
      </w:r>
      <w:r w:rsidRPr="009F6662">
        <w:rPr>
          <w:rFonts w:asciiTheme="minorHAnsi" w:hAnsiTheme="minorHAnsi" w:cstheme="minorHAnsi"/>
          <w:szCs w:val="24"/>
        </w:rPr>
        <w:t xml:space="preserve"> or corporation:</w:t>
      </w:r>
    </w:p>
    <w:p w14:paraId="3C13AF08" w14:textId="77777777" w:rsidR="00C0377A" w:rsidRPr="009F6662" w:rsidRDefault="00C0377A" w:rsidP="00A52064">
      <w:pPr>
        <w:pStyle w:val="StyleJustifiedLeft48pt"/>
        <w:numPr>
          <w:ilvl w:val="0"/>
          <w:numId w:val="8"/>
        </w:numPr>
        <w:tabs>
          <w:tab w:val="left" w:pos="9072"/>
        </w:tabs>
        <w:spacing w:line="276" w:lineRule="auto"/>
        <w:ind w:left="1276" w:right="327" w:hanging="567"/>
        <w:rPr>
          <w:rFonts w:asciiTheme="minorHAnsi" w:hAnsiTheme="minorHAnsi" w:cstheme="minorHAnsi"/>
          <w:szCs w:val="24"/>
        </w:rPr>
      </w:pPr>
      <w:r w:rsidRPr="009F6662">
        <w:rPr>
          <w:rFonts w:asciiTheme="minorHAnsi" w:hAnsiTheme="minorHAnsi" w:cstheme="minorHAnsi"/>
          <w:szCs w:val="24"/>
        </w:rPr>
        <w:t>which is controlled, directly or indirectly, by the holding company, or</w:t>
      </w:r>
    </w:p>
    <w:p w14:paraId="3C13AF09" w14:textId="77777777" w:rsidR="00C0377A" w:rsidRPr="009F6662" w:rsidRDefault="00C0377A" w:rsidP="00A52064">
      <w:pPr>
        <w:pStyle w:val="StyleJustifiedLeft48pt"/>
        <w:numPr>
          <w:ilvl w:val="0"/>
          <w:numId w:val="8"/>
        </w:numPr>
        <w:tabs>
          <w:tab w:val="left" w:pos="9072"/>
        </w:tabs>
        <w:spacing w:line="276" w:lineRule="auto"/>
        <w:ind w:left="1276" w:right="327" w:hanging="567"/>
        <w:rPr>
          <w:rFonts w:asciiTheme="minorHAnsi" w:hAnsiTheme="minorHAnsi" w:cstheme="minorHAnsi"/>
          <w:szCs w:val="24"/>
        </w:rPr>
      </w:pPr>
      <w:r w:rsidRPr="009F6662">
        <w:rPr>
          <w:rFonts w:asciiTheme="minorHAnsi" w:hAnsiTheme="minorHAnsi" w:cstheme="minorHAnsi"/>
          <w:szCs w:val="24"/>
        </w:rPr>
        <w:t>more than half of the issued share capital of which is beneficially owned, directly or indirectly, by the holding company, or</w:t>
      </w:r>
    </w:p>
    <w:p w14:paraId="3C13AF0A" w14:textId="77777777" w:rsidR="00C0377A" w:rsidRPr="009F6662" w:rsidRDefault="00C0377A" w:rsidP="00A52064">
      <w:pPr>
        <w:pStyle w:val="StyleJustifiedLeft48pt"/>
        <w:numPr>
          <w:ilvl w:val="0"/>
          <w:numId w:val="8"/>
        </w:numPr>
        <w:tabs>
          <w:tab w:val="left" w:pos="9072"/>
        </w:tabs>
        <w:spacing w:line="276" w:lineRule="auto"/>
        <w:ind w:left="1276" w:right="327" w:hanging="567"/>
        <w:rPr>
          <w:rFonts w:asciiTheme="minorHAnsi" w:hAnsiTheme="minorHAnsi" w:cstheme="minorHAnsi"/>
          <w:szCs w:val="24"/>
        </w:rPr>
      </w:pPr>
      <w:r w:rsidRPr="009F6662">
        <w:rPr>
          <w:rFonts w:asciiTheme="minorHAnsi" w:hAnsiTheme="minorHAnsi" w:cstheme="minorHAnsi"/>
          <w:szCs w:val="24"/>
        </w:rPr>
        <w:t xml:space="preserve">which is a subsidiary of another subsidiary of the holding company, </w:t>
      </w:r>
    </w:p>
    <w:p w14:paraId="3C13AF0B"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szCs w:val="24"/>
        </w:rPr>
        <w:t xml:space="preserve">for these purposes, a company or corporation shall be treated as being controlled by another if that other company or corporation is able to direct its affairs and/or to control the composition of its board of directors or equivalent body; </w:t>
      </w:r>
    </w:p>
    <w:p w14:paraId="3C13AF0C" w14:textId="77777777" w:rsidR="00C0377A" w:rsidRPr="009F6662" w:rsidRDefault="00C0377A" w:rsidP="002B4B56">
      <w:pPr>
        <w:pStyle w:val="StyleJustifiedLeft48pt"/>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b/>
          <w:szCs w:val="24"/>
        </w:rPr>
        <w:t>"winding-up"</w:t>
      </w:r>
      <w:r w:rsidRPr="009F6662">
        <w:rPr>
          <w:rFonts w:asciiTheme="minorHAnsi" w:hAnsiTheme="minorHAnsi" w:cstheme="minorHAnsi"/>
          <w:szCs w:val="24"/>
        </w:rPr>
        <w:t xml:space="preserve">, </w:t>
      </w:r>
      <w:r w:rsidRPr="009F6662">
        <w:rPr>
          <w:rFonts w:asciiTheme="minorHAnsi" w:hAnsiTheme="minorHAnsi" w:cstheme="minorHAnsi"/>
          <w:b/>
          <w:szCs w:val="24"/>
        </w:rPr>
        <w:t>"dissolution"</w:t>
      </w:r>
      <w:r w:rsidRPr="009F6662">
        <w:rPr>
          <w:rFonts w:asciiTheme="minorHAnsi" w:hAnsiTheme="minorHAnsi" w:cstheme="minorHAnsi"/>
          <w:szCs w:val="24"/>
        </w:rPr>
        <w:t xml:space="preserve">, </w:t>
      </w:r>
      <w:r w:rsidRPr="009F6662">
        <w:rPr>
          <w:rFonts w:asciiTheme="minorHAnsi" w:hAnsiTheme="minorHAnsi" w:cstheme="minorHAnsi"/>
          <w:b/>
          <w:szCs w:val="24"/>
        </w:rPr>
        <w:t>"insolvency"</w:t>
      </w:r>
      <w:r w:rsidRPr="009F6662">
        <w:rPr>
          <w:rFonts w:asciiTheme="minorHAnsi" w:hAnsiTheme="minorHAnsi" w:cstheme="minorHAnsi"/>
          <w:szCs w:val="24"/>
        </w:rPr>
        <w:t xml:space="preserve">, or </w:t>
      </w:r>
      <w:r w:rsidRPr="009F6662">
        <w:rPr>
          <w:rFonts w:asciiTheme="minorHAnsi" w:hAnsiTheme="minorHAnsi" w:cstheme="minorHAnsi"/>
          <w:b/>
          <w:szCs w:val="24"/>
        </w:rPr>
        <w:t>"reorganization"</w:t>
      </w:r>
      <w:r w:rsidRPr="009F6662">
        <w:rPr>
          <w:rFonts w:asciiTheme="minorHAnsi" w:hAnsiTheme="minorHAnsi" w:cstheme="minorHAnsi"/>
          <w:szCs w:val="24"/>
        </w:rPr>
        <w:t xml:space="preserve"> </w:t>
      </w:r>
      <w:r w:rsidR="008264B5" w:rsidRPr="009F6662">
        <w:rPr>
          <w:rFonts w:asciiTheme="minorHAnsi" w:hAnsiTheme="minorHAnsi" w:cstheme="minorHAnsi"/>
          <w:szCs w:val="24"/>
        </w:rPr>
        <w:t xml:space="preserve">in the context </w:t>
      </w:r>
      <w:r w:rsidRPr="009F6662">
        <w:rPr>
          <w:rFonts w:asciiTheme="minorHAnsi" w:hAnsiTheme="minorHAnsi" w:cstheme="minorHAnsi"/>
          <w:szCs w:val="24"/>
        </w:rPr>
        <w:t xml:space="preserve">of a company or corporation shall </w:t>
      </w:r>
      <w:r w:rsidR="008264B5" w:rsidRPr="009F6662">
        <w:rPr>
          <w:rFonts w:asciiTheme="minorHAnsi" w:hAnsiTheme="minorHAnsi" w:cstheme="minorHAnsi"/>
          <w:szCs w:val="24"/>
        </w:rPr>
        <w:t>have the same meaning as defined in the Companies Act, 1956</w:t>
      </w:r>
      <w:r w:rsidR="004B5F87" w:rsidRPr="009F6662">
        <w:rPr>
          <w:rFonts w:asciiTheme="minorHAnsi" w:hAnsiTheme="minorHAnsi" w:cstheme="minorHAnsi"/>
          <w:szCs w:val="24"/>
        </w:rPr>
        <w:t>/ Companies Act, 2013 (as the case may be)</w:t>
      </w:r>
      <w:r w:rsidRPr="009F6662">
        <w:rPr>
          <w:rFonts w:asciiTheme="minorHAnsi" w:hAnsiTheme="minorHAnsi" w:cstheme="minorHAnsi"/>
          <w:szCs w:val="24"/>
        </w:rPr>
        <w:t>.</w:t>
      </w:r>
    </w:p>
    <w:p w14:paraId="3C13AF0D" w14:textId="77777777" w:rsidR="00C0377A" w:rsidRPr="009F6662"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Words importing the singular shall include the plural and vice versa.</w:t>
      </w:r>
    </w:p>
    <w:p w14:paraId="3C13AF0E" w14:textId="77777777" w:rsidR="00C0377A" w:rsidRPr="009F6662"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3C13AF0F" w14:textId="77777777" w:rsidR="00C0377A" w:rsidRPr="009F6662"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A Law shall be construed as a reference to such Law including its amendments or re-enactments from time to time.</w:t>
      </w:r>
    </w:p>
    <w:p w14:paraId="3C13AF10" w14:textId="77777777" w:rsidR="00C0377A" w:rsidRPr="009F6662"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A time of day shall, save as otherwise provided in any agreement or document be construed as a reference to Indian Standard Time.</w:t>
      </w:r>
    </w:p>
    <w:p w14:paraId="3C13AF11" w14:textId="77777777" w:rsidR="00C0377A" w:rsidRPr="009F6662"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3C13AF12" w14:textId="77777777" w:rsidR="00C0377A" w:rsidRPr="009F6662"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The tables of contents and any headings or sub-headings in this Agreement have been inserted for ease of reference only and shall not affect the interpretation of this Agreement.</w:t>
      </w:r>
    </w:p>
    <w:p w14:paraId="3C13AF13" w14:textId="77777777" w:rsidR="00C0377A" w:rsidRPr="009F6662"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lastRenderedPageBreak/>
        <w:t>All interest payable under this Agreement shall accrue from day to day and be calculated on the basis of a year of three hundred and sixty five (365) days.</w:t>
      </w:r>
    </w:p>
    <w:p w14:paraId="3C13AF14" w14:textId="77777777" w:rsidR="00C0377A" w:rsidRPr="009F6662"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words “hereof” or “herein”, if and when used in this Agreement shall mean a reference to this Agreement. </w:t>
      </w:r>
    </w:p>
    <w:p w14:paraId="3C13AF15" w14:textId="3FF32544" w:rsidR="00C0377A" w:rsidRPr="009F6662" w:rsidRDefault="00C0377A" w:rsidP="002B4B56">
      <w:pPr>
        <w:pStyle w:val="Heading3"/>
        <w:keepNext w:val="0"/>
        <w:keepLines/>
        <w:tabs>
          <w:tab w:val="clear" w:pos="2250"/>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contents of Schedule </w:t>
      </w:r>
      <w:r w:rsidR="001B4D0C" w:rsidRPr="009F6662">
        <w:rPr>
          <w:rFonts w:asciiTheme="minorHAnsi" w:hAnsiTheme="minorHAnsi" w:cstheme="minorHAnsi"/>
          <w:sz w:val="24"/>
          <w:szCs w:val="24"/>
        </w:rPr>
        <w:t xml:space="preserve">7 </w:t>
      </w:r>
      <w:r w:rsidRPr="009F6662">
        <w:rPr>
          <w:rFonts w:asciiTheme="minorHAnsi" w:hAnsiTheme="minorHAnsi" w:cstheme="minorHAnsi"/>
          <w:sz w:val="24"/>
          <w:szCs w:val="24"/>
        </w:rPr>
        <w:t xml:space="preserve">shall be referred to for ascertaining accuracy and correctness of the representations made by the Selected Bidder in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_Ref171400428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17.2.1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hereof. </w:t>
      </w:r>
    </w:p>
    <w:p w14:paraId="3C13AF16" w14:textId="77777777" w:rsidR="00C0377A" w:rsidRPr="009F6662" w:rsidRDefault="00C0377A" w:rsidP="002B4B56">
      <w:pPr>
        <w:tabs>
          <w:tab w:val="left" w:pos="9072"/>
        </w:tabs>
        <w:spacing w:line="276" w:lineRule="auto"/>
        <w:ind w:left="426" w:right="327"/>
        <w:jc w:val="both"/>
        <w:rPr>
          <w:rFonts w:asciiTheme="minorHAnsi" w:hAnsiTheme="minorHAnsi" w:cstheme="minorHAnsi"/>
        </w:rPr>
        <w:sectPr w:rsidR="00C0377A" w:rsidRPr="009F6662" w:rsidSect="007525FC">
          <w:pgSz w:w="11907" w:h="16839" w:code="9"/>
          <w:pgMar w:top="1135" w:right="992" w:bottom="1260" w:left="1843" w:header="567" w:footer="567" w:gutter="0"/>
          <w:cols w:space="720"/>
          <w:docGrid w:linePitch="360"/>
        </w:sectPr>
      </w:pPr>
    </w:p>
    <w:p w14:paraId="3C13AF17" w14:textId="77777777" w:rsidR="00C0377A" w:rsidRPr="009F6662" w:rsidRDefault="00C0377A"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b/>
        </w:rPr>
        <w:lastRenderedPageBreak/>
        <w:t>ARTICLE: 2</w:t>
      </w:r>
    </w:p>
    <w:p w14:paraId="3C13AF18" w14:textId="77777777" w:rsidR="00C0377A" w:rsidRPr="009F6662" w:rsidRDefault="00C0377A" w:rsidP="00B55AE0">
      <w:pPr>
        <w:pStyle w:val="Heading1"/>
      </w:pPr>
      <w:bookmarkStart w:id="6" w:name="_Toc165463903"/>
      <w:r w:rsidRPr="009F6662">
        <w:t>Effectiveness and Term of Agreement</w:t>
      </w:r>
      <w:bookmarkEnd w:id="6"/>
    </w:p>
    <w:p w14:paraId="3C13AF19"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7" w:name="_Ref173572535"/>
      <w:r w:rsidRPr="009F6662">
        <w:rPr>
          <w:rFonts w:asciiTheme="minorHAnsi" w:hAnsiTheme="minorHAnsi" w:cstheme="minorHAnsi"/>
          <w:szCs w:val="24"/>
        </w:rPr>
        <w:t>Effective Date:</w:t>
      </w:r>
      <w:bookmarkEnd w:id="7"/>
      <w:r w:rsidR="00CA3B7A" w:rsidRPr="009F6662">
        <w:rPr>
          <w:rFonts w:asciiTheme="minorHAnsi" w:hAnsiTheme="minorHAnsi" w:cstheme="minorHAnsi"/>
          <w:szCs w:val="24"/>
        </w:rPr>
        <w:t xml:space="preserve"> </w:t>
      </w:r>
    </w:p>
    <w:p w14:paraId="3C13AF1A" w14:textId="77777777" w:rsidR="00C0377A" w:rsidRPr="009F6662" w:rsidRDefault="00C0377A" w:rsidP="002B4B56">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This Agreement shall be effective from later of the dates of the following events:</w:t>
      </w:r>
    </w:p>
    <w:p w14:paraId="3C13AF1B" w14:textId="2E60F5C2" w:rsidR="00EC5116" w:rsidRPr="009F6662" w:rsidRDefault="00EC5116" w:rsidP="007525FC">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 xml:space="preserve">The Selected Bidder, on behalf of the TSP, has provided the Contract Performance Guarantee, as per terms of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_Ref170622804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3.1</w:t>
      </w:r>
      <w:r w:rsidRPr="009F6662">
        <w:rPr>
          <w:rFonts w:asciiTheme="minorHAnsi" w:hAnsiTheme="minorHAnsi" w:cstheme="minorHAnsi"/>
        </w:rPr>
        <w:fldChar w:fldCharType="end"/>
      </w:r>
      <w:r w:rsidRPr="009F6662">
        <w:rPr>
          <w:rFonts w:asciiTheme="minorHAnsi" w:hAnsiTheme="minorHAnsi" w:cstheme="minorHAnsi"/>
        </w:rPr>
        <w:t xml:space="preserve"> of this Agreement</w:t>
      </w:r>
      <w:r w:rsidR="00D97C9A" w:rsidRPr="009F6662">
        <w:rPr>
          <w:rFonts w:asciiTheme="minorHAnsi" w:hAnsiTheme="minorHAnsi" w:cstheme="minorHAnsi"/>
        </w:rPr>
        <w:t>; and</w:t>
      </w:r>
    </w:p>
    <w:p w14:paraId="3C13AF1C" w14:textId="52088C95" w:rsidR="00C0377A" w:rsidRPr="009F6662" w:rsidRDefault="00C0377A" w:rsidP="007525FC">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 xml:space="preserve">The Selected Bidder has acquired for the Acquisition Price, one hundred percent (100%) of the equity shareholding of </w:t>
      </w:r>
      <w:r w:rsidR="00A373C7" w:rsidRPr="009F6662">
        <w:rPr>
          <w:rFonts w:asciiTheme="minorHAnsi" w:hAnsiTheme="minorHAnsi" w:cstheme="minorHAnsi"/>
        </w:rPr>
        <w:t>PFC Consulting Limited (PFCCL)</w:t>
      </w:r>
      <w:r w:rsidRPr="009F6662">
        <w:rPr>
          <w:rFonts w:asciiTheme="minorHAnsi" w:hAnsiTheme="minorHAnsi" w:cstheme="minorHAnsi"/>
        </w:rPr>
        <w:t xml:space="preserve"> in </w:t>
      </w:r>
      <w:r w:rsidR="0018771B" w:rsidRPr="009F6662">
        <w:rPr>
          <w:rFonts w:asciiTheme="minorHAnsi" w:hAnsiTheme="minorHAnsi" w:cstheme="minorHAnsi"/>
        </w:rPr>
        <w:t xml:space="preserve">NAVINAL TRANSMISSION LIMITED </w:t>
      </w:r>
      <w:r w:rsidRPr="009F6662">
        <w:rPr>
          <w:rFonts w:asciiTheme="minorHAnsi" w:hAnsiTheme="minorHAnsi" w:cstheme="minorHAnsi"/>
        </w:rPr>
        <w:t>along with all its related assets and liabilities as per the provisions of the Share Purchase Agreement</w:t>
      </w:r>
      <w:r w:rsidR="00D97C9A" w:rsidRPr="009F6662">
        <w:rPr>
          <w:rFonts w:asciiTheme="minorHAnsi" w:hAnsiTheme="minorHAnsi" w:cstheme="minorHAnsi"/>
        </w:rPr>
        <w:t>.</w:t>
      </w:r>
      <w:r w:rsidR="00002E76" w:rsidRPr="009F6662">
        <w:rPr>
          <w:rFonts w:asciiTheme="minorHAnsi" w:hAnsiTheme="minorHAnsi" w:cstheme="minorHAnsi"/>
        </w:rPr>
        <w:t xml:space="preserve"> and</w:t>
      </w:r>
    </w:p>
    <w:p w14:paraId="3C13AF1D" w14:textId="77777777" w:rsidR="00002E76" w:rsidRPr="009F6662" w:rsidRDefault="00002E76" w:rsidP="007525FC">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The Agreement is executed and delivered by the Parties;</w:t>
      </w:r>
    </w:p>
    <w:p w14:paraId="3C13AF1E"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8" w:name="_Ref170840154"/>
      <w:r w:rsidRPr="009F6662">
        <w:rPr>
          <w:rFonts w:asciiTheme="minorHAnsi" w:hAnsiTheme="minorHAnsi" w:cstheme="minorHAnsi"/>
          <w:szCs w:val="24"/>
        </w:rPr>
        <w:t>Term and Termination:</w:t>
      </w:r>
      <w:bookmarkEnd w:id="8"/>
    </w:p>
    <w:p w14:paraId="3C13AF1F" w14:textId="1AA62CC0" w:rsidR="00023755" w:rsidRPr="009F6662" w:rsidRDefault="00C0377A" w:rsidP="0012350E">
      <w:pPr>
        <w:pStyle w:val="Heading3"/>
        <w:keepNext w:val="0"/>
        <w:keepLines/>
        <w:tabs>
          <w:tab w:val="clear" w:pos="2250"/>
          <w:tab w:val="num" w:pos="1080"/>
          <w:tab w:val="left" w:pos="9072"/>
        </w:tabs>
        <w:spacing w:line="276" w:lineRule="auto"/>
        <w:ind w:left="426" w:right="327" w:hanging="568"/>
        <w:rPr>
          <w:rFonts w:asciiTheme="minorHAnsi" w:hAnsiTheme="minorHAnsi" w:cstheme="minorHAnsi"/>
          <w:sz w:val="24"/>
          <w:szCs w:val="24"/>
        </w:rPr>
      </w:pPr>
      <w:bookmarkStart w:id="9" w:name="_Ref191032021"/>
      <w:r w:rsidRPr="009F6662">
        <w:rPr>
          <w:rFonts w:asciiTheme="minorHAnsi" w:hAnsiTheme="minorHAnsi" w:cstheme="minorHAnsi"/>
          <w:sz w:val="24"/>
          <w:szCs w:val="24"/>
        </w:rPr>
        <w:t xml:space="preserve">Subject to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_Ref170677570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2.2.3</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and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_Ref170677594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2.4</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this Agreement shall continue to be effective in relation to the Project until the Expiry Date, when it shall automatically terminate</w:t>
      </w:r>
      <w:r w:rsidR="00023755" w:rsidRPr="009F6662">
        <w:rPr>
          <w:rFonts w:asciiTheme="minorHAnsi" w:hAnsiTheme="minorHAnsi" w:cstheme="minorHAnsi"/>
          <w:sz w:val="24"/>
          <w:szCs w:val="24"/>
        </w:rPr>
        <w:t>.</w:t>
      </w:r>
    </w:p>
    <w:p w14:paraId="3C13AF20" w14:textId="77777777" w:rsidR="00023755" w:rsidRPr="009F6662" w:rsidRDefault="00023755" w:rsidP="0012350E">
      <w:pPr>
        <w:pStyle w:val="Heading3"/>
        <w:keepNext w:val="0"/>
        <w:keepLines/>
        <w:tabs>
          <w:tab w:val="clear" w:pos="2250"/>
          <w:tab w:val="num" w:pos="993"/>
          <w:tab w:val="left" w:pos="9072"/>
        </w:tabs>
        <w:spacing w:line="276" w:lineRule="auto"/>
        <w:ind w:left="426" w:right="327" w:hanging="568"/>
        <w:rPr>
          <w:rFonts w:asciiTheme="minorHAnsi" w:hAnsiTheme="minorHAnsi" w:cstheme="minorHAnsi"/>
          <w:sz w:val="24"/>
          <w:szCs w:val="24"/>
        </w:rPr>
      </w:pPr>
      <w:r w:rsidRPr="009F6662">
        <w:rPr>
          <w:rFonts w:asciiTheme="minorHAnsi" w:hAnsiTheme="minorHAnsi" w:cstheme="minorHAnsi"/>
          <w:sz w:val="24"/>
          <w:szCs w:val="24"/>
        </w:rPr>
        <w:t xml:space="preserve">Post the </w:t>
      </w:r>
      <w:r w:rsidR="00166ABB" w:rsidRPr="009F6662">
        <w:rPr>
          <w:rFonts w:asciiTheme="minorHAnsi" w:hAnsiTheme="minorHAnsi" w:cstheme="minorHAnsi"/>
          <w:sz w:val="24"/>
          <w:szCs w:val="24"/>
        </w:rPr>
        <w:t xml:space="preserve">Expiry Date </w:t>
      </w:r>
      <w:r w:rsidRPr="009F6662">
        <w:rPr>
          <w:rFonts w:asciiTheme="minorHAnsi" w:hAnsiTheme="minorHAnsi" w:cstheme="minorHAnsi"/>
          <w:sz w:val="24"/>
          <w:szCs w:val="24"/>
        </w:rPr>
        <w:t xml:space="preserve">of this Agreement, the </w:t>
      </w:r>
      <w:r w:rsidR="00013A63" w:rsidRPr="009F6662">
        <w:rPr>
          <w:rFonts w:asciiTheme="minorHAnsi" w:hAnsiTheme="minorHAnsi" w:cstheme="minorHAnsi"/>
          <w:sz w:val="24"/>
          <w:szCs w:val="24"/>
        </w:rPr>
        <w:t>TSP</w:t>
      </w:r>
      <w:r w:rsidR="00546A08" w:rsidRPr="009F6662">
        <w:rPr>
          <w:rFonts w:asciiTheme="minorHAnsi" w:hAnsiTheme="minorHAnsi" w:cstheme="minorHAnsi"/>
          <w:sz w:val="24"/>
          <w:szCs w:val="24"/>
        </w:rPr>
        <w:t xml:space="preserve"> shall ensure </w:t>
      </w:r>
      <w:r w:rsidR="00752CFB" w:rsidRPr="009F6662">
        <w:rPr>
          <w:rFonts w:asciiTheme="minorHAnsi" w:hAnsiTheme="minorHAnsi" w:cstheme="minorHAnsi"/>
          <w:sz w:val="24"/>
          <w:szCs w:val="24"/>
        </w:rPr>
        <w:t xml:space="preserve">transfer </w:t>
      </w:r>
      <w:r w:rsidR="00555ACF" w:rsidRPr="009F6662">
        <w:rPr>
          <w:rFonts w:asciiTheme="minorHAnsi" w:hAnsiTheme="minorHAnsi" w:cstheme="minorHAnsi"/>
          <w:sz w:val="24"/>
          <w:szCs w:val="24"/>
        </w:rPr>
        <w:t xml:space="preserve">of Project </w:t>
      </w:r>
      <w:r w:rsidR="00E251C8" w:rsidRPr="009F6662">
        <w:rPr>
          <w:rFonts w:asciiTheme="minorHAnsi" w:hAnsiTheme="minorHAnsi" w:cstheme="minorHAnsi"/>
          <w:sz w:val="24"/>
          <w:szCs w:val="24"/>
        </w:rPr>
        <w:t xml:space="preserve">Assets </w:t>
      </w:r>
      <w:r w:rsidR="00002E76" w:rsidRPr="009F6662">
        <w:rPr>
          <w:rFonts w:asciiTheme="minorHAnsi" w:hAnsiTheme="minorHAnsi" w:cstheme="minorHAnsi"/>
          <w:sz w:val="24"/>
          <w:szCs w:val="24"/>
        </w:rPr>
        <w:t xml:space="preserve">to </w:t>
      </w:r>
      <w:r w:rsidR="00ED159E" w:rsidRPr="009F6662">
        <w:rPr>
          <w:rFonts w:asciiTheme="minorHAnsi" w:hAnsiTheme="minorHAnsi" w:cstheme="minorHAnsi"/>
          <w:sz w:val="24"/>
          <w:szCs w:val="24"/>
        </w:rPr>
        <w:t xml:space="preserve">CTU or its successors or </w:t>
      </w:r>
      <w:r w:rsidR="00002E76" w:rsidRPr="009F6662">
        <w:rPr>
          <w:rFonts w:asciiTheme="minorHAnsi" w:hAnsiTheme="minorHAnsi" w:cstheme="minorHAnsi"/>
          <w:sz w:val="24"/>
          <w:szCs w:val="24"/>
        </w:rPr>
        <w:t>an</w:t>
      </w:r>
      <w:r w:rsidR="00752CFB" w:rsidRPr="009F6662">
        <w:rPr>
          <w:rFonts w:asciiTheme="minorHAnsi" w:hAnsiTheme="minorHAnsi" w:cstheme="minorHAnsi"/>
          <w:sz w:val="24"/>
          <w:szCs w:val="24"/>
        </w:rPr>
        <w:t xml:space="preserve"> agency</w:t>
      </w:r>
      <w:r w:rsidR="005256A4" w:rsidRPr="009F6662">
        <w:rPr>
          <w:rFonts w:asciiTheme="minorHAnsi" w:hAnsiTheme="minorHAnsi" w:cstheme="minorHAnsi"/>
          <w:sz w:val="24"/>
          <w:szCs w:val="24"/>
        </w:rPr>
        <w:t xml:space="preserve"> </w:t>
      </w:r>
      <w:r w:rsidR="00EB6FDB" w:rsidRPr="009F6662">
        <w:rPr>
          <w:rFonts w:asciiTheme="minorHAnsi" w:hAnsiTheme="minorHAnsi" w:cstheme="minorHAnsi"/>
          <w:sz w:val="24"/>
          <w:szCs w:val="24"/>
        </w:rPr>
        <w:t xml:space="preserve">as decided </w:t>
      </w:r>
      <w:r w:rsidR="00752CFB" w:rsidRPr="009F6662">
        <w:rPr>
          <w:rFonts w:asciiTheme="minorHAnsi" w:hAnsiTheme="minorHAnsi" w:cstheme="minorHAnsi"/>
          <w:sz w:val="24"/>
          <w:szCs w:val="24"/>
        </w:rPr>
        <w:t xml:space="preserve">by the Central Government at zero </w:t>
      </w:r>
      <w:r w:rsidR="00B04FED" w:rsidRPr="009F6662">
        <w:rPr>
          <w:rFonts w:asciiTheme="minorHAnsi" w:hAnsiTheme="minorHAnsi" w:cstheme="minorHAnsi"/>
          <w:sz w:val="24"/>
          <w:szCs w:val="24"/>
        </w:rPr>
        <w:t xml:space="preserve">cost </w:t>
      </w:r>
      <w:r w:rsidR="00752CFB" w:rsidRPr="009F6662">
        <w:rPr>
          <w:rFonts w:asciiTheme="minorHAnsi" w:hAnsiTheme="minorHAnsi" w:cstheme="minorHAnsi"/>
          <w:sz w:val="24"/>
          <w:szCs w:val="24"/>
        </w:rPr>
        <w:t xml:space="preserve">and free from any encumbrance and liability. </w:t>
      </w:r>
      <w:bookmarkEnd w:id="9"/>
      <w:r w:rsidR="00303B0C" w:rsidRPr="009F6662">
        <w:rPr>
          <w:rFonts w:asciiTheme="minorHAnsi" w:hAnsiTheme="minorHAnsi" w:cstheme="minorHAnsi"/>
          <w:sz w:val="24"/>
          <w:szCs w:val="24"/>
        </w:rPr>
        <w:t xml:space="preserve">The transfer shall be completed </w:t>
      </w:r>
      <w:r w:rsidR="00AB7B50" w:rsidRPr="009F6662">
        <w:rPr>
          <w:rFonts w:asciiTheme="minorHAnsi" w:hAnsiTheme="minorHAnsi" w:cstheme="minorHAnsi"/>
          <w:sz w:val="24"/>
          <w:szCs w:val="24"/>
        </w:rPr>
        <w:t>within 90 days of expiry of this Agreement</w:t>
      </w:r>
      <w:r w:rsidR="00667016" w:rsidRPr="009F6662">
        <w:rPr>
          <w:rFonts w:asciiTheme="minorHAnsi" w:hAnsiTheme="minorHAnsi" w:cstheme="minorHAnsi"/>
          <w:sz w:val="24"/>
          <w:szCs w:val="24"/>
        </w:rPr>
        <w:t xml:space="preserve"> failing which </w:t>
      </w:r>
      <w:r w:rsidR="000051C3" w:rsidRPr="009F6662">
        <w:rPr>
          <w:rFonts w:asciiTheme="minorHAnsi" w:hAnsiTheme="minorHAnsi" w:cstheme="minorHAnsi"/>
          <w:sz w:val="24"/>
          <w:szCs w:val="24"/>
        </w:rPr>
        <w:t>CTU shall be entitled to take over the</w:t>
      </w:r>
      <w:r w:rsidR="009E37BA" w:rsidRPr="009F6662">
        <w:rPr>
          <w:rFonts w:asciiTheme="minorHAnsi" w:hAnsiTheme="minorHAnsi" w:cstheme="minorHAnsi"/>
          <w:sz w:val="24"/>
          <w:szCs w:val="24"/>
        </w:rPr>
        <w:t xml:space="preserve"> Project</w:t>
      </w:r>
      <w:r w:rsidR="00717C6F" w:rsidRPr="009F6662">
        <w:rPr>
          <w:rFonts w:asciiTheme="minorHAnsi" w:hAnsiTheme="minorHAnsi" w:cstheme="minorHAnsi"/>
          <w:sz w:val="24"/>
          <w:szCs w:val="24"/>
        </w:rPr>
        <w:t xml:space="preserve"> Assets </w:t>
      </w:r>
      <w:r w:rsidR="00911018" w:rsidRPr="009F6662">
        <w:rPr>
          <w:rFonts w:asciiTheme="minorHAnsi" w:hAnsiTheme="minorHAnsi" w:cstheme="minorHAnsi"/>
          <w:sz w:val="24"/>
          <w:szCs w:val="24"/>
        </w:rPr>
        <w:t>Suo moto</w:t>
      </w:r>
      <w:r w:rsidR="009E37BA" w:rsidRPr="009F6662">
        <w:rPr>
          <w:rFonts w:asciiTheme="minorHAnsi" w:hAnsiTheme="minorHAnsi" w:cstheme="minorHAnsi"/>
          <w:sz w:val="24"/>
          <w:szCs w:val="24"/>
        </w:rPr>
        <w:t>.</w:t>
      </w:r>
    </w:p>
    <w:p w14:paraId="3C13AF21" w14:textId="77777777" w:rsidR="00C0377A" w:rsidRPr="009F6662" w:rsidRDefault="00C0377A" w:rsidP="0012350E">
      <w:pPr>
        <w:pStyle w:val="Heading3"/>
        <w:keepNext w:val="0"/>
        <w:keepLines/>
        <w:tabs>
          <w:tab w:val="clear" w:pos="2250"/>
          <w:tab w:val="num" w:pos="1080"/>
          <w:tab w:val="left" w:pos="9072"/>
        </w:tabs>
        <w:spacing w:line="276" w:lineRule="auto"/>
        <w:ind w:left="426" w:right="327" w:hanging="568"/>
        <w:rPr>
          <w:rFonts w:asciiTheme="minorHAnsi" w:hAnsiTheme="minorHAnsi" w:cstheme="minorHAnsi"/>
          <w:sz w:val="24"/>
          <w:szCs w:val="24"/>
        </w:rPr>
      </w:pPr>
      <w:bookmarkStart w:id="10" w:name="_Ref170677570"/>
      <w:r w:rsidRPr="009F6662">
        <w:rPr>
          <w:rFonts w:asciiTheme="minorHAnsi" w:hAnsiTheme="minorHAnsi" w:cstheme="minorHAnsi"/>
          <w:sz w:val="24"/>
          <w:szCs w:val="24"/>
        </w:rPr>
        <w:t>This Agreement shall terminate before the Expiry Date</w:t>
      </w:r>
      <w:r w:rsidR="007D4E91" w:rsidRPr="009F6662">
        <w:rPr>
          <w:rFonts w:asciiTheme="minorHAnsi" w:hAnsiTheme="minorHAnsi" w:cstheme="minorHAnsi"/>
          <w:sz w:val="24"/>
          <w:szCs w:val="24"/>
        </w:rPr>
        <w:t xml:space="preserve"> in accordance with Article 13 or Article 3.3.2 or Article 3.3.4.</w:t>
      </w:r>
      <w:bookmarkEnd w:id="10"/>
    </w:p>
    <w:p w14:paraId="3C13AF22"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 xml:space="preserve">Conditions </w:t>
      </w:r>
      <w:r w:rsidR="007416E2" w:rsidRPr="009F6662">
        <w:rPr>
          <w:rFonts w:asciiTheme="minorHAnsi" w:hAnsiTheme="minorHAnsi" w:cstheme="minorHAnsi"/>
          <w:szCs w:val="24"/>
        </w:rPr>
        <w:t>prior to the e</w:t>
      </w:r>
      <w:r w:rsidRPr="009F6662">
        <w:rPr>
          <w:rFonts w:asciiTheme="minorHAnsi" w:hAnsiTheme="minorHAnsi" w:cstheme="minorHAnsi"/>
          <w:szCs w:val="24"/>
        </w:rPr>
        <w:t xml:space="preserve">xpiry </w:t>
      </w:r>
      <w:r w:rsidR="007416E2" w:rsidRPr="009F6662">
        <w:rPr>
          <w:rFonts w:asciiTheme="minorHAnsi" w:hAnsiTheme="minorHAnsi" w:cstheme="minorHAnsi"/>
          <w:szCs w:val="24"/>
        </w:rPr>
        <w:t>of the Transmission License</w:t>
      </w:r>
    </w:p>
    <w:p w14:paraId="3C13AF23" w14:textId="77777777" w:rsidR="00C0377A" w:rsidRPr="009F6662" w:rsidRDefault="007416E2" w:rsidP="0012350E">
      <w:pPr>
        <w:pStyle w:val="Heading3"/>
        <w:keepNext w:val="0"/>
        <w:keepLines/>
        <w:tabs>
          <w:tab w:val="clear" w:pos="2250"/>
          <w:tab w:val="num" w:pos="1080"/>
          <w:tab w:val="left" w:pos="9072"/>
        </w:tabs>
        <w:spacing w:line="276" w:lineRule="auto"/>
        <w:ind w:left="426" w:right="327" w:hanging="568"/>
        <w:rPr>
          <w:rFonts w:asciiTheme="minorHAnsi" w:hAnsiTheme="minorHAnsi" w:cstheme="minorHAnsi"/>
          <w:sz w:val="24"/>
          <w:szCs w:val="24"/>
        </w:rPr>
      </w:pPr>
      <w:bookmarkStart w:id="11" w:name="_Ref173658783"/>
      <w:r w:rsidRPr="009F6662">
        <w:rPr>
          <w:rFonts w:asciiTheme="minorHAnsi" w:hAnsiTheme="minorHAnsi" w:cstheme="minorHAnsi"/>
          <w:sz w:val="24"/>
          <w:szCs w:val="24"/>
        </w:rPr>
        <w:t xml:space="preserve">In order </w:t>
      </w:r>
      <w:r w:rsidR="00C0377A" w:rsidRPr="009F6662">
        <w:rPr>
          <w:rFonts w:asciiTheme="minorHAnsi" w:hAnsiTheme="minorHAnsi" w:cstheme="minorHAnsi"/>
          <w:sz w:val="24"/>
          <w:szCs w:val="24"/>
        </w:rPr>
        <w:t xml:space="preserve">to continue the Project beyond the </w:t>
      </w:r>
      <w:r w:rsidRPr="009F6662">
        <w:rPr>
          <w:rFonts w:asciiTheme="minorHAnsi" w:hAnsiTheme="minorHAnsi" w:cstheme="minorHAnsi"/>
          <w:sz w:val="24"/>
          <w:szCs w:val="24"/>
        </w:rPr>
        <w:t>expiry of the Transmission License</w:t>
      </w:r>
      <w:r w:rsidR="00C0377A" w:rsidRPr="009F6662">
        <w:rPr>
          <w:rFonts w:asciiTheme="minorHAnsi" w:hAnsiTheme="minorHAnsi" w:cstheme="minorHAnsi"/>
          <w:sz w:val="24"/>
          <w:szCs w:val="24"/>
        </w:rPr>
        <w:t xml:space="preserve">, the TSP shall </w:t>
      </w:r>
      <w:r w:rsidRPr="009F6662">
        <w:rPr>
          <w:rFonts w:asciiTheme="minorHAnsi" w:hAnsiTheme="minorHAnsi" w:cstheme="minorHAnsi"/>
          <w:sz w:val="24"/>
          <w:szCs w:val="24"/>
        </w:rPr>
        <w:t xml:space="preserve">be obligated to </w:t>
      </w:r>
      <w:r w:rsidR="00C0377A" w:rsidRPr="009F6662">
        <w:rPr>
          <w:rFonts w:asciiTheme="minorHAnsi" w:hAnsiTheme="minorHAnsi" w:cstheme="minorHAnsi"/>
          <w:sz w:val="24"/>
          <w:szCs w:val="24"/>
        </w:rPr>
        <w:t xml:space="preserve">make an application to the Commission at least </w:t>
      </w:r>
      <w:r w:rsidR="00BE39E6" w:rsidRPr="009F6662">
        <w:rPr>
          <w:rFonts w:asciiTheme="minorHAnsi" w:hAnsiTheme="minorHAnsi" w:cstheme="minorHAnsi"/>
          <w:sz w:val="24"/>
          <w:szCs w:val="24"/>
        </w:rPr>
        <w:t xml:space="preserve">two (2) years </w:t>
      </w:r>
      <w:r w:rsidR="00C0377A" w:rsidRPr="009F6662">
        <w:rPr>
          <w:rFonts w:asciiTheme="minorHAnsi" w:hAnsiTheme="minorHAnsi" w:cstheme="minorHAnsi"/>
          <w:sz w:val="24"/>
          <w:szCs w:val="24"/>
        </w:rPr>
        <w:t xml:space="preserve">before the </w:t>
      </w:r>
      <w:r w:rsidR="00BE39E6" w:rsidRPr="009F6662">
        <w:rPr>
          <w:rFonts w:asciiTheme="minorHAnsi" w:hAnsiTheme="minorHAnsi" w:cstheme="minorHAnsi"/>
          <w:sz w:val="24"/>
          <w:szCs w:val="24"/>
        </w:rPr>
        <w:t>d</w:t>
      </w:r>
      <w:r w:rsidR="00C0377A" w:rsidRPr="009F6662">
        <w:rPr>
          <w:rFonts w:asciiTheme="minorHAnsi" w:hAnsiTheme="minorHAnsi" w:cstheme="minorHAnsi"/>
          <w:sz w:val="24"/>
          <w:szCs w:val="24"/>
        </w:rPr>
        <w:t xml:space="preserve">ate </w:t>
      </w:r>
      <w:r w:rsidR="00BE39E6" w:rsidRPr="009F6662">
        <w:rPr>
          <w:rFonts w:asciiTheme="minorHAnsi" w:hAnsiTheme="minorHAnsi" w:cstheme="minorHAnsi"/>
          <w:sz w:val="24"/>
          <w:szCs w:val="24"/>
        </w:rPr>
        <w:t>of expiry of the Transmission License</w:t>
      </w:r>
      <w:r w:rsidR="00C0377A" w:rsidRPr="009F6662">
        <w:rPr>
          <w:rFonts w:asciiTheme="minorHAnsi" w:hAnsiTheme="minorHAnsi" w:cstheme="minorHAnsi"/>
          <w:sz w:val="24"/>
          <w:szCs w:val="24"/>
        </w:rPr>
        <w:t xml:space="preserve">, seeking the Commission’s approval for the </w:t>
      </w:r>
      <w:r w:rsidR="00BE39E6" w:rsidRPr="009F6662">
        <w:rPr>
          <w:rFonts w:asciiTheme="minorHAnsi" w:hAnsiTheme="minorHAnsi" w:cstheme="minorHAnsi"/>
          <w:sz w:val="24"/>
          <w:szCs w:val="24"/>
        </w:rPr>
        <w:t>extension of the term of the Transmission License up to</w:t>
      </w:r>
      <w:r w:rsidR="00C0377A" w:rsidRPr="009F6662">
        <w:rPr>
          <w:rFonts w:asciiTheme="minorHAnsi" w:hAnsiTheme="minorHAnsi" w:cstheme="minorHAnsi"/>
          <w:sz w:val="24"/>
          <w:szCs w:val="24"/>
        </w:rPr>
        <w:t xml:space="preserve"> the Expiry Date.</w:t>
      </w:r>
      <w:bookmarkEnd w:id="11"/>
    </w:p>
    <w:p w14:paraId="3C13AF24" w14:textId="77777777" w:rsidR="00C0377A" w:rsidRPr="009F6662" w:rsidRDefault="00C0377A" w:rsidP="0012350E">
      <w:pPr>
        <w:pStyle w:val="Heading3"/>
        <w:keepNext w:val="0"/>
        <w:keepLines/>
        <w:tabs>
          <w:tab w:val="clear" w:pos="2250"/>
          <w:tab w:val="num" w:pos="1080"/>
          <w:tab w:val="left" w:pos="9072"/>
        </w:tabs>
        <w:spacing w:line="276" w:lineRule="auto"/>
        <w:ind w:left="426" w:right="327" w:hanging="568"/>
        <w:rPr>
          <w:rFonts w:asciiTheme="minorHAnsi" w:hAnsiTheme="minorHAnsi" w:cstheme="minorHAnsi"/>
          <w:sz w:val="24"/>
          <w:szCs w:val="24"/>
        </w:rPr>
      </w:pPr>
      <w:r w:rsidRPr="009F6662">
        <w:rPr>
          <w:rFonts w:asciiTheme="minorHAnsi" w:hAnsiTheme="minorHAnsi" w:cstheme="minorHAnsi"/>
          <w:sz w:val="24"/>
          <w:szCs w:val="24"/>
        </w:rPr>
        <w:t xml:space="preserve">The TSP shall </w:t>
      </w:r>
      <w:r w:rsidR="00BE39E6" w:rsidRPr="009F6662">
        <w:rPr>
          <w:rFonts w:asciiTheme="minorHAnsi" w:hAnsiTheme="minorHAnsi" w:cstheme="minorHAnsi"/>
          <w:sz w:val="24"/>
          <w:szCs w:val="24"/>
        </w:rPr>
        <w:t xml:space="preserve">timely comply with all the requirements that may be laid down by the Commission for extension of the term </w:t>
      </w:r>
      <w:r w:rsidRPr="009F6662">
        <w:rPr>
          <w:rFonts w:asciiTheme="minorHAnsi" w:hAnsiTheme="minorHAnsi" w:cstheme="minorHAnsi"/>
          <w:sz w:val="24"/>
          <w:szCs w:val="24"/>
        </w:rPr>
        <w:t xml:space="preserve">of </w:t>
      </w:r>
      <w:r w:rsidR="00BE39E6" w:rsidRPr="009F6662">
        <w:rPr>
          <w:rFonts w:asciiTheme="minorHAnsi" w:hAnsiTheme="minorHAnsi" w:cstheme="minorHAnsi"/>
          <w:sz w:val="24"/>
          <w:szCs w:val="24"/>
        </w:rPr>
        <w:t xml:space="preserve">the </w:t>
      </w:r>
      <w:r w:rsidRPr="009F6662">
        <w:rPr>
          <w:rFonts w:asciiTheme="minorHAnsi" w:hAnsiTheme="minorHAnsi" w:cstheme="minorHAnsi"/>
          <w:sz w:val="24"/>
          <w:szCs w:val="24"/>
        </w:rPr>
        <w:t xml:space="preserve">Transmission License </w:t>
      </w:r>
      <w:r w:rsidR="00BE39E6" w:rsidRPr="009F6662">
        <w:rPr>
          <w:rFonts w:asciiTheme="minorHAnsi" w:hAnsiTheme="minorHAnsi" w:cstheme="minorHAnsi"/>
          <w:sz w:val="24"/>
          <w:szCs w:val="24"/>
        </w:rPr>
        <w:t xml:space="preserve">beyond the initial </w:t>
      </w:r>
      <w:r w:rsidR="0063381B" w:rsidRPr="009F6662">
        <w:rPr>
          <w:rFonts w:asciiTheme="minorHAnsi" w:hAnsiTheme="minorHAnsi" w:cstheme="minorHAnsi"/>
          <w:sz w:val="24"/>
          <w:szCs w:val="24"/>
        </w:rPr>
        <w:t xml:space="preserve">term </w:t>
      </w:r>
      <w:r w:rsidR="00BE39E6" w:rsidRPr="009F6662">
        <w:rPr>
          <w:rFonts w:asciiTheme="minorHAnsi" w:hAnsiTheme="minorHAnsi" w:cstheme="minorHAnsi"/>
          <w:sz w:val="24"/>
          <w:szCs w:val="24"/>
        </w:rPr>
        <w:t xml:space="preserve">of twenty-five (25) years </w:t>
      </w:r>
      <w:r w:rsidR="0024318A" w:rsidRPr="009F6662">
        <w:rPr>
          <w:rFonts w:asciiTheme="minorHAnsi" w:hAnsiTheme="minorHAnsi" w:cstheme="minorHAnsi"/>
          <w:sz w:val="24"/>
          <w:szCs w:val="24"/>
        </w:rPr>
        <w:t xml:space="preserve">&amp; upto the Expiry Date </w:t>
      </w:r>
      <w:r w:rsidR="00BE39E6" w:rsidRPr="009F6662">
        <w:rPr>
          <w:rFonts w:asciiTheme="minorHAnsi" w:hAnsiTheme="minorHAnsi" w:cstheme="minorHAnsi"/>
          <w:sz w:val="24"/>
          <w:szCs w:val="24"/>
        </w:rPr>
        <w:t xml:space="preserve">and the TSP shall keep the </w:t>
      </w:r>
      <w:r w:rsidR="002670FF" w:rsidRPr="009F6662">
        <w:rPr>
          <w:rFonts w:asciiTheme="minorHAnsi" w:hAnsiTheme="minorHAnsi" w:cstheme="minorHAnsi"/>
          <w:sz w:val="24"/>
          <w:szCs w:val="24"/>
        </w:rPr>
        <w:t>Nodal Agency</w:t>
      </w:r>
      <w:r w:rsidR="00BE39E6" w:rsidRPr="009F6662">
        <w:rPr>
          <w:rFonts w:asciiTheme="minorHAnsi" w:hAnsiTheme="minorHAnsi" w:cstheme="minorHAnsi"/>
          <w:sz w:val="24"/>
          <w:szCs w:val="24"/>
        </w:rPr>
        <w:t xml:space="preserve"> fully informed about the progress on its application for extension of the term of the Transmission License</w:t>
      </w:r>
      <w:r w:rsidRPr="009F6662">
        <w:rPr>
          <w:rFonts w:asciiTheme="minorHAnsi" w:hAnsiTheme="minorHAnsi" w:cstheme="minorHAnsi"/>
          <w:sz w:val="24"/>
          <w:szCs w:val="24"/>
        </w:rPr>
        <w:t>.</w:t>
      </w:r>
    </w:p>
    <w:p w14:paraId="3C13AF25"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2" w:name="_Ref170677594"/>
      <w:r w:rsidRPr="009F6662">
        <w:rPr>
          <w:rFonts w:asciiTheme="minorHAnsi" w:hAnsiTheme="minorHAnsi" w:cstheme="minorHAnsi"/>
          <w:szCs w:val="24"/>
        </w:rPr>
        <w:lastRenderedPageBreak/>
        <w:t>Survival:</w:t>
      </w:r>
      <w:bookmarkEnd w:id="12"/>
    </w:p>
    <w:p w14:paraId="3C13AF26" w14:textId="41ECD9E8" w:rsidR="00C0377A" w:rsidRPr="009F6662" w:rsidRDefault="00C0377A" w:rsidP="002B4B56">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The expiry or termination of this Agreement shall not affect any accrued rights, obligations</w:t>
      </w:r>
      <w:r w:rsidR="005A3CC0" w:rsidRPr="009F6662">
        <w:rPr>
          <w:rFonts w:asciiTheme="minorHAnsi" w:hAnsiTheme="minorHAnsi" w:cstheme="minorHAnsi"/>
        </w:rPr>
        <w:t>/ roles</w:t>
      </w:r>
      <w:r w:rsidRPr="009F6662">
        <w:rPr>
          <w:rFonts w:asciiTheme="minorHAnsi" w:hAnsiTheme="minorHAnsi" w:cstheme="minorHAnsi"/>
        </w:rPr>
        <w:t xml:space="preserve"> and liabilities of the Parties under this Agreement, including the right to receive liquidated damages as per the terms of this Agreement, nor shall it effect the survival of any continuing obligations</w:t>
      </w:r>
      <w:r w:rsidR="005A3CC0" w:rsidRPr="009F6662">
        <w:rPr>
          <w:rFonts w:asciiTheme="minorHAnsi" w:hAnsiTheme="minorHAnsi" w:cstheme="minorHAnsi"/>
        </w:rPr>
        <w:t>/ roles</w:t>
      </w:r>
      <w:r w:rsidRPr="009F6662">
        <w:rPr>
          <w:rFonts w:asciiTheme="minorHAnsi" w:hAnsiTheme="minorHAnsi" w:cstheme="minorHAnsi"/>
        </w:rPr>
        <w:t xml:space="preserve"> for which this Agreement provides, either expressly or by necessary implication, which are to survive after the Expiry Date or termination including those under Article</w:t>
      </w:r>
      <w:r w:rsidR="00F9657B" w:rsidRPr="009F6662">
        <w:rPr>
          <w:rFonts w:asciiTheme="minorHAnsi" w:hAnsiTheme="minorHAnsi" w:cstheme="minorHAnsi"/>
        </w:rPr>
        <w:t>s</w:t>
      </w:r>
      <w:r w:rsidRPr="009F6662">
        <w:rPr>
          <w:rFonts w:asciiTheme="minorHAnsi" w:hAnsiTheme="minorHAnsi" w:cstheme="minorHAnsi"/>
        </w:rPr>
        <w:t xml:space="preserve"> </w:t>
      </w:r>
      <w:r w:rsidRPr="009F6662">
        <w:rPr>
          <w:rFonts w:asciiTheme="minorHAnsi" w:hAnsiTheme="minorHAnsi" w:cstheme="minorHAnsi"/>
        </w:rPr>
        <w:fldChar w:fldCharType="begin"/>
      </w:r>
      <w:r w:rsidRPr="009F6662">
        <w:rPr>
          <w:rFonts w:asciiTheme="minorHAnsi" w:hAnsiTheme="minorHAnsi" w:cstheme="minorHAnsi"/>
        </w:rPr>
        <w:instrText xml:space="preserve"> REF _Ref190688083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3.3.3</w:t>
      </w:r>
      <w:r w:rsidRPr="009F6662">
        <w:rPr>
          <w:rFonts w:asciiTheme="minorHAnsi" w:hAnsiTheme="minorHAnsi" w:cstheme="minorHAnsi"/>
        </w:rPr>
        <w:fldChar w:fldCharType="end"/>
      </w:r>
      <w:r w:rsidRPr="009F6662">
        <w:rPr>
          <w:rFonts w:asciiTheme="minorHAnsi" w:hAnsiTheme="minorHAnsi" w:cstheme="minorHAnsi"/>
        </w:rPr>
        <w:t xml:space="preserve">, </w:t>
      </w:r>
      <w:r w:rsidRPr="009F6662">
        <w:rPr>
          <w:rFonts w:asciiTheme="minorHAnsi" w:hAnsiTheme="minorHAnsi" w:cstheme="minorHAnsi"/>
        </w:rPr>
        <w:fldChar w:fldCharType="begin"/>
      </w:r>
      <w:r w:rsidRPr="009F6662">
        <w:rPr>
          <w:rFonts w:asciiTheme="minorHAnsi" w:hAnsiTheme="minorHAnsi" w:cstheme="minorHAnsi"/>
        </w:rPr>
        <w:instrText xml:space="preserve"> REF _Ref190827072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3.3.5</w:t>
      </w:r>
      <w:r w:rsidRPr="009F6662">
        <w:rPr>
          <w:rFonts w:asciiTheme="minorHAnsi" w:hAnsiTheme="minorHAnsi" w:cstheme="minorHAnsi"/>
        </w:rPr>
        <w:fldChar w:fldCharType="end"/>
      </w:r>
      <w:r w:rsidRPr="009F6662">
        <w:rPr>
          <w:rFonts w:asciiTheme="minorHAnsi" w:hAnsiTheme="minorHAnsi" w:cstheme="minorHAnsi"/>
        </w:rPr>
        <w:t xml:space="preserve">,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_Ref190837674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9.3</w:t>
      </w:r>
      <w:r w:rsidRPr="009F6662">
        <w:rPr>
          <w:rFonts w:asciiTheme="minorHAnsi" w:hAnsiTheme="minorHAnsi" w:cstheme="minorHAnsi"/>
        </w:rPr>
        <w:fldChar w:fldCharType="end"/>
      </w:r>
      <w:r w:rsidRPr="009F6662">
        <w:rPr>
          <w:rFonts w:asciiTheme="minorHAnsi" w:hAnsiTheme="minorHAnsi" w:cstheme="minorHAnsi"/>
        </w:rPr>
        <w:t xml:space="preserve"> (Application of Insurance Proceeds),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_Ref169486238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11</w:t>
      </w:r>
      <w:r w:rsidRPr="009F6662">
        <w:rPr>
          <w:rFonts w:asciiTheme="minorHAnsi" w:hAnsiTheme="minorHAnsi" w:cstheme="minorHAnsi"/>
        </w:rPr>
        <w:fldChar w:fldCharType="end"/>
      </w:r>
      <w:r w:rsidRPr="009F6662">
        <w:rPr>
          <w:rFonts w:asciiTheme="minorHAnsi" w:hAnsiTheme="minorHAnsi" w:cstheme="minorHAnsi"/>
        </w:rPr>
        <w:t xml:space="preserve"> (Force Majeure),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_Ref169580801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13</w:t>
      </w:r>
      <w:r w:rsidRPr="009F6662">
        <w:rPr>
          <w:rFonts w:asciiTheme="minorHAnsi" w:hAnsiTheme="minorHAnsi" w:cstheme="minorHAnsi"/>
        </w:rPr>
        <w:fldChar w:fldCharType="end"/>
      </w:r>
      <w:r w:rsidRPr="009F6662">
        <w:rPr>
          <w:rFonts w:asciiTheme="minorHAnsi" w:hAnsiTheme="minorHAnsi" w:cstheme="minorHAnsi"/>
        </w:rPr>
        <w:t xml:space="preserve"> (Events of Default and Termination),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_Ref169506718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14</w:t>
      </w:r>
      <w:r w:rsidRPr="009F6662">
        <w:rPr>
          <w:rFonts w:asciiTheme="minorHAnsi" w:hAnsiTheme="minorHAnsi" w:cstheme="minorHAnsi"/>
        </w:rPr>
        <w:fldChar w:fldCharType="end"/>
      </w:r>
      <w:r w:rsidRPr="009F6662">
        <w:rPr>
          <w:rFonts w:asciiTheme="minorHAnsi" w:hAnsiTheme="minorHAnsi" w:cstheme="minorHAnsi"/>
        </w:rPr>
        <w:t xml:space="preserve"> (Liability &amp; Indemnification),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_Ref169487437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16</w:t>
      </w:r>
      <w:r w:rsidRPr="009F6662">
        <w:rPr>
          <w:rFonts w:asciiTheme="minorHAnsi" w:hAnsiTheme="minorHAnsi" w:cstheme="minorHAnsi"/>
        </w:rPr>
        <w:fldChar w:fldCharType="end"/>
      </w:r>
      <w:r w:rsidRPr="009F6662">
        <w:rPr>
          <w:rFonts w:asciiTheme="minorHAnsi" w:hAnsiTheme="minorHAnsi" w:cstheme="minorHAnsi"/>
        </w:rPr>
        <w:t xml:space="preserve"> (Governing Law &amp; Dispute Resolution),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_Ref190837763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19</w:t>
      </w:r>
      <w:r w:rsidRPr="009F6662">
        <w:rPr>
          <w:rFonts w:asciiTheme="minorHAnsi" w:hAnsiTheme="minorHAnsi" w:cstheme="minorHAnsi"/>
        </w:rPr>
        <w:fldChar w:fldCharType="end"/>
      </w:r>
      <w:r w:rsidRPr="009F6662">
        <w:rPr>
          <w:rFonts w:asciiTheme="minorHAnsi" w:hAnsiTheme="minorHAnsi" w:cstheme="minorHAnsi"/>
        </w:rPr>
        <w:t xml:space="preserve"> (Miscellaneous).</w:t>
      </w:r>
    </w:p>
    <w:p w14:paraId="3C13AF27" w14:textId="77777777" w:rsidR="00495BC2" w:rsidRPr="009F6662" w:rsidRDefault="00495BC2" w:rsidP="007525FC">
      <w:pPr>
        <w:pStyle w:val="Heading2"/>
        <w:tabs>
          <w:tab w:val="left" w:pos="9072"/>
        </w:tabs>
        <w:ind w:left="426" w:right="327" w:hanging="568"/>
        <w:jc w:val="both"/>
        <w:rPr>
          <w:rFonts w:asciiTheme="minorHAnsi" w:hAnsiTheme="minorHAnsi" w:cstheme="minorHAnsi"/>
          <w:szCs w:val="24"/>
        </w:rPr>
      </w:pPr>
      <w:bookmarkStart w:id="13" w:name="_Ref311374097"/>
      <w:r w:rsidRPr="009F6662">
        <w:rPr>
          <w:rFonts w:asciiTheme="minorHAnsi" w:hAnsiTheme="minorHAnsi" w:cstheme="minorHAnsi"/>
          <w:szCs w:val="24"/>
        </w:rPr>
        <w:t>Applicability</w:t>
      </w:r>
      <w:r w:rsidR="003A2420" w:rsidRPr="009F6662">
        <w:rPr>
          <w:rFonts w:asciiTheme="minorHAnsi" w:hAnsiTheme="minorHAnsi" w:cstheme="minorHAnsi"/>
          <w:szCs w:val="24"/>
        </w:rPr>
        <w:t xml:space="preserve"> of the provisions of this Agreement</w:t>
      </w:r>
      <w:bookmarkEnd w:id="13"/>
    </w:p>
    <w:p w14:paraId="3C13AF28" w14:textId="77777777" w:rsidR="00495BC2" w:rsidRPr="009F6662" w:rsidRDefault="00DE5893" w:rsidP="00E65E82">
      <w:pPr>
        <w:pStyle w:val="Heading3"/>
        <w:keepNext w:val="0"/>
        <w:widowControl w:val="0"/>
        <w:tabs>
          <w:tab w:val="clear" w:pos="2250"/>
          <w:tab w:val="num" w:pos="1080"/>
          <w:tab w:val="left" w:pos="9072"/>
        </w:tabs>
        <w:spacing w:line="276" w:lineRule="auto"/>
        <w:ind w:left="426" w:right="327" w:hanging="568"/>
        <w:rPr>
          <w:rFonts w:asciiTheme="minorHAnsi" w:hAnsiTheme="minorHAnsi" w:cstheme="minorHAnsi"/>
          <w:sz w:val="24"/>
          <w:szCs w:val="24"/>
        </w:rPr>
      </w:pPr>
      <w:r w:rsidRPr="009F6662">
        <w:rPr>
          <w:rFonts w:asciiTheme="minorHAnsi" w:hAnsiTheme="minorHAnsi" w:cstheme="minorHAnsi"/>
          <w:sz w:val="24"/>
          <w:szCs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3C13AF29" w14:textId="3E891DD7" w:rsidR="00495BC2" w:rsidRPr="009F6662" w:rsidRDefault="00495BC2" w:rsidP="00C57A3B">
      <w:pPr>
        <w:pStyle w:val="Heading3"/>
        <w:keepNext w:val="0"/>
        <w:widowControl w:val="0"/>
        <w:tabs>
          <w:tab w:val="clear" w:pos="2250"/>
          <w:tab w:val="num" w:pos="567"/>
          <w:tab w:val="left" w:pos="9072"/>
        </w:tabs>
        <w:spacing w:line="276" w:lineRule="auto"/>
        <w:ind w:left="426" w:right="327" w:hanging="426"/>
        <w:rPr>
          <w:rFonts w:asciiTheme="minorHAnsi" w:hAnsiTheme="minorHAnsi" w:cstheme="minorHAnsi"/>
          <w:sz w:val="24"/>
          <w:szCs w:val="24"/>
        </w:rPr>
      </w:pPr>
      <w:r w:rsidRPr="009F6662">
        <w:rPr>
          <w:rFonts w:asciiTheme="minorHAnsi" w:hAnsiTheme="minorHAnsi" w:cstheme="minorHAnsi"/>
          <w:sz w:val="24"/>
          <w:szCs w:val="24"/>
        </w:rPr>
        <w:t xml:space="preserve">For the purposes of this Agreement for ISTS systems developed under the tariff based competitive bidding framework, the provisions relating to </w:t>
      </w:r>
      <w:r w:rsidR="00DE5893" w:rsidRPr="009F6662">
        <w:rPr>
          <w:rFonts w:asciiTheme="minorHAnsi" w:hAnsiTheme="minorHAnsi" w:cstheme="minorHAnsi"/>
          <w:sz w:val="24"/>
          <w:szCs w:val="24"/>
        </w:rPr>
        <w:t xml:space="preserve">the definitions (Availability and COD), </w:t>
      </w:r>
      <w:r w:rsidR="00F06D3E" w:rsidRPr="009F6662">
        <w:rPr>
          <w:rFonts w:asciiTheme="minorHAnsi" w:hAnsiTheme="minorHAnsi" w:cstheme="minorHAnsi"/>
          <w:sz w:val="24"/>
          <w:szCs w:val="24"/>
        </w:rPr>
        <w:t>Article 3 (Contract Performance Guarantee</w:t>
      </w:r>
      <w:r w:rsidR="00153665" w:rsidRPr="009F6662">
        <w:rPr>
          <w:rFonts w:asciiTheme="minorHAnsi" w:hAnsiTheme="minorHAnsi" w:cstheme="minorHAnsi"/>
          <w:sz w:val="24"/>
          <w:szCs w:val="24"/>
        </w:rPr>
        <w:t xml:space="preserve"> and Conditions Subsequent</w:t>
      </w:r>
      <w:r w:rsidR="00F06D3E" w:rsidRPr="009F6662">
        <w:rPr>
          <w:rFonts w:asciiTheme="minorHAnsi" w:hAnsiTheme="minorHAnsi" w:cstheme="minorHAnsi"/>
          <w:sz w:val="24"/>
          <w:szCs w:val="24"/>
        </w:rPr>
        <w:t>)</w:t>
      </w:r>
      <w:r w:rsidR="00DE5893" w:rsidRPr="009F6662">
        <w:rPr>
          <w:rFonts w:asciiTheme="minorHAnsi" w:hAnsiTheme="minorHAnsi" w:cstheme="minorHAnsi"/>
          <w:sz w:val="24"/>
          <w:szCs w:val="24"/>
        </w:rPr>
        <w:t xml:space="preserve">, </w:t>
      </w:r>
      <w:r w:rsidR="00153665" w:rsidRPr="009F6662">
        <w:rPr>
          <w:rFonts w:asciiTheme="minorHAnsi" w:hAnsiTheme="minorHAnsi" w:cstheme="minorHAnsi"/>
          <w:sz w:val="24"/>
          <w:szCs w:val="24"/>
        </w:rPr>
        <w:t>Article 5 (Construction of the Project), Article 6 (</w:t>
      </w:r>
      <w:r w:rsidR="00DC67B6" w:rsidRPr="009F6662">
        <w:rPr>
          <w:rFonts w:asciiTheme="minorHAnsi" w:hAnsiTheme="minorHAnsi" w:cstheme="minorHAnsi"/>
          <w:sz w:val="24"/>
          <w:szCs w:val="24"/>
        </w:rPr>
        <w:t xml:space="preserve">Connection </w:t>
      </w:r>
      <w:r w:rsidR="00153665" w:rsidRPr="009F6662">
        <w:rPr>
          <w:rFonts w:asciiTheme="minorHAnsi" w:hAnsiTheme="minorHAnsi" w:cstheme="minorHAnsi"/>
          <w:sz w:val="24"/>
          <w:szCs w:val="24"/>
        </w:rPr>
        <w:t xml:space="preserve">and Commissioning of the Project), </w:t>
      </w:r>
      <w:r w:rsidR="00DE5893" w:rsidRPr="009F6662">
        <w:rPr>
          <w:rFonts w:asciiTheme="minorHAnsi" w:hAnsiTheme="minorHAnsi" w:cstheme="minorHAnsi"/>
          <w:sz w:val="24"/>
          <w:szCs w:val="24"/>
        </w:rPr>
        <w:t xml:space="preserve">Article </w:t>
      </w:r>
      <w:r w:rsidR="008969B5" w:rsidRPr="009F6662">
        <w:rPr>
          <w:rFonts w:asciiTheme="minorHAnsi" w:hAnsiTheme="minorHAnsi" w:cstheme="minorHAnsi"/>
          <w:sz w:val="24"/>
          <w:szCs w:val="24"/>
        </w:rPr>
        <w:fldChar w:fldCharType="begin"/>
      </w:r>
      <w:r w:rsidR="008969B5" w:rsidRPr="009F6662">
        <w:rPr>
          <w:rFonts w:asciiTheme="minorHAnsi" w:hAnsiTheme="minorHAnsi" w:cstheme="minorHAnsi"/>
          <w:sz w:val="24"/>
          <w:szCs w:val="24"/>
        </w:rPr>
        <w:instrText xml:space="preserve"> REF _Ref311439740 \r \h </w:instrText>
      </w:r>
      <w:r w:rsidR="008153AB" w:rsidRPr="009F6662">
        <w:rPr>
          <w:rFonts w:asciiTheme="minorHAnsi" w:hAnsiTheme="minorHAnsi" w:cstheme="minorHAnsi"/>
          <w:sz w:val="24"/>
          <w:szCs w:val="24"/>
        </w:rPr>
        <w:instrText xml:space="preserve"> \* MERGEFORMAT </w:instrText>
      </w:r>
      <w:r w:rsidR="008969B5" w:rsidRPr="009F6662">
        <w:rPr>
          <w:rFonts w:asciiTheme="minorHAnsi" w:hAnsiTheme="minorHAnsi" w:cstheme="minorHAnsi"/>
          <w:sz w:val="24"/>
          <w:szCs w:val="24"/>
        </w:rPr>
      </w:r>
      <w:r w:rsidR="008969B5"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8</w:t>
      </w:r>
      <w:r w:rsidR="008969B5" w:rsidRPr="009F6662">
        <w:rPr>
          <w:rFonts w:asciiTheme="minorHAnsi" w:hAnsiTheme="minorHAnsi" w:cstheme="minorHAnsi"/>
          <w:sz w:val="24"/>
          <w:szCs w:val="24"/>
        </w:rPr>
        <w:fldChar w:fldCharType="end"/>
      </w:r>
      <w:r w:rsidR="00DE5893" w:rsidRPr="009F6662">
        <w:rPr>
          <w:rFonts w:asciiTheme="minorHAnsi" w:hAnsiTheme="minorHAnsi" w:cstheme="minorHAnsi"/>
          <w:sz w:val="24"/>
          <w:szCs w:val="24"/>
        </w:rPr>
        <w:t xml:space="preserve"> (Target Availability and calculation of Availability), Article </w:t>
      </w:r>
      <w:r w:rsidR="008969B5" w:rsidRPr="009F6662">
        <w:rPr>
          <w:rFonts w:asciiTheme="minorHAnsi" w:hAnsiTheme="minorHAnsi" w:cstheme="minorHAnsi"/>
          <w:sz w:val="24"/>
          <w:szCs w:val="24"/>
        </w:rPr>
        <w:fldChar w:fldCharType="begin"/>
      </w:r>
      <w:r w:rsidR="008969B5" w:rsidRPr="009F6662">
        <w:rPr>
          <w:rFonts w:asciiTheme="minorHAnsi" w:hAnsiTheme="minorHAnsi" w:cstheme="minorHAnsi"/>
          <w:sz w:val="24"/>
          <w:szCs w:val="24"/>
        </w:rPr>
        <w:instrText xml:space="preserve"> REF _Ref169486238 \r \h </w:instrText>
      </w:r>
      <w:r w:rsidR="008153AB" w:rsidRPr="009F6662">
        <w:rPr>
          <w:rFonts w:asciiTheme="minorHAnsi" w:hAnsiTheme="minorHAnsi" w:cstheme="minorHAnsi"/>
          <w:sz w:val="24"/>
          <w:szCs w:val="24"/>
        </w:rPr>
        <w:instrText xml:space="preserve"> \* MERGEFORMAT </w:instrText>
      </w:r>
      <w:r w:rsidR="008969B5" w:rsidRPr="009F6662">
        <w:rPr>
          <w:rFonts w:asciiTheme="minorHAnsi" w:hAnsiTheme="minorHAnsi" w:cstheme="minorHAnsi"/>
          <w:sz w:val="24"/>
          <w:szCs w:val="24"/>
        </w:rPr>
      </w:r>
      <w:r w:rsidR="008969B5"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11</w:t>
      </w:r>
      <w:r w:rsidR="008969B5" w:rsidRPr="009F6662">
        <w:rPr>
          <w:rFonts w:asciiTheme="minorHAnsi" w:hAnsiTheme="minorHAnsi" w:cstheme="minorHAnsi"/>
          <w:sz w:val="24"/>
          <w:szCs w:val="24"/>
        </w:rPr>
        <w:fldChar w:fldCharType="end"/>
      </w:r>
      <w:r w:rsidR="00DE5893" w:rsidRPr="009F6662">
        <w:rPr>
          <w:rFonts w:asciiTheme="minorHAnsi" w:hAnsiTheme="minorHAnsi" w:cstheme="minorHAnsi"/>
          <w:sz w:val="24"/>
          <w:szCs w:val="24"/>
        </w:rPr>
        <w:t xml:space="preserve"> (Force Majeure), Article </w:t>
      </w:r>
      <w:r w:rsidR="008969B5" w:rsidRPr="009F6662">
        <w:rPr>
          <w:rFonts w:asciiTheme="minorHAnsi" w:hAnsiTheme="minorHAnsi" w:cstheme="minorHAnsi"/>
          <w:sz w:val="24"/>
          <w:szCs w:val="24"/>
        </w:rPr>
        <w:fldChar w:fldCharType="begin"/>
      </w:r>
      <w:r w:rsidR="008969B5" w:rsidRPr="009F6662">
        <w:rPr>
          <w:rFonts w:asciiTheme="minorHAnsi" w:hAnsiTheme="minorHAnsi" w:cstheme="minorHAnsi"/>
          <w:sz w:val="24"/>
          <w:szCs w:val="24"/>
        </w:rPr>
        <w:instrText xml:space="preserve"> REF _Ref169486132 \r \h </w:instrText>
      </w:r>
      <w:r w:rsidR="008153AB" w:rsidRPr="009F6662">
        <w:rPr>
          <w:rFonts w:asciiTheme="minorHAnsi" w:hAnsiTheme="minorHAnsi" w:cstheme="minorHAnsi"/>
          <w:sz w:val="24"/>
          <w:szCs w:val="24"/>
        </w:rPr>
        <w:instrText xml:space="preserve"> \* MERGEFORMAT </w:instrText>
      </w:r>
      <w:r w:rsidR="008969B5" w:rsidRPr="009F6662">
        <w:rPr>
          <w:rFonts w:asciiTheme="minorHAnsi" w:hAnsiTheme="minorHAnsi" w:cstheme="minorHAnsi"/>
          <w:sz w:val="24"/>
          <w:szCs w:val="24"/>
        </w:rPr>
      </w:r>
      <w:r w:rsidR="008969B5"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12</w:t>
      </w:r>
      <w:r w:rsidR="008969B5" w:rsidRPr="009F6662">
        <w:rPr>
          <w:rFonts w:asciiTheme="minorHAnsi" w:hAnsiTheme="minorHAnsi" w:cstheme="minorHAnsi"/>
          <w:sz w:val="24"/>
          <w:szCs w:val="24"/>
        </w:rPr>
        <w:fldChar w:fldCharType="end"/>
      </w:r>
      <w:r w:rsidR="00DE5893" w:rsidRPr="009F6662">
        <w:rPr>
          <w:rFonts w:asciiTheme="minorHAnsi" w:hAnsiTheme="minorHAnsi" w:cstheme="minorHAnsi"/>
          <w:sz w:val="24"/>
          <w:szCs w:val="24"/>
        </w:rPr>
        <w:t xml:space="preserve"> (Change in Law), Article </w:t>
      </w:r>
      <w:r w:rsidR="008969B5" w:rsidRPr="009F6662">
        <w:rPr>
          <w:rFonts w:asciiTheme="minorHAnsi" w:hAnsiTheme="minorHAnsi" w:cstheme="minorHAnsi"/>
          <w:sz w:val="24"/>
          <w:szCs w:val="24"/>
        </w:rPr>
        <w:fldChar w:fldCharType="begin"/>
      </w:r>
      <w:r w:rsidR="008969B5" w:rsidRPr="009F6662">
        <w:rPr>
          <w:rFonts w:asciiTheme="minorHAnsi" w:hAnsiTheme="minorHAnsi" w:cstheme="minorHAnsi"/>
          <w:sz w:val="24"/>
          <w:szCs w:val="24"/>
        </w:rPr>
        <w:instrText xml:space="preserve"> REF _Ref169580801 \r \h </w:instrText>
      </w:r>
      <w:r w:rsidR="008153AB" w:rsidRPr="009F6662">
        <w:rPr>
          <w:rFonts w:asciiTheme="minorHAnsi" w:hAnsiTheme="minorHAnsi" w:cstheme="minorHAnsi"/>
          <w:sz w:val="24"/>
          <w:szCs w:val="24"/>
        </w:rPr>
        <w:instrText xml:space="preserve"> \* MERGEFORMAT </w:instrText>
      </w:r>
      <w:r w:rsidR="008969B5" w:rsidRPr="009F6662">
        <w:rPr>
          <w:rFonts w:asciiTheme="minorHAnsi" w:hAnsiTheme="minorHAnsi" w:cstheme="minorHAnsi"/>
          <w:sz w:val="24"/>
          <w:szCs w:val="24"/>
        </w:rPr>
      </w:r>
      <w:r w:rsidR="008969B5"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13</w:t>
      </w:r>
      <w:r w:rsidR="008969B5" w:rsidRPr="009F6662">
        <w:rPr>
          <w:rFonts w:asciiTheme="minorHAnsi" w:hAnsiTheme="minorHAnsi" w:cstheme="minorHAnsi"/>
          <w:sz w:val="24"/>
          <w:szCs w:val="24"/>
        </w:rPr>
        <w:fldChar w:fldCharType="end"/>
      </w:r>
      <w:r w:rsidR="00DE5893" w:rsidRPr="009F6662">
        <w:rPr>
          <w:rFonts w:asciiTheme="minorHAnsi" w:hAnsiTheme="minorHAnsi" w:cstheme="minorHAnsi"/>
          <w:sz w:val="24"/>
          <w:szCs w:val="24"/>
        </w:rPr>
        <w:t xml:space="preserve"> (Event of Default), </w:t>
      </w:r>
      <w:r w:rsidR="008455C9" w:rsidRPr="009F6662">
        <w:rPr>
          <w:rFonts w:asciiTheme="minorHAnsi" w:hAnsiTheme="minorHAnsi" w:cstheme="minorHAnsi"/>
          <w:sz w:val="24"/>
          <w:szCs w:val="24"/>
        </w:rPr>
        <w:t xml:space="preserve">Article </w:t>
      </w:r>
      <w:r w:rsidR="008455C9" w:rsidRPr="009F6662">
        <w:rPr>
          <w:rFonts w:asciiTheme="minorHAnsi" w:hAnsiTheme="minorHAnsi" w:cstheme="minorHAnsi"/>
          <w:sz w:val="24"/>
          <w:szCs w:val="24"/>
        </w:rPr>
        <w:fldChar w:fldCharType="begin"/>
      </w:r>
      <w:r w:rsidR="008455C9" w:rsidRPr="009F6662">
        <w:rPr>
          <w:rFonts w:asciiTheme="minorHAnsi" w:hAnsiTheme="minorHAnsi" w:cstheme="minorHAnsi"/>
          <w:sz w:val="24"/>
          <w:szCs w:val="24"/>
        </w:rPr>
        <w:instrText xml:space="preserve"> REF _Ref169506718 \r \h </w:instrText>
      </w:r>
      <w:r w:rsidR="008153AB" w:rsidRPr="009F6662">
        <w:rPr>
          <w:rFonts w:asciiTheme="minorHAnsi" w:hAnsiTheme="minorHAnsi" w:cstheme="minorHAnsi"/>
          <w:sz w:val="24"/>
          <w:szCs w:val="24"/>
        </w:rPr>
        <w:instrText xml:space="preserve"> \* MERGEFORMAT </w:instrText>
      </w:r>
      <w:r w:rsidR="008455C9" w:rsidRPr="009F6662">
        <w:rPr>
          <w:rFonts w:asciiTheme="minorHAnsi" w:hAnsiTheme="minorHAnsi" w:cstheme="minorHAnsi"/>
          <w:sz w:val="24"/>
          <w:szCs w:val="24"/>
        </w:rPr>
      </w:r>
      <w:r w:rsidR="008455C9"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14</w:t>
      </w:r>
      <w:r w:rsidR="008455C9" w:rsidRPr="009F6662">
        <w:rPr>
          <w:rFonts w:asciiTheme="minorHAnsi" w:hAnsiTheme="minorHAnsi" w:cstheme="minorHAnsi"/>
          <w:sz w:val="24"/>
          <w:szCs w:val="24"/>
        </w:rPr>
        <w:fldChar w:fldCharType="end"/>
      </w:r>
      <w:r w:rsidR="008455C9" w:rsidRPr="009F6662">
        <w:rPr>
          <w:rFonts w:asciiTheme="minorHAnsi" w:hAnsiTheme="minorHAnsi" w:cstheme="minorHAnsi"/>
          <w:sz w:val="24"/>
          <w:szCs w:val="24"/>
        </w:rPr>
        <w:t xml:space="preserve"> (Indemnification), </w:t>
      </w:r>
      <w:r w:rsidR="00DE5893" w:rsidRPr="009F6662">
        <w:rPr>
          <w:rFonts w:asciiTheme="minorHAnsi" w:hAnsiTheme="minorHAnsi" w:cstheme="minorHAnsi"/>
          <w:sz w:val="24"/>
          <w:szCs w:val="24"/>
        </w:rPr>
        <w:t xml:space="preserve">Article </w:t>
      </w:r>
      <w:r w:rsidR="008969B5" w:rsidRPr="009F6662">
        <w:rPr>
          <w:rFonts w:asciiTheme="minorHAnsi" w:hAnsiTheme="minorHAnsi" w:cstheme="minorHAnsi"/>
          <w:sz w:val="24"/>
          <w:szCs w:val="24"/>
        </w:rPr>
        <w:fldChar w:fldCharType="begin"/>
      </w:r>
      <w:r w:rsidR="008969B5" w:rsidRPr="009F6662">
        <w:rPr>
          <w:rFonts w:asciiTheme="minorHAnsi" w:hAnsiTheme="minorHAnsi" w:cstheme="minorHAnsi"/>
          <w:sz w:val="24"/>
          <w:szCs w:val="24"/>
        </w:rPr>
        <w:instrText xml:space="preserve"> REF _Ref170681693 \r \h </w:instrText>
      </w:r>
      <w:r w:rsidR="008455C9" w:rsidRPr="009F6662">
        <w:rPr>
          <w:rFonts w:asciiTheme="minorHAnsi" w:hAnsiTheme="minorHAnsi" w:cstheme="minorHAnsi"/>
          <w:sz w:val="24"/>
          <w:szCs w:val="24"/>
        </w:rPr>
        <w:instrText xml:space="preserve"> \* MERGEFORMAT </w:instrText>
      </w:r>
      <w:r w:rsidR="008969B5" w:rsidRPr="009F6662">
        <w:rPr>
          <w:rFonts w:asciiTheme="minorHAnsi" w:hAnsiTheme="minorHAnsi" w:cstheme="minorHAnsi"/>
          <w:sz w:val="24"/>
          <w:szCs w:val="24"/>
        </w:rPr>
      </w:r>
      <w:r w:rsidR="008969B5"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15</w:t>
      </w:r>
      <w:r w:rsidR="008969B5" w:rsidRPr="009F6662">
        <w:rPr>
          <w:rFonts w:asciiTheme="minorHAnsi" w:hAnsiTheme="minorHAnsi" w:cstheme="minorHAnsi"/>
          <w:sz w:val="24"/>
          <w:szCs w:val="24"/>
        </w:rPr>
        <w:fldChar w:fldCharType="end"/>
      </w:r>
      <w:r w:rsidR="00DE5893" w:rsidRPr="009F6662">
        <w:rPr>
          <w:rFonts w:asciiTheme="minorHAnsi" w:hAnsiTheme="minorHAnsi" w:cstheme="minorHAnsi"/>
          <w:sz w:val="24"/>
          <w:szCs w:val="24"/>
        </w:rPr>
        <w:t xml:space="preserve"> (Assignment and Charges), Articles</w:t>
      </w:r>
      <w:r w:rsidR="00543C71" w:rsidRPr="009F6662">
        <w:rPr>
          <w:rFonts w:asciiTheme="minorHAnsi" w:hAnsiTheme="minorHAnsi" w:cstheme="minorHAnsi"/>
          <w:sz w:val="24"/>
          <w:szCs w:val="24"/>
        </w:rPr>
        <w:t xml:space="preserve"> </w:t>
      </w:r>
      <w:r w:rsidR="008153AB" w:rsidRPr="009F6662">
        <w:rPr>
          <w:rFonts w:asciiTheme="minorHAnsi" w:hAnsiTheme="minorHAnsi" w:cstheme="minorHAnsi"/>
          <w:sz w:val="24"/>
          <w:szCs w:val="24"/>
        </w:rPr>
        <w:fldChar w:fldCharType="begin"/>
      </w:r>
      <w:r w:rsidR="008153AB" w:rsidRPr="009F6662">
        <w:rPr>
          <w:rFonts w:asciiTheme="minorHAnsi" w:hAnsiTheme="minorHAnsi" w:cstheme="minorHAnsi"/>
          <w:sz w:val="24"/>
          <w:szCs w:val="24"/>
        </w:rPr>
        <w:instrText xml:space="preserve"> REF _Ref335306450 \r \h </w:instrText>
      </w:r>
      <w:r w:rsidR="00C01C9E" w:rsidRPr="009F6662">
        <w:rPr>
          <w:rFonts w:asciiTheme="minorHAnsi" w:hAnsiTheme="minorHAnsi" w:cstheme="minorHAnsi"/>
          <w:sz w:val="24"/>
          <w:szCs w:val="24"/>
        </w:rPr>
        <w:instrText xml:space="preserve"> \* MERGEFORMAT </w:instrText>
      </w:r>
      <w:r w:rsidR="008153AB" w:rsidRPr="009F6662">
        <w:rPr>
          <w:rFonts w:asciiTheme="minorHAnsi" w:hAnsiTheme="minorHAnsi" w:cstheme="minorHAnsi"/>
          <w:sz w:val="24"/>
          <w:szCs w:val="24"/>
        </w:rPr>
      </w:r>
      <w:r w:rsidR="008153AB"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16.1</w:t>
      </w:r>
      <w:r w:rsidR="008153AB" w:rsidRPr="009F6662">
        <w:rPr>
          <w:rFonts w:asciiTheme="minorHAnsi" w:hAnsiTheme="minorHAnsi" w:cstheme="minorHAnsi"/>
          <w:sz w:val="24"/>
          <w:szCs w:val="24"/>
        </w:rPr>
        <w:fldChar w:fldCharType="end"/>
      </w:r>
      <w:r w:rsidR="00543C71" w:rsidRPr="009F6662">
        <w:rPr>
          <w:rFonts w:asciiTheme="minorHAnsi" w:hAnsiTheme="minorHAnsi" w:cstheme="minorHAnsi"/>
          <w:sz w:val="24"/>
          <w:szCs w:val="24"/>
        </w:rPr>
        <w:t xml:space="preserve">, </w:t>
      </w:r>
      <w:r w:rsidR="008153AB" w:rsidRPr="009F6662">
        <w:rPr>
          <w:rFonts w:asciiTheme="minorHAnsi" w:hAnsiTheme="minorHAnsi" w:cstheme="minorHAnsi"/>
          <w:sz w:val="24"/>
          <w:szCs w:val="24"/>
        </w:rPr>
        <w:fldChar w:fldCharType="begin"/>
      </w:r>
      <w:r w:rsidR="008153AB" w:rsidRPr="009F6662">
        <w:rPr>
          <w:rFonts w:asciiTheme="minorHAnsi" w:hAnsiTheme="minorHAnsi" w:cstheme="minorHAnsi"/>
          <w:sz w:val="24"/>
          <w:szCs w:val="24"/>
        </w:rPr>
        <w:instrText xml:space="preserve"> REF _Ref170123003 \r \h </w:instrText>
      </w:r>
      <w:r w:rsidR="00C01C9E" w:rsidRPr="009F6662">
        <w:rPr>
          <w:rFonts w:asciiTheme="minorHAnsi" w:hAnsiTheme="minorHAnsi" w:cstheme="minorHAnsi"/>
          <w:sz w:val="24"/>
          <w:szCs w:val="24"/>
        </w:rPr>
        <w:instrText xml:space="preserve"> \* MERGEFORMAT </w:instrText>
      </w:r>
      <w:r w:rsidR="008153AB" w:rsidRPr="009F6662">
        <w:rPr>
          <w:rFonts w:asciiTheme="minorHAnsi" w:hAnsiTheme="minorHAnsi" w:cstheme="minorHAnsi"/>
          <w:sz w:val="24"/>
          <w:szCs w:val="24"/>
        </w:rPr>
      </w:r>
      <w:r w:rsidR="008153AB"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16.2</w:t>
      </w:r>
      <w:r w:rsidR="008153AB" w:rsidRPr="009F6662">
        <w:rPr>
          <w:rFonts w:asciiTheme="minorHAnsi" w:hAnsiTheme="minorHAnsi" w:cstheme="minorHAnsi"/>
          <w:sz w:val="24"/>
          <w:szCs w:val="24"/>
        </w:rPr>
        <w:fldChar w:fldCharType="end"/>
      </w:r>
      <w:r w:rsidR="008153AB" w:rsidRPr="009F6662">
        <w:rPr>
          <w:rFonts w:asciiTheme="minorHAnsi" w:hAnsiTheme="minorHAnsi" w:cstheme="minorHAnsi"/>
          <w:sz w:val="24"/>
          <w:szCs w:val="24"/>
        </w:rPr>
        <w:t xml:space="preserve"> </w:t>
      </w:r>
      <w:r w:rsidR="00543C71" w:rsidRPr="009F6662">
        <w:rPr>
          <w:rFonts w:asciiTheme="minorHAnsi" w:hAnsiTheme="minorHAnsi" w:cstheme="minorHAnsi"/>
          <w:sz w:val="24"/>
          <w:szCs w:val="24"/>
        </w:rPr>
        <w:t xml:space="preserve"> and </w:t>
      </w:r>
      <w:r w:rsidR="008153AB" w:rsidRPr="009F6662">
        <w:rPr>
          <w:rFonts w:asciiTheme="minorHAnsi" w:hAnsiTheme="minorHAnsi" w:cstheme="minorHAnsi"/>
          <w:sz w:val="24"/>
          <w:szCs w:val="24"/>
        </w:rPr>
        <w:fldChar w:fldCharType="begin"/>
      </w:r>
      <w:r w:rsidR="008153AB" w:rsidRPr="009F6662">
        <w:rPr>
          <w:rFonts w:asciiTheme="minorHAnsi" w:hAnsiTheme="minorHAnsi" w:cstheme="minorHAnsi"/>
          <w:sz w:val="24"/>
          <w:szCs w:val="24"/>
        </w:rPr>
        <w:instrText xml:space="preserve"> REF _Ref190767965 \r \h </w:instrText>
      </w:r>
      <w:r w:rsidR="00C01C9E" w:rsidRPr="009F6662">
        <w:rPr>
          <w:rFonts w:asciiTheme="minorHAnsi" w:hAnsiTheme="minorHAnsi" w:cstheme="minorHAnsi"/>
          <w:sz w:val="24"/>
          <w:szCs w:val="24"/>
        </w:rPr>
        <w:instrText xml:space="preserve"> \* MERGEFORMAT </w:instrText>
      </w:r>
      <w:r w:rsidR="008153AB" w:rsidRPr="009F6662">
        <w:rPr>
          <w:rFonts w:asciiTheme="minorHAnsi" w:hAnsiTheme="minorHAnsi" w:cstheme="minorHAnsi"/>
          <w:sz w:val="24"/>
          <w:szCs w:val="24"/>
        </w:rPr>
      </w:r>
      <w:r w:rsidR="008153AB"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16.4</w:t>
      </w:r>
      <w:r w:rsidR="008153AB" w:rsidRPr="009F6662">
        <w:rPr>
          <w:rFonts w:asciiTheme="minorHAnsi" w:hAnsiTheme="minorHAnsi" w:cstheme="minorHAnsi"/>
          <w:sz w:val="24"/>
          <w:szCs w:val="24"/>
        </w:rPr>
        <w:fldChar w:fldCharType="end"/>
      </w:r>
      <w:r w:rsidR="008153AB" w:rsidRPr="009F6662">
        <w:rPr>
          <w:rFonts w:asciiTheme="minorHAnsi" w:hAnsiTheme="minorHAnsi" w:cstheme="minorHAnsi"/>
          <w:sz w:val="24"/>
          <w:szCs w:val="24"/>
        </w:rPr>
        <w:t xml:space="preserve"> </w:t>
      </w:r>
      <w:r w:rsidR="00DE5893" w:rsidRPr="009F6662">
        <w:rPr>
          <w:rFonts w:asciiTheme="minorHAnsi" w:hAnsiTheme="minorHAnsi" w:cstheme="minorHAnsi"/>
          <w:sz w:val="24"/>
          <w:szCs w:val="24"/>
        </w:rPr>
        <w:t>(</w:t>
      </w:r>
      <w:r w:rsidR="00AE4FC5" w:rsidRPr="009F6662">
        <w:rPr>
          <w:rFonts w:asciiTheme="minorHAnsi" w:hAnsiTheme="minorHAnsi" w:cstheme="minorHAnsi"/>
          <w:sz w:val="24"/>
          <w:szCs w:val="24"/>
        </w:rPr>
        <w:t xml:space="preserve">Governing Laws and </w:t>
      </w:r>
      <w:r w:rsidR="00DE5893" w:rsidRPr="009F6662">
        <w:rPr>
          <w:rFonts w:asciiTheme="minorHAnsi" w:hAnsiTheme="minorHAnsi" w:cstheme="minorHAnsi"/>
          <w:sz w:val="24"/>
          <w:szCs w:val="24"/>
        </w:rPr>
        <w:t>Dispute Resolution)</w:t>
      </w:r>
      <w:r w:rsidR="008455C9" w:rsidRPr="009F6662">
        <w:rPr>
          <w:rFonts w:asciiTheme="minorHAnsi" w:hAnsiTheme="minorHAnsi" w:cstheme="minorHAnsi"/>
          <w:sz w:val="24"/>
          <w:szCs w:val="24"/>
        </w:rPr>
        <w:t xml:space="preserve"> and</w:t>
      </w:r>
      <w:r w:rsidR="00DE5893" w:rsidRPr="009F6662">
        <w:rPr>
          <w:rFonts w:asciiTheme="minorHAnsi" w:hAnsiTheme="minorHAnsi" w:cstheme="minorHAnsi"/>
          <w:sz w:val="24"/>
          <w:szCs w:val="24"/>
        </w:rPr>
        <w:t xml:space="preserve"> Article </w:t>
      </w:r>
      <w:r w:rsidR="008969B5" w:rsidRPr="009F6662">
        <w:rPr>
          <w:rFonts w:asciiTheme="minorHAnsi" w:hAnsiTheme="minorHAnsi" w:cstheme="minorHAnsi"/>
          <w:sz w:val="24"/>
          <w:szCs w:val="24"/>
        </w:rPr>
        <w:fldChar w:fldCharType="begin"/>
      </w:r>
      <w:r w:rsidR="008969B5" w:rsidRPr="009F6662">
        <w:rPr>
          <w:rFonts w:asciiTheme="minorHAnsi" w:hAnsiTheme="minorHAnsi" w:cstheme="minorHAnsi"/>
          <w:sz w:val="24"/>
          <w:szCs w:val="24"/>
        </w:rPr>
        <w:instrText xml:space="preserve"> REF _Ref173647756 \r \h </w:instrText>
      </w:r>
      <w:r w:rsidR="008153AB" w:rsidRPr="009F6662">
        <w:rPr>
          <w:rFonts w:asciiTheme="minorHAnsi" w:hAnsiTheme="minorHAnsi" w:cstheme="minorHAnsi"/>
          <w:sz w:val="24"/>
          <w:szCs w:val="24"/>
        </w:rPr>
        <w:instrText xml:space="preserve"> \* MERGEFORMAT </w:instrText>
      </w:r>
      <w:r w:rsidR="008969B5" w:rsidRPr="009F6662">
        <w:rPr>
          <w:rFonts w:asciiTheme="minorHAnsi" w:hAnsiTheme="minorHAnsi" w:cstheme="minorHAnsi"/>
          <w:sz w:val="24"/>
          <w:szCs w:val="24"/>
        </w:rPr>
      </w:r>
      <w:r w:rsidR="008969B5"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17</w:t>
      </w:r>
      <w:r w:rsidR="008969B5" w:rsidRPr="009F6662">
        <w:rPr>
          <w:rFonts w:asciiTheme="minorHAnsi" w:hAnsiTheme="minorHAnsi" w:cstheme="minorHAnsi"/>
          <w:sz w:val="24"/>
          <w:szCs w:val="24"/>
        </w:rPr>
        <w:fldChar w:fldCharType="end"/>
      </w:r>
      <w:r w:rsidR="00DE5893" w:rsidRPr="009F6662">
        <w:rPr>
          <w:rFonts w:asciiTheme="minorHAnsi" w:hAnsiTheme="minorHAnsi" w:cstheme="minorHAnsi"/>
          <w:sz w:val="24"/>
          <w:szCs w:val="24"/>
        </w:rPr>
        <w:t xml:space="preserve"> (representation and warranties of the ISTS Licensee) </w:t>
      </w:r>
      <w:r w:rsidRPr="009F6662">
        <w:rPr>
          <w:rFonts w:asciiTheme="minorHAnsi" w:hAnsiTheme="minorHAnsi" w:cstheme="minorHAnsi"/>
          <w:sz w:val="24"/>
          <w:szCs w:val="24"/>
        </w:rPr>
        <w:t xml:space="preserve">of this agreement shall supersede the corresponding provisions </w:t>
      </w:r>
      <w:r w:rsidR="004854BA" w:rsidRPr="009F6662">
        <w:rPr>
          <w:rFonts w:asciiTheme="minorHAnsi" w:hAnsiTheme="minorHAnsi" w:cstheme="minorHAnsi"/>
          <w:sz w:val="24"/>
          <w:szCs w:val="24"/>
        </w:rPr>
        <w:t xml:space="preserve">under </w:t>
      </w:r>
      <w:r w:rsidR="0048462F" w:rsidRPr="009F6662">
        <w:rPr>
          <w:rFonts w:asciiTheme="minorHAnsi" w:hAnsiTheme="minorHAnsi" w:cstheme="minorHAnsi"/>
          <w:sz w:val="24"/>
          <w:szCs w:val="24"/>
        </w:rPr>
        <w:t>Sharing Regulations</w:t>
      </w:r>
      <w:r w:rsidRPr="009F6662">
        <w:rPr>
          <w:rFonts w:asciiTheme="minorHAnsi" w:hAnsiTheme="minorHAnsi" w:cstheme="minorHAnsi"/>
          <w:sz w:val="24"/>
          <w:szCs w:val="24"/>
        </w:rPr>
        <w:t>.</w:t>
      </w:r>
    </w:p>
    <w:p w14:paraId="3C13AF2A" w14:textId="77777777" w:rsidR="00C0377A" w:rsidRPr="009F6662" w:rsidRDefault="00C0377A" w:rsidP="002B4B56">
      <w:pPr>
        <w:tabs>
          <w:tab w:val="left" w:pos="9072"/>
        </w:tabs>
        <w:spacing w:line="276" w:lineRule="auto"/>
        <w:ind w:left="426" w:right="327"/>
        <w:jc w:val="both"/>
        <w:rPr>
          <w:rFonts w:asciiTheme="minorHAnsi" w:hAnsiTheme="minorHAnsi" w:cstheme="minorHAnsi"/>
        </w:rPr>
      </w:pPr>
    </w:p>
    <w:p w14:paraId="3C13AF2B" w14:textId="77777777" w:rsidR="00C0377A" w:rsidRPr="009F6662" w:rsidRDefault="00C0377A" w:rsidP="002B4B56">
      <w:pPr>
        <w:tabs>
          <w:tab w:val="left" w:pos="9072"/>
        </w:tabs>
        <w:ind w:left="426" w:right="327"/>
        <w:jc w:val="both"/>
        <w:rPr>
          <w:rFonts w:asciiTheme="minorHAnsi" w:hAnsiTheme="minorHAnsi" w:cstheme="minorHAnsi"/>
        </w:rPr>
      </w:pPr>
    </w:p>
    <w:p w14:paraId="3C13AF2C" w14:textId="77777777" w:rsidR="00C0377A" w:rsidRPr="009F6662" w:rsidRDefault="00C0377A" w:rsidP="002B4B56">
      <w:pPr>
        <w:tabs>
          <w:tab w:val="left" w:pos="9072"/>
        </w:tabs>
        <w:ind w:left="426" w:right="327"/>
        <w:jc w:val="both"/>
        <w:rPr>
          <w:rFonts w:asciiTheme="minorHAnsi" w:hAnsiTheme="minorHAnsi" w:cstheme="minorHAnsi"/>
        </w:rPr>
        <w:sectPr w:rsidR="00C0377A" w:rsidRPr="009F6662" w:rsidSect="007525FC">
          <w:pgSz w:w="11907" w:h="16839" w:code="9"/>
          <w:pgMar w:top="993" w:right="992" w:bottom="1440" w:left="1843" w:header="567" w:footer="567" w:gutter="0"/>
          <w:cols w:space="720"/>
          <w:docGrid w:linePitch="360"/>
        </w:sectPr>
      </w:pPr>
    </w:p>
    <w:p w14:paraId="3C13AF2D" w14:textId="77777777" w:rsidR="00C0377A" w:rsidRPr="009F6662" w:rsidRDefault="00C0377A"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b/>
        </w:rPr>
        <w:lastRenderedPageBreak/>
        <w:t xml:space="preserve">ARTICLE: 3 </w:t>
      </w:r>
    </w:p>
    <w:p w14:paraId="3C13AF2E" w14:textId="77777777" w:rsidR="00C0377A" w:rsidRPr="009F6662" w:rsidRDefault="00C0377A" w:rsidP="00B55AE0">
      <w:pPr>
        <w:pStyle w:val="Heading1"/>
      </w:pPr>
      <w:bookmarkStart w:id="14" w:name="_Ref170611168"/>
      <w:bookmarkStart w:id="15" w:name="_Toc165463904"/>
      <w:r w:rsidRPr="009F6662">
        <w:t>Conditions Subsequent</w:t>
      </w:r>
      <w:bookmarkEnd w:id="14"/>
      <w:bookmarkEnd w:id="15"/>
    </w:p>
    <w:p w14:paraId="3C13AF2F"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6" w:name="_Ref107589284"/>
      <w:bookmarkStart w:id="17" w:name="_Toc131514096"/>
      <w:bookmarkStart w:id="18" w:name="_Toc131519797"/>
      <w:bookmarkStart w:id="19" w:name="_Ref170622804"/>
      <w:bookmarkStart w:id="20" w:name="_Toc143082067"/>
      <w:bookmarkStart w:id="21" w:name="_Toc143628316"/>
      <w:r w:rsidRPr="009F6662">
        <w:rPr>
          <w:rFonts w:asciiTheme="minorHAnsi" w:hAnsiTheme="minorHAnsi" w:cstheme="minorHAnsi"/>
          <w:szCs w:val="24"/>
        </w:rPr>
        <w:t xml:space="preserve">Satisfaction of conditions </w:t>
      </w:r>
      <w:bookmarkStart w:id="22" w:name="_DV_M429"/>
      <w:bookmarkEnd w:id="16"/>
      <w:bookmarkEnd w:id="22"/>
      <w:r w:rsidRPr="009F6662">
        <w:rPr>
          <w:rFonts w:asciiTheme="minorHAnsi" w:hAnsiTheme="minorHAnsi" w:cstheme="minorHAnsi"/>
          <w:szCs w:val="24"/>
        </w:rPr>
        <w:t xml:space="preserve">subsequent by the </w:t>
      </w:r>
      <w:bookmarkEnd w:id="17"/>
      <w:bookmarkEnd w:id="18"/>
      <w:r w:rsidRPr="009F6662">
        <w:rPr>
          <w:rFonts w:asciiTheme="minorHAnsi" w:hAnsiTheme="minorHAnsi" w:cstheme="minorHAnsi"/>
          <w:szCs w:val="24"/>
        </w:rPr>
        <w:t>TSP</w:t>
      </w:r>
      <w:bookmarkEnd w:id="19"/>
      <w:r w:rsidRPr="009F6662">
        <w:rPr>
          <w:rFonts w:asciiTheme="minorHAnsi" w:hAnsiTheme="minorHAnsi" w:cstheme="minorHAnsi"/>
          <w:szCs w:val="24"/>
        </w:rPr>
        <w:t xml:space="preserve"> </w:t>
      </w:r>
      <w:bookmarkEnd w:id="20"/>
      <w:bookmarkEnd w:id="21"/>
    </w:p>
    <w:p w14:paraId="3C13AF30" w14:textId="77777777" w:rsidR="00D97C9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9F6662">
        <w:rPr>
          <w:rFonts w:asciiTheme="minorHAnsi" w:hAnsiTheme="minorHAnsi" w:cstheme="minorHAnsi"/>
          <w:sz w:val="24"/>
          <w:szCs w:val="24"/>
        </w:rPr>
        <w:t xml:space="preserve">Within </w:t>
      </w:r>
      <w:r w:rsidR="00A27B81" w:rsidRPr="009F6662">
        <w:rPr>
          <w:rFonts w:asciiTheme="minorHAnsi" w:hAnsiTheme="minorHAnsi" w:cstheme="minorHAnsi"/>
          <w:sz w:val="24"/>
          <w:szCs w:val="24"/>
        </w:rPr>
        <w:t>ten</w:t>
      </w:r>
      <w:r w:rsidR="000E137F" w:rsidRPr="009F6662">
        <w:rPr>
          <w:rFonts w:asciiTheme="minorHAnsi" w:hAnsiTheme="minorHAnsi" w:cstheme="minorHAnsi"/>
          <w:sz w:val="24"/>
          <w:szCs w:val="24"/>
        </w:rPr>
        <w:t xml:space="preserve"> </w:t>
      </w:r>
      <w:r w:rsidRPr="009F6662">
        <w:rPr>
          <w:rFonts w:asciiTheme="minorHAnsi" w:hAnsiTheme="minorHAnsi" w:cstheme="minorHAnsi"/>
          <w:sz w:val="24"/>
          <w:szCs w:val="24"/>
        </w:rPr>
        <w:t>(</w:t>
      </w:r>
      <w:r w:rsidR="00A27B81" w:rsidRPr="009F6662">
        <w:rPr>
          <w:rFonts w:asciiTheme="minorHAnsi" w:hAnsiTheme="minorHAnsi" w:cstheme="minorHAnsi"/>
          <w:sz w:val="24"/>
          <w:szCs w:val="24"/>
        </w:rPr>
        <w:t>10</w:t>
      </w:r>
      <w:r w:rsidRPr="009F6662">
        <w:rPr>
          <w:rFonts w:asciiTheme="minorHAnsi" w:hAnsiTheme="minorHAnsi" w:cstheme="minorHAnsi"/>
          <w:sz w:val="24"/>
          <w:szCs w:val="24"/>
        </w:rPr>
        <w:t xml:space="preserve">) days from the date of issue of Letter of Intent, the Selected </w:t>
      </w:r>
      <w:r w:rsidR="0043087B" w:rsidRPr="009F6662">
        <w:rPr>
          <w:rFonts w:asciiTheme="minorHAnsi" w:hAnsiTheme="minorHAnsi" w:cstheme="minorHAnsi"/>
          <w:sz w:val="24"/>
          <w:szCs w:val="24"/>
        </w:rPr>
        <w:t>Bidder,</w:t>
      </w:r>
      <w:r w:rsidR="00E56339" w:rsidRPr="009F6662">
        <w:rPr>
          <w:rFonts w:asciiTheme="minorHAnsi" w:hAnsiTheme="minorHAnsi" w:cstheme="minorHAnsi"/>
          <w:sz w:val="24"/>
          <w:szCs w:val="24"/>
        </w:rPr>
        <w:t xml:space="preserve"> shall:</w:t>
      </w:r>
    </w:p>
    <w:p w14:paraId="3C13AF31" w14:textId="77777777" w:rsidR="00E56339" w:rsidRPr="009F6662" w:rsidRDefault="00E56339" w:rsidP="008B48A6">
      <w:pPr>
        <w:pStyle w:val="ListParagraph"/>
        <w:widowControl w:val="0"/>
        <w:numPr>
          <w:ilvl w:val="0"/>
          <w:numId w:val="21"/>
        </w:numPr>
        <w:tabs>
          <w:tab w:val="left" w:pos="9072"/>
        </w:tabs>
        <w:ind w:right="327"/>
        <w:jc w:val="both"/>
        <w:rPr>
          <w:rFonts w:asciiTheme="minorHAnsi" w:eastAsia="Arial Unicode MS" w:hAnsiTheme="minorHAnsi" w:cstheme="minorHAnsi"/>
          <w:sz w:val="24"/>
          <w:szCs w:val="24"/>
        </w:rPr>
      </w:pPr>
      <w:r w:rsidRPr="009F6662">
        <w:rPr>
          <w:rFonts w:asciiTheme="minorHAnsi" w:eastAsia="Arial Unicode MS" w:hAnsiTheme="minorHAnsi" w:cstheme="minorHAnsi"/>
          <w:sz w:val="24"/>
          <w:szCs w:val="24"/>
        </w:rPr>
        <w:t>P</w:t>
      </w:r>
      <w:r w:rsidR="00C0377A" w:rsidRPr="009F6662">
        <w:rPr>
          <w:rFonts w:asciiTheme="minorHAnsi" w:eastAsia="Arial Unicode MS" w:hAnsiTheme="minorHAnsi" w:cstheme="minorHAnsi"/>
          <w:sz w:val="24"/>
          <w:szCs w:val="24"/>
        </w:rPr>
        <w:t xml:space="preserve">rovide the Contract Performance Guarantee, </w:t>
      </w:r>
      <w:r w:rsidR="00B521A1" w:rsidRPr="009F6662">
        <w:rPr>
          <w:rFonts w:asciiTheme="minorHAnsi" w:eastAsia="Arial Unicode MS" w:hAnsiTheme="minorHAnsi" w:cstheme="minorHAnsi"/>
          <w:sz w:val="24"/>
          <w:szCs w:val="24"/>
        </w:rPr>
        <w:t>and</w:t>
      </w:r>
    </w:p>
    <w:p w14:paraId="3C13AF32" w14:textId="77777777" w:rsidR="00E56339" w:rsidRPr="009F6662" w:rsidRDefault="00E56339" w:rsidP="008B48A6">
      <w:pPr>
        <w:pStyle w:val="ListParagraph"/>
        <w:widowControl w:val="0"/>
        <w:numPr>
          <w:ilvl w:val="0"/>
          <w:numId w:val="21"/>
        </w:numPr>
        <w:tabs>
          <w:tab w:val="left" w:pos="9072"/>
        </w:tabs>
        <w:ind w:right="327"/>
        <w:jc w:val="both"/>
        <w:rPr>
          <w:rFonts w:asciiTheme="minorHAnsi" w:eastAsia="Arial Unicode MS" w:hAnsiTheme="minorHAnsi" w:cstheme="minorHAnsi"/>
          <w:sz w:val="24"/>
          <w:szCs w:val="24"/>
        </w:rPr>
      </w:pPr>
      <w:r w:rsidRPr="009F6662">
        <w:rPr>
          <w:rFonts w:asciiTheme="minorHAnsi" w:eastAsia="Arial Unicode MS" w:hAnsiTheme="minorHAnsi" w:cstheme="minorHAnsi"/>
          <w:sz w:val="24"/>
          <w:szCs w:val="24"/>
        </w:rPr>
        <w:t>A</w:t>
      </w:r>
      <w:r w:rsidR="00C0377A" w:rsidRPr="009F6662">
        <w:rPr>
          <w:rFonts w:asciiTheme="minorHAnsi" w:eastAsia="Arial Unicode MS" w:hAnsiTheme="minorHAnsi" w:cstheme="minorHAnsi"/>
          <w:sz w:val="24"/>
          <w:szCs w:val="24"/>
        </w:rPr>
        <w:t>cquire</w:t>
      </w:r>
      <w:r w:rsidRPr="009F6662">
        <w:rPr>
          <w:rFonts w:asciiTheme="minorHAnsi" w:eastAsia="Arial Unicode MS" w:hAnsiTheme="minorHAnsi" w:cstheme="minorHAnsi"/>
          <w:sz w:val="24"/>
          <w:szCs w:val="24"/>
        </w:rPr>
        <w:t>,</w:t>
      </w:r>
      <w:r w:rsidR="00C0377A" w:rsidRPr="009F6662">
        <w:rPr>
          <w:rFonts w:asciiTheme="minorHAnsi" w:eastAsia="Arial Unicode MS" w:hAnsiTheme="minorHAnsi" w:cstheme="minorHAnsi"/>
          <w:sz w:val="24"/>
          <w:szCs w:val="24"/>
        </w:rPr>
        <w:t xml:space="preserve"> for the Acquisition Price, one hundred percent (100%) equity shareholding of </w:t>
      </w:r>
      <w:r w:rsidR="0018771B" w:rsidRPr="009F6662">
        <w:rPr>
          <w:rFonts w:asciiTheme="minorHAnsi" w:eastAsia="Arial Unicode MS" w:hAnsiTheme="minorHAnsi" w:cstheme="minorHAnsi"/>
          <w:sz w:val="24"/>
          <w:szCs w:val="24"/>
        </w:rPr>
        <w:t xml:space="preserve">NAVINAL TRANSMISSION LIMITED </w:t>
      </w:r>
      <w:r w:rsidR="00C0377A" w:rsidRPr="009F6662">
        <w:rPr>
          <w:rFonts w:asciiTheme="minorHAnsi" w:eastAsia="Arial Unicode MS" w:hAnsiTheme="minorHAnsi" w:cstheme="minorHAnsi"/>
          <w:sz w:val="24"/>
          <w:szCs w:val="24"/>
        </w:rPr>
        <w:t xml:space="preserve"> from </w:t>
      </w:r>
      <w:r w:rsidR="00A373C7" w:rsidRPr="009F6662">
        <w:rPr>
          <w:rFonts w:asciiTheme="minorHAnsi" w:hAnsiTheme="minorHAnsi" w:cstheme="minorHAnsi"/>
          <w:b/>
          <w:szCs w:val="24"/>
        </w:rPr>
        <w:t>PFC Consulting Limited (PFCCL)</w:t>
      </w:r>
      <w:r w:rsidR="00C0377A" w:rsidRPr="009F6662">
        <w:rPr>
          <w:rFonts w:asciiTheme="minorHAnsi" w:eastAsia="Arial Unicode MS" w:hAnsiTheme="minorHAnsi" w:cstheme="minorHAnsi"/>
          <w:sz w:val="24"/>
          <w:szCs w:val="24"/>
        </w:rPr>
        <w:t xml:space="preserve">, who shall sell to the Selected Bidder, the equity shareholding of </w:t>
      </w:r>
      <w:r w:rsidR="0018771B" w:rsidRPr="009F6662">
        <w:rPr>
          <w:rFonts w:asciiTheme="minorHAnsi" w:eastAsia="Arial Unicode MS" w:hAnsiTheme="minorHAnsi" w:cstheme="minorHAnsi"/>
          <w:sz w:val="24"/>
          <w:szCs w:val="24"/>
        </w:rPr>
        <w:t>NAVINAL TRANSMISSION LIMITED</w:t>
      </w:r>
      <w:r w:rsidR="00C0377A" w:rsidRPr="009F6662">
        <w:rPr>
          <w:rFonts w:asciiTheme="minorHAnsi" w:eastAsia="Arial Unicode MS" w:hAnsiTheme="minorHAnsi" w:cstheme="minorHAnsi"/>
          <w:sz w:val="24"/>
          <w:szCs w:val="24"/>
        </w:rPr>
        <w:t>, along with all its related assets and liabilities</w:t>
      </w:r>
      <w:r w:rsidR="00B521A1" w:rsidRPr="009F6662">
        <w:rPr>
          <w:rFonts w:asciiTheme="minorHAnsi" w:eastAsia="Arial Unicode MS" w:hAnsiTheme="minorHAnsi" w:cstheme="minorHAnsi"/>
          <w:sz w:val="24"/>
          <w:szCs w:val="24"/>
        </w:rPr>
        <w:t>.</w:t>
      </w:r>
    </w:p>
    <w:p w14:paraId="3C13AF33" w14:textId="77777777" w:rsidR="00002E76" w:rsidRPr="009F6662" w:rsidRDefault="00002E76" w:rsidP="008B48A6">
      <w:pPr>
        <w:pStyle w:val="ListParagraph"/>
        <w:widowControl w:val="0"/>
        <w:numPr>
          <w:ilvl w:val="0"/>
          <w:numId w:val="21"/>
        </w:numPr>
        <w:tabs>
          <w:tab w:val="left" w:pos="9072"/>
        </w:tabs>
        <w:ind w:right="327"/>
        <w:jc w:val="both"/>
        <w:rPr>
          <w:rFonts w:asciiTheme="minorHAnsi" w:eastAsia="Arial Unicode MS" w:hAnsiTheme="minorHAnsi" w:cstheme="minorHAnsi"/>
          <w:sz w:val="24"/>
          <w:szCs w:val="24"/>
        </w:rPr>
      </w:pPr>
      <w:r w:rsidRPr="009F6662">
        <w:rPr>
          <w:rFonts w:asciiTheme="minorHAnsi" w:eastAsia="Arial Unicode MS" w:hAnsiTheme="minorHAnsi" w:cstheme="minorHAnsi"/>
          <w:sz w:val="24"/>
          <w:szCs w:val="24"/>
        </w:rPr>
        <w:t>Execute this Agreement;</w:t>
      </w:r>
    </w:p>
    <w:p w14:paraId="3C13AF34" w14:textId="77777777" w:rsidR="00B521A1" w:rsidRPr="009F6662" w:rsidRDefault="00B521A1" w:rsidP="002B4B56">
      <w:pPr>
        <w:pStyle w:val="Heading3"/>
        <w:keepNext w:val="0"/>
        <w:widowControl w:val="0"/>
        <w:numPr>
          <w:ilvl w:val="0"/>
          <w:numId w:val="0"/>
        </w:numPr>
        <w:tabs>
          <w:tab w:val="num" w:pos="1620"/>
          <w:tab w:val="left" w:pos="9072"/>
        </w:tabs>
        <w:spacing w:line="276" w:lineRule="auto"/>
        <w:ind w:left="426" w:right="327"/>
        <w:rPr>
          <w:rFonts w:asciiTheme="minorHAnsi" w:hAnsiTheme="minorHAnsi" w:cstheme="minorHAnsi"/>
          <w:sz w:val="24"/>
          <w:szCs w:val="24"/>
        </w:rPr>
      </w:pPr>
      <w:r w:rsidRPr="009F6662">
        <w:rPr>
          <w:rFonts w:asciiTheme="minorHAnsi" w:hAnsiTheme="minorHAnsi" w:cstheme="minorHAnsi"/>
          <w:sz w:val="24"/>
          <w:szCs w:val="24"/>
        </w:rPr>
        <w:t xml:space="preserve">The TSP shall, within </w:t>
      </w:r>
      <w:r w:rsidR="003A0249" w:rsidRPr="009F6662">
        <w:rPr>
          <w:rFonts w:asciiTheme="minorHAnsi" w:hAnsiTheme="minorHAnsi" w:cstheme="minorHAnsi"/>
          <w:sz w:val="24"/>
          <w:szCs w:val="24"/>
        </w:rPr>
        <w:t xml:space="preserve">five </w:t>
      </w:r>
      <w:r w:rsidRPr="009F6662">
        <w:rPr>
          <w:rFonts w:asciiTheme="minorHAnsi" w:hAnsiTheme="minorHAnsi" w:cstheme="minorHAnsi"/>
          <w:sz w:val="24"/>
          <w:szCs w:val="24"/>
        </w:rPr>
        <w:t>(</w:t>
      </w:r>
      <w:r w:rsidR="003A0249" w:rsidRPr="009F6662">
        <w:rPr>
          <w:rFonts w:asciiTheme="minorHAnsi" w:hAnsiTheme="minorHAnsi" w:cstheme="minorHAnsi"/>
          <w:sz w:val="24"/>
          <w:szCs w:val="24"/>
        </w:rPr>
        <w:t>5</w:t>
      </w:r>
      <w:r w:rsidRPr="009F6662">
        <w:rPr>
          <w:rFonts w:asciiTheme="minorHAnsi" w:hAnsiTheme="minorHAnsi" w:cstheme="minorHAnsi"/>
          <w:sz w:val="24"/>
          <w:szCs w:val="24"/>
        </w:rPr>
        <w:t xml:space="preserve">) </w:t>
      </w:r>
      <w:r w:rsidR="004C5155" w:rsidRPr="009F6662">
        <w:rPr>
          <w:rFonts w:asciiTheme="minorHAnsi" w:hAnsiTheme="minorHAnsi" w:cstheme="minorHAnsi"/>
          <w:sz w:val="24"/>
          <w:szCs w:val="24"/>
        </w:rPr>
        <w:t xml:space="preserve">working </w:t>
      </w:r>
      <w:r w:rsidRPr="009F6662">
        <w:rPr>
          <w:rFonts w:asciiTheme="minorHAnsi" w:hAnsiTheme="minorHAnsi" w:cstheme="minorHAnsi"/>
          <w:sz w:val="24"/>
          <w:szCs w:val="24"/>
        </w:rPr>
        <w:t xml:space="preserve">days from the </w:t>
      </w:r>
      <w:r w:rsidR="009B34FA" w:rsidRPr="009F6662">
        <w:rPr>
          <w:rFonts w:asciiTheme="minorHAnsi" w:hAnsiTheme="minorHAnsi" w:cstheme="minorHAnsi"/>
          <w:sz w:val="24"/>
          <w:szCs w:val="24"/>
        </w:rPr>
        <w:t xml:space="preserve">date of </w:t>
      </w:r>
      <w:r w:rsidR="00A27B81" w:rsidRPr="009F6662">
        <w:rPr>
          <w:rFonts w:asciiTheme="minorHAnsi" w:hAnsiTheme="minorHAnsi" w:cstheme="minorHAnsi"/>
          <w:sz w:val="24"/>
          <w:szCs w:val="24"/>
        </w:rPr>
        <w:t>acquisition of SPV b</w:t>
      </w:r>
      <w:r w:rsidR="00640007" w:rsidRPr="009F6662">
        <w:rPr>
          <w:rFonts w:asciiTheme="minorHAnsi" w:hAnsiTheme="minorHAnsi" w:cstheme="minorHAnsi"/>
          <w:sz w:val="24"/>
          <w:szCs w:val="24"/>
        </w:rPr>
        <w:t>y</w:t>
      </w:r>
      <w:r w:rsidR="00A27B81" w:rsidRPr="009F6662">
        <w:rPr>
          <w:rFonts w:asciiTheme="minorHAnsi" w:hAnsiTheme="minorHAnsi" w:cstheme="minorHAnsi"/>
          <w:sz w:val="24"/>
          <w:szCs w:val="24"/>
        </w:rPr>
        <w:t xml:space="preserve"> the Selected Bidder</w:t>
      </w:r>
      <w:r w:rsidRPr="009F6662">
        <w:rPr>
          <w:rFonts w:asciiTheme="minorHAnsi" w:hAnsiTheme="minorHAnsi" w:cstheme="minorHAnsi"/>
          <w:sz w:val="24"/>
          <w:szCs w:val="24"/>
        </w:rPr>
        <w:t>, undertake to apply to the Commission for the grant of Transmission License and for the adoption of tariff</w:t>
      </w:r>
      <w:r w:rsidR="00254984" w:rsidRPr="009F6662">
        <w:rPr>
          <w:rFonts w:asciiTheme="minorHAnsi" w:hAnsiTheme="minorHAnsi" w:cstheme="minorHAnsi"/>
          <w:sz w:val="24"/>
          <w:szCs w:val="24"/>
        </w:rPr>
        <w:t xml:space="preserve"> as required under section-63 of the Electricity Act.</w:t>
      </w:r>
    </w:p>
    <w:p w14:paraId="3C13AF35" w14:textId="7EC5E852" w:rsidR="007C670C" w:rsidRPr="009F6662" w:rsidRDefault="00C0377A" w:rsidP="007C670C">
      <w:pPr>
        <w:pStyle w:val="Heading3"/>
        <w:keepNext w:val="0"/>
        <w:widowControl w:val="0"/>
        <w:numPr>
          <w:ilvl w:val="0"/>
          <w:numId w:val="0"/>
        </w:numPr>
        <w:tabs>
          <w:tab w:val="num" w:pos="993"/>
          <w:tab w:val="num" w:pos="1620"/>
          <w:tab w:val="left" w:pos="9072"/>
        </w:tabs>
        <w:spacing w:line="276" w:lineRule="auto"/>
        <w:ind w:left="426" w:right="327"/>
        <w:rPr>
          <w:rFonts w:asciiTheme="minorHAnsi" w:hAnsiTheme="minorHAnsi" w:cstheme="minorHAnsi"/>
          <w:sz w:val="24"/>
          <w:szCs w:val="24"/>
        </w:rPr>
      </w:pPr>
      <w:r w:rsidRPr="009F6662">
        <w:rPr>
          <w:rFonts w:asciiTheme="minorHAnsi" w:hAnsiTheme="minorHAnsi" w:cstheme="minorHAnsi"/>
          <w:sz w:val="24"/>
          <w:szCs w:val="24"/>
        </w:rPr>
        <w:t>The Selected Bidder</w:t>
      </w:r>
      <w:r w:rsidR="00B521A1" w:rsidRPr="009F6662">
        <w:rPr>
          <w:rFonts w:asciiTheme="minorHAnsi" w:hAnsiTheme="minorHAnsi" w:cstheme="minorHAnsi"/>
          <w:sz w:val="24"/>
          <w:szCs w:val="24"/>
        </w:rPr>
        <w:t>,</w:t>
      </w:r>
      <w:r w:rsidRPr="009F6662">
        <w:rPr>
          <w:rFonts w:asciiTheme="minorHAnsi" w:hAnsiTheme="minorHAnsi" w:cstheme="minorHAnsi"/>
          <w:sz w:val="24"/>
          <w:szCs w:val="24"/>
        </w:rPr>
        <w:t xml:space="preserve"> on behalf of the TSP</w:t>
      </w:r>
      <w:r w:rsidR="00420891" w:rsidRPr="009F6662">
        <w:rPr>
          <w:rFonts w:asciiTheme="minorHAnsi" w:hAnsiTheme="minorHAnsi" w:cstheme="minorHAnsi"/>
          <w:sz w:val="24"/>
          <w:szCs w:val="24"/>
        </w:rPr>
        <w:t>,</w:t>
      </w:r>
      <w:r w:rsidRPr="009F6662">
        <w:rPr>
          <w:rFonts w:asciiTheme="minorHAnsi" w:hAnsiTheme="minorHAnsi" w:cstheme="minorHAnsi"/>
          <w:sz w:val="24"/>
          <w:szCs w:val="24"/>
        </w:rPr>
        <w:t xml:space="preserve"> will provide to the </w:t>
      </w:r>
      <w:r w:rsidR="007C670C" w:rsidRPr="009F6662">
        <w:rPr>
          <w:rFonts w:asciiTheme="minorHAnsi" w:hAnsiTheme="minorHAnsi" w:cstheme="minorHAnsi"/>
          <w:b/>
          <w:sz w:val="24"/>
          <w:szCs w:val="24"/>
        </w:rPr>
        <w:t>Central Transmission Utility of India Limited</w:t>
      </w:r>
      <w:r w:rsidR="007C670C" w:rsidRPr="009F6662">
        <w:rPr>
          <w:rFonts w:asciiTheme="minorHAnsi" w:hAnsiTheme="minorHAnsi" w:cstheme="minorHAnsi"/>
          <w:sz w:val="24"/>
          <w:szCs w:val="24"/>
        </w:rPr>
        <w:t xml:space="preserve"> </w:t>
      </w:r>
      <w:r w:rsidR="00DF3FE5" w:rsidRPr="009F6662">
        <w:rPr>
          <w:rFonts w:asciiTheme="minorHAnsi" w:hAnsiTheme="minorHAnsi" w:cstheme="minorHAnsi"/>
          <w:sz w:val="24"/>
          <w:szCs w:val="24"/>
        </w:rPr>
        <w:t xml:space="preserve">(being the </w:t>
      </w:r>
      <w:r w:rsidR="002670FF" w:rsidRPr="009F6662">
        <w:rPr>
          <w:rFonts w:asciiTheme="minorHAnsi" w:hAnsiTheme="minorHAnsi" w:cstheme="minorHAnsi"/>
          <w:sz w:val="24"/>
          <w:szCs w:val="24"/>
        </w:rPr>
        <w:t>Nodal Agency</w:t>
      </w:r>
      <w:r w:rsidR="00DF3FE5" w:rsidRPr="009F6662">
        <w:rPr>
          <w:rFonts w:asciiTheme="minorHAnsi" w:hAnsiTheme="minorHAnsi" w:cstheme="minorHAnsi"/>
          <w:sz w:val="24"/>
          <w:szCs w:val="24"/>
        </w:rPr>
        <w:t>)</w:t>
      </w:r>
      <w:r w:rsidRPr="009F6662">
        <w:rPr>
          <w:rFonts w:asciiTheme="minorHAnsi" w:hAnsiTheme="minorHAnsi" w:cstheme="minorHAnsi"/>
          <w:sz w:val="24"/>
          <w:szCs w:val="24"/>
        </w:rPr>
        <w:t xml:space="preserve"> the Contract Performance Guarantee for an amount of </w:t>
      </w:r>
      <w:r w:rsidR="009A7200" w:rsidRPr="009F6662">
        <w:rPr>
          <w:rFonts w:asciiTheme="minorHAnsi" w:hAnsiTheme="minorHAnsi" w:cstheme="minorHAnsi"/>
          <w:b/>
          <w:sz w:val="24"/>
          <w:szCs w:val="24"/>
        </w:rPr>
        <w:t xml:space="preserve">Rs. </w:t>
      </w:r>
      <w:r w:rsidR="00C5079D">
        <w:rPr>
          <w:rFonts w:asciiTheme="minorHAnsi" w:hAnsiTheme="minorHAnsi" w:cstheme="minorHAnsi"/>
          <w:b/>
          <w:sz w:val="24"/>
          <w:szCs w:val="24"/>
        </w:rPr>
        <w:t>46.5</w:t>
      </w:r>
      <w:r w:rsidR="002C7C56" w:rsidRPr="009F6662">
        <w:rPr>
          <w:rFonts w:asciiTheme="minorHAnsi" w:hAnsiTheme="minorHAnsi" w:cstheme="minorHAnsi"/>
          <w:b/>
          <w:sz w:val="24"/>
          <w:szCs w:val="24"/>
        </w:rPr>
        <w:t xml:space="preserve"> Crores (Rs.</w:t>
      </w:r>
      <w:r w:rsidRPr="009F6662">
        <w:rPr>
          <w:rFonts w:asciiTheme="minorHAnsi" w:hAnsiTheme="minorHAnsi" w:cstheme="minorHAnsi"/>
          <w:b/>
          <w:sz w:val="24"/>
          <w:szCs w:val="24"/>
        </w:rPr>
        <w:t xml:space="preserve"> </w:t>
      </w:r>
      <w:r w:rsidR="00C5079D">
        <w:rPr>
          <w:rFonts w:asciiTheme="minorHAnsi" w:hAnsiTheme="minorHAnsi" w:cstheme="minorHAnsi"/>
          <w:b/>
          <w:sz w:val="24"/>
          <w:szCs w:val="24"/>
        </w:rPr>
        <w:t>Forty-six</w:t>
      </w:r>
      <w:r w:rsidR="00DF6FCD" w:rsidRPr="009F6662">
        <w:rPr>
          <w:rFonts w:asciiTheme="minorHAnsi" w:hAnsiTheme="minorHAnsi" w:cstheme="minorHAnsi"/>
          <w:b/>
          <w:sz w:val="24"/>
          <w:szCs w:val="24"/>
        </w:rPr>
        <w:t xml:space="preserve"> Crore</w:t>
      </w:r>
      <w:r w:rsidR="00C5079D">
        <w:rPr>
          <w:rFonts w:asciiTheme="minorHAnsi" w:hAnsiTheme="minorHAnsi" w:cstheme="minorHAnsi"/>
          <w:b/>
          <w:sz w:val="24"/>
          <w:szCs w:val="24"/>
        </w:rPr>
        <w:t xml:space="preserve"> fifty lakhs</w:t>
      </w:r>
      <w:r w:rsidRPr="009F6662">
        <w:rPr>
          <w:rFonts w:asciiTheme="minorHAnsi" w:hAnsiTheme="minorHAnsi" w:cstheme="minorHAnsi"/>
          <w:b/>
          <w:sz w:val="24"/>
          <w:szCs w:val="24"/>
        </w:rPr>
        <w:t xml:space="preserve"> only)</w:t>
      </w:r>
      <w:r w:rsidRPr="009F6662">
        <w:rPr>
          <w:rFonts w:asciiTheme="minorHAnsi" w:hAnsiTheme="minorHAnsi" w:cstheme="minorHAnsi"/>
          <w:sz w:val="24"/>
          <w:szCs w:val="24"/>
        </w:rPr>
        <w:t xml:space="preserve"> </w:t>
      </w:r>
      <w:bookmarkStart w:id="28" w:name="_Ref195614516"/>
      <w:bookmarkEnd w:id="27"/>
    </w:p>
    <w:p w14:paraId="3C13AF36"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9F6662">
        <w:rPr>
          <w:rFonts w:asciiTheme="minorHAnsi" w:hAnsiTheme="minorHAnsi" w:cstheme="minorHAnsi"/>
          <w:sz w:val="24"/>
          <w:szCs w:val="24"/>
        </w:rPr>
        <w:t xml:space="preserve"> </w:t>
      </w:r>
    </w:p>
    <w:p w14:paraId="3C13AF37"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9" w:name="_DV_M439"/>
      <w:bookmarkStart w:id="30" w:name="_DV_M440"/>
      <w:bookmarkStart w:id="31" w:name="_Ref170678236"/>
      <w:bookmarkEnd w:id="29"/>
      <w:bookmarkEnd w:id="30"/>
      <w:r w:rsidRPr="009F6662">
        <w:rPr>
          <w:rFonts w:asciiTheme="minorHAnsi" w:hAnsiTheme="minorHAnsi" w:cstheme="minorHAnsi"/>
          <w:sz w:val="24"/>
          <w:szCs w:val="24"/>
        </w:rPr>
        <w:t xml:space="preserve">The TSP agrees and undertakes to duly perform and complete the following activities within </w:t>
      </w:r>
      <w:bookmarkStart w:id="32" w:name="_DV_C846"/>
      <w:r w:rsidRPr="009F6662">
        <w:rPr>
          <w:rFonts w:asciiTheme="minorHAnsi" w:hAnsiTheme="minorHAnsi" w:cstheme="minorHAnsi"/>
          <w:sz w:val="24"/>
          <w:szCs w:val="24"/>
        </w:rPr>
        <w:t>six (6) months</w:t>
      </w:r>
      <w:bookmarkStart w:id="33" w:name="_DV_M441"/>
      <w:bookmarkEnd w:id="32"/>
      <w:bookmarkEnd w:id="33"/>
      <w:r w:rsidRPr="009F6662">
        <w:rPr>
          <w:rFonts w:asciiTheme="minorHAnsi" w:hAnsiTheme="minorHAnsi" w:cstheme="minorHAnsi"/>
          <w:sz w:val="24"/>
          <w:szCs w:val="24"/>
        </w:rPr>
        <w:t xml:space="preserve"> from the Effective Date</w:t>
      </w:r>
      <w:r w:rsidR="00C05BDC" w:rsidRPr="009F6662">
        <w:rPr>
          <w:rFonts w:asciiTheme="minorHAnsi" w:hAnsiTheme="minorHAnsi" w:cstheme="minorHAnsi"/>
          <w:sz w:val="24"/>
          <w:szCs w:val="24"/>
        </w:rPr>
        <w:t xml:space="preserve"> (except for c) below)</w:t>
      </w:r>
      <w:r w:rsidRPr="009F6662">
        <w:rPr>
          <w:rFonts w:asciiTheme="minorHAnsi" w:hAnsiTheme="minorHAnsi" w:cstheme="minorHAnsi"/>
          <w:sz w:val="24"/>
          <w:szCs w:val="24"/>
        </w:rPr>
        <w:t xml:space="preserve">, unless such completion is affected due to any Force Majeure Event, or if any of the activities is specifically waived in writing by the </w:t>
      </w:r>
      <w:r w:rsidR="002670FF" w:rsidRPr="009F6662">
        <w:rPr>
          <w:rFonts w:asciiTheme="minorHAnsi" w:hAnsiTheme="minorHAnsi" w:cstheme="minorHAnsi"/>
          <w:sz w:val="24"/>
          <w:szCs w:val="24"/>
        </w:rPr>
        <w:t>Nodal Agency</w:t>
      </w:r>
      <w:r w:rsidRPr="009F6662">
        <w:rPr>
          <w:rFonts w:asciiTheme="minorHAnsi" w:hAnsiTheme="minorHAnsi" w:cstheme="minorHAnsi"/>
          <w:sz w:val="24"/>
          <w:szCs w:val="24"/>
        </w:rPr>
        <w:t>:</w:t>
      </w:r>
      <w:bookmarkEnd w:id="31"/>
    </w:p>
    <w:p w14:paraId="3C13AF38" w14:textId="77777777" w:rsidR="00C0377A" w:rsidRPr="009F6662" w:rsidRDefault="00C0377A" w:rsidP="008B48A6">
      <w:pPr>
        <w:widowControl w:val="0"/>
        <w:numPr>
          <w:ilvl w:val="0"/>
          <w:numId w:val="16"/>
        </w:numPr>
        <w:tabs>
          <w:tab w:val="clear" w:pos="2160"/>
          <w:tab w:val="left" w:pos="9072"/>
        </w:tabs>
        <w:spacing w:line="276" w:lineRule="auto"/>
        <w:ind w:left="709" w:right="327" w:hanging="284"/>
        <w:jc w:val="both"/>
        <w:rPr>
          <w:rFonts w:asciiTheme="minorHAnsi" w:eastAsia="Arial Unicode MS" w:hAnsiTheme="minorHAnsi" w:cstheme="minorHAnsi"/>
        </w:rPr>
      </w:pPr>
      <w:bookmarkStart w:id="34" w:name="_DV_M442"/>
      <w:bookmarkStart w:id="35" w:name="_DV_M443"/>
      <w:bookmarkStart w:id="36" w:name="_DV_M444"/>
      <w:bookmarkStart w:id="37" w:name="_DV_M445"/>
      <w:bookmarkEnd w:id="34"/>
      <w:bookmarkEnd w:id="35"/>
      <w:bookmarkEnd w:id="36"/>
      <w:bookmarkEnd w:id="37"/>
      <w:r w:rsidRPr="009F6662">
        <w:rPr>
          <w:rFonts w:asciiTheme="minorHAnsi" w:eastAsia="Arial Unicode MS" w:hAnsiTheme="minorHAnsi" w:cstheme="minorHAnsi"/>
        </w:rPr>
        <w:t>To obtain the Transmission License for the Project from the Commission;</w:t>
      </w:r>
    </w:p>
    <w:p w14:paraId="3C13AF39" w14:textId="77777777" w:rsidR="00C0377A" w:rsidRPr="009F6662" w:rsidRDefault="00C0377A" w:rsidP="008B48A6">
      <w:pPr>
        <w:widowControl w:val="0"/>
        <w:numPr>
          <w:ilvl w:val="0"/>
          <w:numId w:val="16"/>
        </w:numPr>
        <w:tabs>
          <w:tab w:val="clear" w:pos="2160"/>
          <w:tab w:val="left" w:pos="9072"/>
        </w:tabs>
        <w:spacing w:line="276" w:lineRule="auto"/>
        <w:ind w:left="709" w:right="327" w:hanging="284"/>
        <w:jc w:val="both"/>
        <w:rPr>
          <w:rFonts w:asciiTheme="minorHAnsi" w:eastAsia="Arial Unicode MS" w:hAnsiTheme="minorHAnsi" w:cstheme="minorHAnsi"/>
        </w:rPr>
      </w:pPr>
      <w:r w:rsidRPr="009F6662">
        <w:rPr>
          <w:rFonts w:asciiTheme="minorHAnsi" w:eastAsia="Arial Unicode MS" w:hAnsiTheme="minorHAnsi" w:cstheme="minorHAnsi"/>
        </w:rPr>
        <w:t xml:space="preserve">To obtain the order </w:t>
      </w:r>
      <w:r w:rsidR="00D975BA" w:rsidRPr="009F6662">
        <w:rPr>
          <w:rFonts w:asciiTheme="minorHAnsi" w:eastAsia="Arial Unicode MS" w:hAnsiTheme="minorHAnsi" w:cstheme="minorHAnsi"/>
        </w:rPr>
        <w:t>for adoption</w:t>
      </w:r>
      <w:r w:rsidRPr="009F6662">
        <w:rPr>
          <w:rFonts w:asciiTheme="minorHAnsi" w:eastAsia="Arial Unicode MS" w:hAnsiTheme="minorHAnsi" w:cstheme="minorHAnsi"/>
        </w:rPr>
        <w:t xml:space="preserve"> of Transmission Charges by the Commission, as required under Section 63 of the Electricity Act 2003;</w:t>
      </w:r>
    </w:p>
    <w:p w14:paraId="3C13AF3A" w14:textId="77777777" w:rsidR="00420891" w:rsidRPr="009F6662" w:rsidRDefault="00C0377A" w:rsidP="008B48A6">
      <w:pPr>
        <w:widowControl w:val="0"/>
        <w:numPr>
          <w:ilvl w:val="0"/>
          <w:numId w:val="16"/>
        </w:numPr>
        <w:tabs>
          <w:tab w:val="clear" w:pos="2160"/>
          <w:tab w:val="left" w:pos="9072"/>
        </w:tabs>
        <w:spacing w:line="276" w:lineRule="auto"/>
        <w:ind w:left="709" w:right="327" w:hanging="284"/>
        <w:jc w:val="both"/>
        <w:rPr>
          <w:rFonts w:asciiTheme="minorHAnsi" w:hAnsiTheme="minorHAnsi" w:cstheme="minorHAnsi"/>
        </w:rPr>
      </w:pPr>
      <w:bookmarkStart w:id="38" w:name="_Ref191015563"/>
      <w:r w:rsidRPr="009F6662">
        <w:rPr>
          <w:rFonts w:asciiTheme="minorHAnsi" w:hAnsiTheme="minorHAnsi" w:cstheme="minorHAnsi"/>
        </w:rPr>
        <w:lastRenderedPageBreak/>
        <w:t xml:space="preserve">To submit to the </w:t>
      </w:r>
      <w:r w:rsidR="002670FF" w:rsidRPr="009F6662">
        <w:rPr>
          <w:rFonts w:asciiTheme="minorHAnsi" w:hAnsiTheme="minorHAnsi" w:cstheme="minorHAnsi"/>
        </w:rPr>
        <w:t>Nodal Agency</w:t>
      </w:r>
      <w:r w:rsidR="008A4E2A" w:rsidRPr="009F6662">
        <w:rPr>
          <w:rFonts w:asciiTheme="minorHAnsi" w:hAnsiTheme="minorHAnsi" w:cstheme="minorHAnsi"/>
        </w:rPr>
        <w:t xml:space="preserve">, </w:t>
      </w:r>
      <w:r w:rsidRPr="009F6662">
        <w:rPr>
          <w:rFonts w:asciiTheme="minorHAnsi" w:hAnsiTheme="minorHAnsi" w:cstheme="minorHAnsi"/>
        </w:rPr>
        <w:t>CEA</w:t>
      </w:r>
      <w:r w:rsidR="008A4E2A" w:rsidRPr="009F6662">
        <w:rPr>
          <w:rFonts w:asciiTheme="minorHAnsi" w:hAnsiTheme="minorHAnsi" w:cstheme="minorHAnsi"/>
        </w:rPr>
        <w:t xml:space="preserve"> &amp; Independent Engineer</w:t>
      </w:r>
      <w:r w:rsidR="00420891" w:rsidRPr="009F6662">
        <w:rPr>
          <w:rFonts w:asciiTheme="minorHAnsi" w:hAnsiTheme="minorHAnsi" w:cstheme="minorHAnsi"/>
        </w:rPr>
        <w:t>,</w:t>
      </w:r>
      <w:r w:rsidRPr="009F6662">
        <w:rPr>
          <w:rFonts w:asciiTheme="minorHAnsi" w:hAnsiTheme="minorHAnsi" w:cstheme="minorHAnsi"/>
        </w:rPr>
        <w:t xml:space="preserve"> the Project Execution Plan, </w:t>
      </w:r>
      <w:r w:rsidR="00532A91" w:rsidRPr="009F6662">
        <w:rPr>
          <w:rFonts w:asciiTheme="minorHAnsi" w:hAnsiTheme="minorHAnsi" w:cstheme="minorHAnsi"/>
        </w:rPr>
        <w:t xml:space="preserve">immediately after award of contract(s) and maximum </w:t>
      </w:r>
      <w:r w:rsidRPr="009F6662">
        <w:rPr>
          <w:rFonts w:asciiTheme="minorHAnsi" w:hAnsiTheme="minorHAnsi" w:cstheme="minorHAnsi"/>
        </w:rPr>
        <w:t xml:space="preserve">within one hundred and twenty (120) days from the Effective Date. </w:t>
      </w:r>
      <w:r w:rsidR="00FE4F20" w:rsidRPr="009F6662">
        <w:rPr>
          <w:rFonts w:asciiTheme="minorHAnsi" w:hAnsiTheme="minorHAnsi" w:cstheme="minorHAnsi"/>
        </w:rPr>
        <w:t xml:space="preserve">Also, an approved copy each of Manufacturing Quality Plan (MQP) and Field Quality Plan (FQP) would be submitted to </w:t>
      </w:r>
      <w:r w:rsidR="008A4E2A" w:rsidRPr="009F6662">
        <w:rPr>
          <w:rFonts w:asciiTheme="minorHAnsi" w:hAnsiTheme="minorHAnsi" w:cstheme="minorHAnsi"/>
        </w:rPr>
        <w:t xml:space="preserve">Independent Engineer &amp; Nodal Agency </w:t>
      </w:r>
      <w:r w:rsidR="00FE4F20" w:rsidRPr="009F6662">
        <w:rPr>
          <w:rFonts w:asciiTheme="minorHAnsi" w:hAnsiTheme="minorHAnsi" w:cstheme="minorHAnsi"/>
        </w:rPr>
        <w:t xml:space="preserve">in the same time period. </w:t>
      </w:r>
      <w:r w:rsidRPr="009F6662">
        <w:rPr>
          <w:rFonts w:asciiTheme="minorHAnsi" w:hAnsiTheme="minorHAnsi" w:cstheme="minorHAnsi"/>
        </w:rPr>
        <w:t xml:space="preserve">The TSP’s Project Execution Plan should be in conformity with the Scheduled COD as specified in Schedule </w:t>
      </w:r>
      <w:r w:rsidR="001B6E88" w:rsidRPr="009F6662">
        <w:rPr>
          <w:rFonts w:asciiTheme="minorHAnsi" w:hAnsiTheme="minorHAnsi" w:cstheme="minorHAnsi"/>
        </w:rPr>
        <w:t xml:space="preserve">2 </w:t>
      </w:r>
      <w:r w:rsidRPr="009F6662">
        <w:rPr>
          <w:rFonts w:asciiTheme="minorHAnsi" w:hAnsiTheme="minorHAnsi" w:cstheme="minorHAnsi"/>
        </w:rPr>
        <w:t>of this Agreement, and shall bring out clearly the organization structure, time plan and methodology for executing the Project, award of major contracts, designing, engineering, procurement, shipping, construction, testing</w:t>
      </w:r>
      <w:r w:rsidR="0035404B" w:rsidRPr="009F6662">
        <w:rPr>
          <w:rFonts w:asciiTheme="minorHAnsi" w:hAnsiTheme="minorHAnsi" w:cstheme="minorHAnsi"/>
        </w:rPr>
        <w:t xml:space="preserve"> and </w:t>
      </w:r>
      <w:r w:rsidRPr="009F6662">
        <w:rPr>
          <w:rFonts w:asciiTheme="minorHAnsi" w:hAnsiTheme="minorHAnsi" w:cstheme="minorHAnsi"/>
        </w:rPr>
        <w:t>commissioning to commercial operation</w:t>
      </w:r>
      <w:r w:rsidR="00872D5D" w:rsidRPr="009F6662">
        <w:rPr>
          <w:rFonts w:asciiTheme="minorHAnsi" w:hAnsiTheme="minorHAnsi" w:cstheme="minorHAnsi"/>
        </w:rPr>
        <w:t>;</w:t>
      </w:r>
      <w:r w:rsidRPr="009F6662">
        <w:rPr>
          <w:rFonts w:asciiTheme="minorHAnsi" w:hAnsiTheme="minorHAnsi" w:cstheme="minorHAnsi"/>
        </w:rPr>
        <w:t xml:space="preserve"> </w:t>
      </w:r>
    </w:p>
    <w:p w14:paraId="3C13AF3B" w14:textId="77777777" w:rsidR="00C0377A" w:rsidRPr="009F6662" w:rsidRDefault="00420891" w:rsidP="008B48A6">
      <w:pPr>
        <w:widowControl w:val="0"/>
        <w:numPr>
          <w:ilvl w:val="0"/>
          <w:numId w:val="16"/>
        </w:numPr>
        <w:tabs>
          <w:tab w:val="clear" w:pos="2160"/>
          <w:tab w:val="left" w:pos="9072"/>
        </w:tabs>
        <w:spacing w:line="276" w:lineRule="auto"/>
        <w:ind w:left="709" w:right="327" w:hanging="284"/>
        <w:jc w:val="both"/>
        <w:rPr>
          <w:rFonts w:asciiTheme="minorHAnsi" w:hAnsiTheme="minorHAnsi" w:cstheme="minorHAnsi"/>
        </w:rPr>
      </w:pPr>
      <w:r w:rsidRPr="009F6662">
        <w:rPr>
          <w:rFonts w:asciiTheme="minorHAnsi" w:hAnsiTheme="minorHAnsi" w:cstheme="minorHAnsi"/>
        </w:rPr>
        <w:t xml:space="preserve">To submit to the </w:t>
      </w:r>
      <w:r w:rsidR="002670FF" w:rsidRPr="009F6662">
        <w:rPr>
          <w:rFonts w:asciiTheme="minorHAnsi" w:hAnsiTheme="minorHAnsi" w:cstheme="minorHAnsi"/>
        </w:rPr>
        <w:t>Nodal Agency</w:t>
      </w:r>
      <w:r w:rsidR="00847BEC" w:rsidRPr="009F6662">
        <w:rPr>
          <w:rFonts w:asciiTheme="minorHAnsi" w:hAnsiTheme="minorHAnsi" w:cstheme="minorHAnsi"/>
        </w:rPr>
        <w:t>,</w:t>
      </w:r>
      <w:r w:rsidR="00A81A40" w:rsidRPr="009F6662">
        <w:rPr>
          <w:rFonts w:asciiTheme="minorHAnsi" w:hAnsiTheme="minorHAnsi" w:cstheme="minorHAnsi"/>
        </w:rPr>
        <w:t xml:space="preserve"> </w:t>
      </w:r>
      <w:r w:rsidR="009E2725" w:rsidRPr="009F6662">
        <w:rPr>
          <w:rFonts w:asciiTheme="minorHAnsi" w:hAnsiTheme="minorHAnsi" w:cstheme="minorHAnsi"/>
        </w:rPr>
        <w:t>CEA</w:t>
      </w:r>
      <w:r w:rsidR="00847BEC" w:rsidRPr="009F6662">
        <w:rPr>
          <w:rFonts w:asciiTheme="minorHAnsi" w:hAnsiTheme="minorHAnsi" w:cstheme="minorHAnsi"/>
        </w:rPr>
        <w:t xml:space="preserve"> &amp; Independent Engineer</w:t>
      </w:r>
      <w:r w:rsidRPr="009F6662">
        <w:rPr>
          <w:rFonts w:asciiTheme="minorHAnsi" w:hAnsiTheme="minorHAnsi" w:cstheme="minorHAnsi"/>
        </w:rPr>
        <w:t xml:space="preserve"> </w:t>
      </w:r>
      <w:r w:rsidR="00C0377A" w:rsidRPr="009F6662">
        <w:rPr>
          <w:rFonts w:asciiTheme="minorHAnsi" w:hAnsiTheme="minorHAnsi" w:cstheme="minorHAnsi"/>
        </w:rPr>
        <w:t>a detailed bar (GANTT) chart of the Project outlining each activity (taking longer than one Month), linkages as well as durations;</w:t>
      </w:r>
      <w:bookmarkEnd w:id="38"/>
    </w:p>
    <w:p w14:paraId="3C13AF3C" w14:textId="77777777" w:rsidR="00615D20" w:rsidRPr="009F6662" w:rsidRDefault="00615D20" w:rsidP="008B48A6">
      <w:pPr>
        <w:widowControl w:val="0"/>
        <w:numPr>
          <w:ilvl w:val="0"/>
          <w:numId w:val="16"/>
        </w:numPr>
        <w:tabs>
          <w:tab w:val="clear" w:pos="2160"/>
          <w:tab w:val="left" w:pos="9072"/>
        </w:tabs>
        <w:spacing w:line="276" w:lineRule="auto"/>
        <w:ind w:left="709" w:right="327" w:hanging="284"/>
        <w:jc w:val="both"/>
        <w:rPr>
          <w:rFonts w:asciiTheme="minorHAnsi" w:hAnsiTheme="minorHAnsi" w:cstheme="minorHAnsi"/>
        </w:rPr>
      </w:pPr>
      <w:r w:rsidRPr="009F6662">
        <w:rPr>
          <w:rFonts w:asciiTheme="minorHAnsi" w:hAnsiTheme="minorHAnsi" w:cstheme="minorHAnsi"/>
          <w:bCs/>
        </w:rPr>
        <w:t xml:space="preserve">To submit to the Nodal Agency, CEA &amp; Independent Engineer </w:t>
      </w:r>
      <w:r w:rsidR="00872D5D" w:rsidRPr="009F6662">
        <w:rPr>
          <w:rFonts w:asciiTheme="minorHAnsi" w:hAnsiTheme="minorHAnsi" w:cstheme="minorHAnsi"/>
          <w:bCs/>
        </w:rPr>
        <w:t>detailed</w:t>
      </w:r>
      <w:r w:rsidRPr="009F6662">
        <w:rPr>
          <w:rFonts w:asciiTheme="minorHAnsi" w:hAnsiTheme="minorHAnsi" w:cstheme="minorHAnsi"/>
          <w:bCs/>
        </w:rPr>
        <w:t xml:space="preserve"> specifications of conductor</w:t>
      </w:r>
      <w:r w:rsidR="00872D5D" w:rsidRPr="009F6662">
        <w:rPr>
          <w:rFonts w:asciiTheme="minorHAnsi" w:hAnsiTheme="minorHAnsi" w:cstheme="minorHAnsi"/>
          <w:bCs/>
        </w:rPr>
        <w:t xml:space="preserve"> meeting the functional specifications specified in RFP;</w:t>
      </w:r>
    </w:p>
    <w:p w14:paraId="3C13AF3D" w14:textId="77777777" w:rsidR="00C0377A" w:rsidRPr="009F6662" w:rsidRDefault="00C0377A" w:rsidP="008B48A6">
      <w:pPr>
        <w:widowControl w:val="0"/>
        <w:numPr>
          <w:ilvl w:val="0"/>
          <w:numId w:val="16"/>
        </w:numPr>
        <w:tabs>
          <w:tab w:val="clear" w:pos="2160"/>
          <w:tab w:val="left" w:pos="9072"/>
        </w:tabs>
        <w:spacing w:line="276" w:lineRule="auto"/>
        <w:ind w:left="709" w:right="327" w:hanging="284"/>
        <w:jc w:val="both"/>
        <w:rPr>
          <w:rFonts w:asciiTheme="minorHAnsi" w:eastAsia="Arial Unicode MS" w:hAnsiTheme="minorHAnsi" w:cstheme="minorHAnsi"/>
        </w:rPr>
      </w:pPr>
      <w:r w:rsidRPr="009F6662">
        <w:rPr>
          <w:rFonts w:asciiTheme="minorHAnsi" w:eastAsia="Arial Unicode MS" w:hAnsiTheme="minorHAnsi" w:cstheme="minorHAnsi"/>
        </w:rPr>
        <w:t xml:space="preserve">To achieve Financial Closure; </w:t>
      </w:r>
    </w:p>
    <w:p w14:paraId="3C13AF3E" w14:textId="22F03E89" w:rsidR="00C0377A" w:rsidRPr="009F6662" w:rsidRDefault="00C0377A" w:rsidP="008B48A6">
      <w:pPr>
        <w:widowControl w:val="0"/>
        <w:numPr>
          <w:ilvl w:val="0"/>
          <w:numId w:val="16"/>
        </w:numPr>
        <w:tabs>
          <w:tab w:val="clear" w:pos="2160"/>
          <w:tab w:val="left" w:pos="9072"/>
        </w:tabs>
        <w:spacing w:line="276" w:lineRule="auto"/>
        <w:ind w:left="709" w:right="327" w:hanging="284"/>
        <w:jc w:val="both"/>
        <w:rPr>
          <w:rFonts w:asciiTheme="minorHAnsi" w:eastAsia="Arial Unicode MS" w:hAnsiTheme="minorHAnsi" w:cstheme="minorHAnsi"/>
        </w:rPr>
      </w:pPr>
      <w:bookmarkStart w:id="39" w:name="_DV_M449"/>
      <w:bookmarkStart w:id="40" w:name="_DV_M450"/>
      <w:bookmarkStart w:id="41" w:name="_DV_M451"/>
      <w:bookmarkEnd w:id="39"/>
      <w:bookmarkEnd w:id="40"/>
      <w:bookmarkEnd w:id="41"/>
      <w:r w:rsidRPr="009F6662">
        <w:rPr>
          <w:rFonts w:asciiTheme="minorHAnsi" w:eastAsia="Arial Unicode MS" w:hAnsiTheme="minorHAnsi" w:cstheme="minorHAnsi"/>
        </w:rPr>
        <w:t>To provid</w:t>
      </w:r>
      <w:r w:rsidR="00420891" w:rsidRPr="009F6662">
        <w:rPr>
          <w:rFonts w:asciiTheme="minorHAnsi" w:eastAsia="Arial Unicode MS" w:hAnsiTheme="minorHAnsi" w:cstheme="minorHAnsi"/>
        </w:rPr>
        <w:t>e</w:t>
      </w:r>
      <w:r w:rsidRPr="009F6662">
        <w:rPr>
          <w:rFonts w:asciiTheme="minorHAnsi" w:eastAsia="Arial Unicode MS" w:hAnsiTheme="minorHAnsi" w:cstheme="minorHAnsi"/>
        </w:rPr>
        <w:t xml:space="preserve"> an irrevocable letter to the Lenders duly accepting and acknowledging the rights provided to the Lenders under the provisions of Article </w:t>
      </w:r>
      <w:r w:rsidRPr="009F6662">
        <w:rPr>
          <w:rFonts w:asciiTheme="minorHAnsi" w:eastAsia="Arial Unicode MS" w:hAnsiTheme="minorHAnsi" w:cstheme="minorHAnsi"/>
        </w:rPr>
        <w:fldChar w:fldCharType="begin"/>
      </w:r>
      <w:r w:rsidRPr="009F6662">
        <w:rPr>
          <w:rFonts w:asciiTheme="minorHAnsi" w:eastAsia="Arial Unicode MS" w:hAnsiTheme="minorHAnsi" w:cstheme="minorHAnsi"/>
        </w:rPr>
        <w:instrText xml:space="preserve"> REF _Ref190744078 \r \h  \* MERGEFORMAT </w:instrText>
      </w:r>
      <w:r w:rsidRPr="009F6662">
        <w:rPr>
          <w:rFonts w:asciiTheme="minorHAnsi" w:eastAsia="Arial Unicode MS" w:hAnsiTheme="minorHAnsi" w:cstheme="minorHAnsi"/>
        </w:rPr>
      </w:r>
      <w:r w:rsidRPr="009F6662">
        <w:rPr>
          <w:rFonts w:asciiTheme="minorHAnsi" w:eastAsia="Arial Unicode MS" w:hAnsiTheme="minorHAnsi" w:cstheme="minorHAnsi"/>
        </w:rPr>
        <w:fldChar w:fldCharType="separate"/>
      </w:r>
      <w:r w:rsidR="009429D3">
        <w:rPr>
          <w:rFonts w:asciiTheme="minorHAnsi" w:eastAsia="Arial Unicode MS" w:hAnsiTheme="minorHAnsi" w:cstheme="minorHAnsi"/>
        </w:rPr>
        <w:t>15.3</w:t>
      </w:r>
      <w:r w:rsidRPr="009F6662">
        <w:rPr>
          <w:rFonts w:asciiTheme="minorHAnsi" w:eastAsia="Arial Unicode MS" w:hAnsiTheme="minorHAnsi" w:cstheme="minorHAnsi"/>
        </w:rPr>
        <w:fldChar w:fldCharType="end"/>
      </w:r>
      <w:r w:rsidRPr="009F6662">
        <w:rPr>
          <w:rFonts w:asciiTheme="minorHAnsi" w:eastAsia="Arial Unicode MS" w:hAnsiTheme="minorHAnsi" w:cstheme="minorHAnsi"/>
        </w:rPr>
        <w:t xml:space="preserve"> of this Agreement and all other RFP Project Documents;</w:t>
      </w:r>
    </w:p>
    <w:p w14:paraId="3C13AF3F" w14:textId="77777777" w:rsidR="00420891" w:rsidRPr="009F6662" w:rsidRDefault="00C0377A" w:rsidP="008B48A6">
      <w:pPr>
        <w:widowControl w:val="0"/>
        <w:numPr>
          <w:ilvl w:val="0"/>
          <w:numId w:val="16"/>
        </w:numPr>
        <w:tabs>
          <w:tab w:val="clear" w:pos="2160"/>
          <w:tab w:val="left" w:pos="9072"/>
        </w:tabs>
        <w:spacing w:line="276" w:lineRule="auto"/>
        <w:ind w:left="709" w:right="327" w:hanging="284"/>
        <w:jc w:val="both"/>
        <w:rPr>
          <w:rFonts w:asciiTheme="minorHAnsi" w:eastAsia="Arial Unicode MS" w:hAnsiTheme="minorHAnsi" w:cstheme="minorHAnsi"/>
        </w:rPr>
      </w:pPr>
      <w:r w:rsidRPr="009F6662">
        <w:rPr>
          <w:rFonts w:asciiTheme="minorHAnsi" w:eastAsia="Arial Unicode MS" w:hAnsiTheme="minorHAnsi" w:cstheme="minorHAnsi"/>
        </w:rPr>
        <w:t>To award the Engineering, Procurement and Construction contract (“EPC contract”) for the design and construction of the Project and shall have given to such Contractor an irrevocable notice to proceed</w:t>
      </w:r>
      <w:r w:rsidR="00420891" w:rsidRPr="009F6662">
        <w:rPr>
          <w:rFonts w:asciiTheme="minorHAnsi" w:eastAsia="Arial Unicode MS" w:hAnsiTheme="minorHAnsi" w:cstheme="minorHAnsi"/>
        </w:rPr>
        <w:t>; and</w:t>
      </w:r>
    </w:p>
    <w:p w14:paraId="3C13AF40" w14:textId="77777777" w:rsidR="00C0377A" w:rsidRPr="009F6662" w:rsidRDefault="00420891" w:rsidP="008B48A6">
      <w:pPr>
        <w:widowControl w:val="0"/>
        <w:numPr>
          <w:ilvl w:val="0"/>
          <w:numId w:val="16"/>
        </w:numPr>
        <w:tabs>
          <w:tab w:val="clear" w:pos="2160"/>
          <w:tab w:val="left" w:pos="9072"/>
        </w:tabs>
        <w:spacing w:line="276" w:lineRule="auto"/>
        <w:ind w:left="709" w:right="327" w:hanging="284"/>
        <w:jc w:val="both"/>
        <w:rPr>
          <w:rFonts w:asciiTheme="minorHAnsi" w:eastAsia="Arial Unicode MS" w:hAnsiTheme="minorHAnsi" w:cstheme="minorHAnsi"/>
        </w:rPr>
      </w:pPr>
      <w:r w:rsidRPr="009F6662">
        <w:rPr>
          <w:rFonts w:asciiTheme="minorHAnsi" w:eastAsia="Arial Unicode MS" w:hAnsiTheme="minorHAnsi" w:cstheme="minorHAnsi"/>
        </w:rPr>
        <w:t>To sign the Agreement</w:t>
      </w:r>
      <w:r w:rsidR="00760E43" w:rsidRPr="009F6662">
        <w:rPr>
          <w:rFonts w:asciiTheme="minorHAnsi" w:eastAsia="Arial Unicode MS" w:hAnsiTheme="minorHAnsi" w:cstheme="minorHAnsi"/>
        </w:rPr>
        <w:t>(s) required</w:t>
      </w:r>
      <w:r w:rsidR="006A5F59" w:rsidRPr="009F6662">
        <w:rPr>
          <w:rFonts w:asciiTheme="minorHAnsi" w:eastAsia="Arial Unicode MS" w:hAnsiTheme="minorHAnsi" w:cstheme="minorHAnsi"/>
        </w:rPr>
        <w:t xml:space="preserve">, if any, </w:t>
      </w:r>
      <w:r w:rsidR="00760E43" w:rsidRPr="009F6662">
        <w:rPr>
          <w:rFonts w:asciiTheme="minorHAnsi" w:eastAsia="Arial Unicode MS" w:hAnsiTheme="minorHAnsi" w:cstheme="minorHAnsi"/>
        </w:rPr>
        <w:t xml:space="preserve">under </w:t>
      </w:r>
      <w:r w:rsidR="0048462F" w:rsidRPr="009F6662">
        <w:rPr>
          <w:rFonts w:asciiTheme="minorHAnsi" w:hAnsiTheme="minorHAnsi" w:cstheme="minorHAnsi"/>
        </w:rPr>
        <w:t>Sharing Regulations</w:t>
      </w:r>
      <w:r w:rsidRPr="009F6662">
        <w:rPr>
          <w:rFonts w:asciiTheme="minorHAnsi" w:eastAsia="Arial Unicode MS" w:hAnsiTheme="minorHAnsi" w:cstheme="minorHAnsi"/>
        </w:rPr>
        <w:t>.</w:t>
      </w:r>
    </w:p>
    <w:p w14:paraId="3C13AF41" w14:textId="77777777" w:rsidR="00C0377A" w:rsidRPr="009F6662" w:rsidRDefault="00F9657B" w:rsidP="007525FC">
      <w:pPr>
        <w:pStyle w:val="Heading2"/>
        <w:tabs>
          <w:tab w:val="left" w:pos="9072"/>
        </w:tabs>
        <w:ind w:left="426" w:right="327" w:hanging="568"/>
        <w:jc w:val="both"/>
        <w:rPr>
          <w:rFonts w:asciiTheme="minorHAnsi" w:hAnsiTheme="minorHAnsi" w:cstheme="minorHAnsi"/>
          <w:szCs w:val="24"/>
        </w:rPr>
      </w:pPr>
      <w:bookmarkStart w:id="42" w:name="_Ref170622538"/>
      <w:bookmarkStart w:id="43" w:name="_DV_C867"/>
      <w:r w:rsidRPr="009F6662">
        <w:rPr>
          <w:rFonts w:asciiTheme="minorHAnsi" w:hAnsiTheme="minorHAnsi" w:cstheme="minorHAnsi"/>
          <w:szCs w:val="24"/>
        </w:rPr>
        <w:t>Recognition of Lenders’ Rights</w:t>
      </w:r>
      <w:r w:rsidR="00C0377A" w:rsidRPr="009F6662">
        <w:rPr>
          <w:rFonts w:asciiTheme="minorHAnsi" w:hAnsiTheme="minorHAnsi" w:cstheme="minorHAnsi"/>
          <w:szCs w:val="24"/>
        </w:rPr>
        <w:t xml:space="preserve"> </w:t>
      </w:r>
      <w:bookmarkEnd w:id="42"/>
      <w:r w:rsidRPr="009F6662">
        <w:rPr>
          <w:rFonts w:asciiTheme="minorHAnsi" w:hAnsiTheme="minorHAnsi" w:cstheme="minorHAnsi"/>
          <w:szCs w:val="24"/>
        </w:rPr>
        <w:t xml:space="preserve">by the </w:t>
      </w:r>
      <w:r w:rsidR="00213236" w:rsidRPr="009F6662">
        <w:rPr>
          <w:rFonts w:asciiTheme="minorHAnsi" w:hAnsiTheme="minorHAnsi" w:cstheme="minorHAnsi"/>
          <w:szCs w:val="24"/>
        </w:rPr>
        <w:t>Nodal Agency</w:t>
      </w:r>
    </w:p>
    <w:p w14:paraId="3C13AF42" w14:textId="76034084"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44" w:name="_Ref170681105"/>
      <w:r w:rsidRPr="009F6662">
        <w:rPr>
          <w:rFonts w:asciiTheme="minorHAnsi" w:hAnsiTheme="minorHAnsi" w:cstheme="minorHAnsi"/>
          <w:sz w:val="24"/>
          <w:szCs w:val="24"/>
        </w:rPr>
        <w:t xml:space="preserve">The </w:t>
      </w:r>
      <w:r w:rsidR="00213236" w:rsidRPr="009F6662">
        <w:rPr>
          <w:rFonts w:asciiTheme="minorHAnsi" w:hAnsiTheme="minorHAnsi" w:cstheme="minorHAnsi"/>
          <w:sz w:val="24"/>
          <w:szCs w:val="24"/>
        </w:rPr>
        <w:t xml:space="preserve">Nodal Agency </w:t>
      </w:r>
      <w:r w:rsidR="00F9657B" w:rsidRPr="009F6662">
        <w:rPr>
          <w:rFonts w:asciiTheme="minorHAnsi" w:hAnsiTheme="minorHAnsi" w:cstheme="minorHAnsi"/>
          <w:sz w:val="24"/>
          <w:szCs w:val="24"/>
        </w:rPr>
        <w:t xml:space="preserve">hereby accepts and acknowledges the rights provided </w:t>
      </w:r>
      <w:r w:rsidRPr="009F6662">
        <w:rPr>
          <w:rFonts w:asciiTheme="minorHAnsi" w:hAnsiTheme="minorHAnsi" w:cstheme="minorHAnsi"/>
          <w:sz w:val="24"/>
          <w:szCs w:val="24"/>
        </w:rPr>
        <w:t xml:space="preserve">to the Lenders as per Article </w:t>
      </w:r>
      <w:r w:rsidRPr="009F6662">
        <w:rPr>
          <w:rFonts w:asciiTheme="minorHAnsi" w:eastAsia="Arial Unicode MS" w:hAnsiTheme="minorHAnsi" w:cstheme="minorHAnsi"/>
          <w:sz w:val="24"/>
          <w:szCs w:val="24"/>
        </w:rPr>
        <w:fldChar w:fldCharType="begin"/>
      </w:r>
      <w:r w:rsidRPr="009F6662">
        <w:rPr>
          <w:rFonts w:asciiTheme="minorHAnsi" w:eastAsia="Arial Unicode MS" w:hAnsiTheme="minorHAnsi" w:cstheme="minorHAnsi"/>
          <w:sz w:val="24"/>
          <w:szCs w:val="24"/>
        </w:rPr>
        <w:instrText xml:space="preserve"> REF _Ref190744078 \r \h  \* MERGEFORMAT </w:instrText>
      </w:r>
      <w:r w:rsidRPr="009F6662">
        <w:rPr>
          <w:rFonts w:asciiTheme="minorHAnsi" w:eastAsia="Arial Unicode MS" w:hAnsiTheme="minorHAnsi" w:cstheme="minorHAnsi"/>
          <w:sz w:val="24"/>
          <w:szCs w:val="24"/>
        </w:rPr>
      </w:r>
      <w:r w:rsidRPr="009F6662">
        <w:rPr>
          <w:rFonts w:asciiTheme="minorHAnsi" w:eastAsia="Arial Unicode MS" w:hAnsiTheme="minorHAnsi" w:cstheme="minorHAnsi"/>
          <w:sz w:val="24"/>
          <w:szCs w:val="24"/>
        </w:rPr>
        <w:fldChar w:fldCharType="separate"/>
      </w:r>
      <w:r w:rsidR="009429D3">
        <w:rPr>
          <w:rFonts w:asciiTheme="minorHAnsi" w:eastAsia="Arial Unicode MS" w:hAnsiTheme="minorHAnsi" w:cstheme="minorHAnsi"/>
          <w:sz w:val="24"/>
          <w:szCs w:val="24"/>
        </w:rPr>
        <w:t>15.3</w:t>
      </w:r>
      <w:r w:rsidRPr="009F6662">
        <w:rPr>
          <w:rFonts w:asciiTheme="minorHAnsi" w:eastAsia="Arial Unicode MS" w:hAnsiTheme="minorHAnsi" w:cstheme="minorHAnsi"/>
          <w:sz w:val="24"/>
          <w:szCs w:val="24"/>
        </w:rPr>
        <w:fldChar w:fldCharType="end"/>
      </w:r>
      <w:r w:rsidRPr="009F6662">
        <w:rPr>
          <w:rFonts w:asciiTheme="minorHAnsi" w:eastAsia="Arial Unicode MS" w:hAnsiTheme="minorHAnsi" w:cstheme="minorHAnsi"/>
          <w:sz w:val="24"/>
          <w:szCs w:val="24"/>
        </w:rPr>
        <w:t xml:space="preserve"> </w:t>
      </w:r>
      <w:r w:rsidRPr="009F6662">
        <w:rPr>
          <w:rFonts w:asciiTheme="minorHAnsi" w:hAnsiTheme="minorHAnsi" w:cstheme="minorHAnsi"/>
          <w:sz w:val="24"/>
          <w:szCs w:val="24"/>
        </w:rPr>
        <w:t>of this Agreement and all other RFP Project Documents</w:t>
      </w:r>
      <w:bookmarkEnd w:id="43"/>
      <w:bookmarkEnd w:id="44"/>
      <w:r w:rsidR="00F9657B" w:rsidRPr="009F6662">
        <w:rPr>
          <w:rFonts w:asciiTheme="minorHAnsi" w:hAnsiTheme="minorHAnsi" w:cstheme="minorHAnsi"/>
          <w:sz w:val="24"/>
          <w:szCs w:val="24"/>
        </w:rPr>
        <w:t>.</w:t>
      </w:r>
    </w:p>
    <w:p w14:paraId="3C13AF43" w14:textId="77777777" w:rsidR="00C0377A" w:rsidRPr="009F6662" w:rsidRDefault="00C0377A" w:rsidP="007525FC">
      <w:pPr>
        <w:pStyle w:val="Heading2"/>
        <w:tabs>
          <w:tab w:val="left" w:pos="9072"/>
        </w:tabs>
        <w:ind w:left="426" w:right="327" w:hanging="568"/>
        <w:jc w:val="both"/>
        <w:rPr>
          <w:rFonts w:asciiTheme="minorHAnsi" w:eastAsia="Arial Unicode MS" w:hAnsiTheme="minorHAnsi" w:cstheme="minorHAnsi"/>
          <w:w w:val="0"/>
          <w:szCs w:val="24"/>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9F6662">
        <w:rPr>
          <w:rFonts w:asciiTheme="minorHAnsi" w:eastAsia="Arial Unicode MS" w:hAnsiTheme="minorHAnsi" w:cstheme="minorHAnsi"/>
          <w:w w:val="0"/>
          <w:szCs w:val="24"/>
        </w:rPr>
        <w:t xml:space="preserve">Consequences of non-fulfilment of conditions </w:t>
      </w:r>
      <w:bookmarkEnd w:id="49"/>
      <w:bookmarkEnd w:id="50"/>
      <w:bookmarkEnd w:id="51"/>
      <w:bookmarkEnd w:id="52"/>
      <w:bookmarkEnd w:id="53"/>
      <w:bookmarkEnd w:id="54"/>
      <w:r w:rsidRPr="009F6662">
        <w:rPr>
          <w:rFonts w:asciiTheme="minorHAnsi" w:eastAsia="Arial Unicode MS" w:hAnsiTheme="minorHAnsi" w:cstheme="minorHAnsi"/>
          <w:w w:val="0"/>
          <w:szCs w:val="24"/>
        </w:rPr>
        <w:t>subsequent</w:t>
      </w:r>
      <w:bookmarkEnd w:id="55"/>
      <w:r w:rsidRPr="009F6662">
        <w:rPr>
          <w:rFonts w:asciiTheme="minorHAnsi" w:eastAsia="Arial Unicode MS" w:hAnsiTheme="minorHAnsi" w:cstheme="minorHAnsi"/>
          <w:w w:val="0"/>
          <w:szCs w:val="24"/>
        </w:rPr>
        <w:t xml:space="preserve"> </w:t>
      </w:r>
    </w:p>
    <w:p w14:paraId="3C13AF44" w14:textId="79603199" w:rsidR="007C670C" w:rsidRPr="009F6662" w:rsidRDefault="007C670C"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56" w:name="_DV_M459"/>
      <w:bookmarkStart w:id="57" w:name="_DV_M460"/>
      <w:bookmarkStart w:id="58" w:name="_DV_M462"/>
      <w:bookmarkStart w:id="59" w:name="_DV_M464"/>
      <w:bookmarkStart w:id="60" w:name="_DV_M466"/>
      <w:bookmarkStart w:id="61" w:name="_DV_M468"/>
      <w:bookmarkStart w:id="62" w:name="_DV_M472"/>
      <w:bookmarkStart w:id="63" w:name="_Ref170714097"/>
      <w:bookmarkStart w:id="64" w:name="_Ref170679919"/>
      <w:bookmarkEnd w:id="56"/>
      <w:bookmarkEnd w:id="57"/>
      <w:bookmarkEnd w:id="58"/>
      <w:bookmarkEnd w:id="59"/>
      <w:bookmarkEnd w:id="60"/>
      <w:bookmarkEnd w:id="61"/>
      <w:bookmarkEnd w:id="62"/>
      <w:r w:rsidRPr="009F6662">
        <w:rPr>
          <w:rFonts w:asciiTheme="minorHAnsi" w:hAnsiTheme="minorHAnsi" w:cstheme="minorHAnsi"/>
          <w:sz w:val="24"/>
          <w:szCs w:val="24"/>
        </w:rPr>
        <w:t xml:space="preserve">If any of the conditions specified in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_Ref170678236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3.1.3</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is not duly </w:t>
      </w:r>
      <w:bookmarkStart w:id="65" w:name="_DV_C906"/>
      <w:r w:rsidRPr="009F6662">
        <w:rPr>
          <w:rFonts w:asciiTheme="minorHAnsi" w:hAnsiTheme="minorHAnsi" w:cstheme="minorHAnsi"/>
          <w:sz w:val="24"/>
          <w:szCs w:val="24"/>
        </w:rPr>
        <w:t xml:space="preserve">fulfilled by the TSP </w:t>
      </w:r>
      <w:bookmarkStart w:id="66" w:name="_DV_M469"/>
      <w:bookmarkEnd w:id="65"/>
      <w:bookmarkEnd w:id="66"/>
      <w:r w:rsidRPr="009F6662">
        <w:rPr>
          <w:rFonts w:asciiTheme="minorHAnsi" w:hAnsiTheme="minorHAnsi" w:cstheme="minorHAnsi"/>
          <w:sz w:val="24"/>
          <w:szCs w:val="24"/>
        </w:rPr>
        <w:t xml:space="preserve">even within three (3) Months after the time specified </w:t>
      </w:r>
      <w:bookmarkStart w:id="67" w:name="_DV_C908"/>
      <w:r w:rsidRPr="009F6662">
        <w:rPr>
          <w:rFonts w:asciiTheme="minorHAnsi" w:hAnsiTheme="minorHAnsi" w:cstheme="minorHAnsi"/>
          <w:sz w:val="24"/>
          <w:szCs w:val="24"/>
        </w:rPr>
        <w:t xml:space="preserve">therein, then on and from the expiry of such period and until the TSP has satisfied all the conditions specified in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_Ref170678236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3.1.3</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the TSP shall, on a monthly basis, be liable to furnish to </w:t>
      </w:r>
      <w:r w:rsidRPr="009F6662">
        <w:rPr>
          <w:rFonts w:asciiTheme="minorHAnsi" w:hAnsiTheme="minorHAnsi" w:cstheme="minorHAnsi"/>
          <w:b/>
          <w:sz w:val="24"/>
          <w:szCs w:val="24"/>
        </w:rPr>
        <w:t>Central Transmission Utility of India Limited (being the Nodal Agency)</w:t>
      </w:r>
      <w:r w:rsidRPr="009F6662">
        <w:rPr>
          <w:rFonts w:asciiTheme="minorHAnsi" w:hAnsiTheme="minorHAnsi" w:cstheme="minorHAnsi"/>
          <w:sz w:val="24"/>
          <w:szCs w:val="24"/>
        </w:rPr>
        <w:t xml:space="preserve"> additional Contract Performance Guarantee of </w:t>
      </w:r>
      <w:r w:rsidRPr="009F6662">
        <w:rPr>
          <w:rFonts w:asciiTheme="minorHAnsi" w:hAnsiTheme="minorHAnsi" w:cstheme="minorHAnsi"/>
          <w:b/>
          <w:sz w:val="24"/>
          <w:szCs w:val="24"/>
        </w:rPr>
        <w:t>Rs.</w:t>
      </w:r>
      <w:r w:rsidR="00B428C1" w:rsidRPr="009F6662">
        <w:rPr>
          <w:rFonts w:asciiTheme="minorHAnsi" w:hAnsiTheme="minorHAnsi" w:cstheme="minorHAnsi"/>
          <w:b/>
          <w:sz w:val="24"/>
          <w:szCs w:val="24"/>
        </w:rPr>
        <w:t xml:space="preserve"> </w:t>
      </w:r>
      <w:r w:rsidR="00C5079D">
        <w:rPr>
          <w:rFonts w:asciiTheme="minorHAnsi" w:hAnsiTheme="minorHAnsi" w:cstheme="minorHAnsi"/>
          <w:b/>
          <w:sz w:val="24"/>
          <w:szCs w:val="24"/>
        </w:rPr>
        <w:t>4.65</w:t>
      </w:r>
      <w:r w:rsidR="001779A4" w:rsidRPr="009F6662">
        <w:rPr>
          <w:rFonts w:asciiTheme="minorHAnsi" w:hAnsiTheme="minorHAnsi" w:cstheme="minorHAnsi"/>
          <w:b/>
          <w:sz w:val="24"/>
          <w:szCs w:val="24"/>
        </w:rPr>
        <w:t xml:space="preserve"> </w:t>
      </w:r>
      <w:r w:rsidR="002C7C56" w:rsidRPr="009F6662">
        <w:rPr>
          <w:rFonts w:asciiTheme="minorHAnsi" w:hAnsiTheme="minorHAnsi" w:cstheme="minorHAnsi"/>
          <w:b/>
          <w:sz w:val="24"/>
          <w:szCs w:val="24"/>
        </w:rPr>
        <w:t>Crore (Rs.</w:t>
      </w:r>
      <w:r w:rsidRPr="009F6662">
        <w:rPr>
          <w:rFonts w:asciiTheme="minorHAnsi" w:hAnsiTheme="minorHAnsi" w:cstheme="minorHAnsi"/>
          <w:b/>
          <w:sz w:val="24"/>
          <w:szCs w:val="24"/>
        </w:rPr>
        <w:t xml:space="preserve"> </w:t>
      </w:r>
      <w:r w:rsidR="00B428C1" w:rsidRPr="009F6662">
        <w:rPr>
          <w:rFonts w:asciiTheme="minorHAnsi" w:hAnsiTheme="minorHAnsi" w:cstheme="minorHAnsi"/>
          <w:b/>
          <w:sz w:val="24"/>
          <w:szCs w:val="24"/>
        </w:rPr>
        <w:t>F</w:t>
      </w:r>
      <w:r w:rsidR="00C5079D">
        <w:rPr>
          <w:rFonts w:asciiTheme="minorHAnsi" w:hAnsiTheme="minorHAnsi" w:cstheme="minorHAnsi"/>
          <w:b/>
          <w:sz w:val="24"/>
          <w:szCs w:val="24"/>
        </w:rPr>
        <w:t>our</w:t>
      </w:r>
      <w:r w:rsidR="00B428C1" w:rsidRPr="009F6662">
        <w:rPr>
          <w:rFonts w:asciiTheme="minorHAnsi" w:hAnsiTheme="minorHAnsi" w:cstheme="minorHAnsi"/>
          <w:b/>
          <w:sz w:val="24"/>
          <w:szCs w:val="24"/>
        </w:rPr>
        <w:t xml:space="preserve"> crore </w:t>
      </w:r>
      <w:r w:rsidR="00C5079D">
        <w:rPr>
          <w:rFonts w:asciiTheme="minorHAnsi" w:hAnsiTheme="minorHAnsi" w:cstheme="minorHAnsi"/>
          <w:b/>
          <w:sz w:val="24"/>
          <w:szCs w:val="24"/>
        </w:rPr>
        <w:t>Six</w:t>
      </w:r>
      <w:r w:rsidR="00B428C1" w:rsidRPr="009F6662">
        <w:rPr>
          <w:rFonts w:asciiTheme="minorHAnsi" w:hAnsiTheme="minorHAnsi" w:cstheme="minorHAnsi"/>
          <w:b/>
          <w:sz w:val="24"/>
          <w:szCs w:val="24"/>
        </w:rPr>
        <w:t>ty</w:t>
      </w:r>
      <w:r w:rsidR="001779A4" w:rsidRPr="009F6662">
        <w:rPr>
          <w:rFonts w:asciiTheme="minorHAnsi" w:hAnsiTheme="minorHAnsi" w:cstheme="minorHAnsi"/>
          <w:b/>
          <w:sz w:val="24"/>
          <w:szCs w:val="24"/>
        </w:rPr>
        <w:t xml:space="preserve"> </w:t>
      </w:r>
      <w:r w:rsidR="00C5079D">
        <w:rPr>
          <w:rFonts w:asciiTheme="minorHAnsi" w:hAnsiTheme="minorHAnsi" w:cstheme="minorHAnsi"/>
          <w:b/>
          <w:sz w:val="24"/>
          <w:szCs w:val="24"/>
        </w:rPr>
        <w:t xml:space="preserve">Five </w:t>
      </w:r>
      <w:r w:rsidR="001779A4" w:rsidRPr="009F6662">
        <w:rPr>
          <w:rFonts w:asciiTheme="minorHAnsi" w:hAnsiTheme="minorHAnsi" w:cstheme="minorHAnsi"/>
          <w:b/>
          <w:sz w:val="24"/>
          <w:szCs w:val="24"/>
        </w:rPr>
        <w:t>Lakhs</w:t>
      </w:r>
      <w:r w:rsidRPr="009F6662">
        <w:rPr>
          <w:rFonts w:asciiTheme="minorHAnsi" w:hAnsiTheme="minorHAnsi" w:cstheme="minorHAnsi"/>
          <w:b/>
          <w:sz w:val="24"/>
          <w:szCs w:val="24"/>
        </w:rPr>
        <w:t xml:space="preserve"> Only)</w:t>
      </w:r>
      <w:r w:rsidRPr="009F6662">
        <w:rPr>
          <w:rFonts w:asciiTheme="minorHAnsi" w:hAnsiTheme="minorHAnsi" w:cstheme="minorHAnsi"/>
          <w:sz w:val="24"/>
          <w:szCs w:val="24"/>
        </w:rPr>
        <w:t xml:space="preserve"> within two (2) Business Days of expiry of every such Month. Such additional Contract Performance Guarantee shall be provided to </w:t>
      </w:r>
      <w:r w:rsidRPr="009F6662">
        <w:rPr>
          <w:rFonts w:asciiTheme="minorHAnsi" w:hAnsiTheme="minorHAnsi" w:cstheme="minorHAnsi"/>
          <w:b/>
          <w:sz w:val="24"/>
          <w:szCs w:val="24"/>
        </w:rPr>
        <w:t xml:space="preserve">Central Transmission Utility of India Limited (being </w:t>
      </w:r>
      <w:r w:rsidRPr="009F6662">
        <w:rPr>
          <w:rFonts w:asciiTheme="minorHAnsi" w:hAnsiTheme="minorHAnsi" w:cstheme="minorHAnsi"/>
          <w:b/>
          <w:sz w:val="24"/>
          <w:szCs w:val="24"/>
        </w:rPr>
        <w:lastRenderedPageBreak/>
        <w:t>the Nodal Agency)</w:t>
      </w:r>
      <w:r w:rsidRPr="009F6662">
        <w:rPr>
          <w:rFonts w:asciiTheme="minorHAnsi" w:hAnsiTheme="minorHAnsi" w:cstheme="minorHAnsi"/>
          <w:sz w:val="24"/>
          <w:szCs w:val="24"/>
        </w:rPr>
        <w:t xml:space="preserve"> in the manner provided in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_Ref170624097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3.1.1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and shall become part of the Contract Performance Guarantee and all the provisions of this Agreement shall be construed accordingly. </w:t>
      </w:r>
      <w:r w:rsidRPr="009F6662">
        <w:rPr>
          <w:rFonts w:asciiTheme="minorHAnsi" w:hAnsiTheme="minorHAnsi" w:cstheme="minorHAnsi"/>
          <w:b/>
          <w:sz w:val="24"/>
          <w:szCs w:val="24"/>
        </w:rPr>
        <w:t>Central Transmission Utility of India Limited (being the Nodal Agency)</w:t>
      </w:r>
      <w:r w:rsidRPr="009F6662">
        <w:rPr>
          <w:rFonts w:asciiTheme="minorHAnsi" w:hAnsiTheme="minorHAnsi" w:cstheme="minorHAnsi"/>
          <w:sz w:val="24"/>
          <w:szCs w:val="24"/>
        </w:rPr>
        <w:t xml:space="preserve"> shall be entitled to hold and / or invoke the Contract Performance Guarantee, including such additional Contract Performance Guarantee, in accordance with the provisions of this Agreement.</w:t>
      </w:r>
      <w:bookmarkEnd w:id="63"/>
      <w:r w:rsidRPr="009F6662">
        <w:rPr>
          <w:rFonts w:asciiTheme="minorHAnsi" w:hAnsiTheme="minorHAnsi" w:cstheme="minorHAnsi"/>
          <w:sz w:val="24"/>
          <w:szCs w:val="24"/>
        </w:rPr>
        <w:t xml:space="preserve">  </w:t>
      </w:r>
      <w:bookmarkStart w:id="68" w:name="_DV_M470"/>
      <w:bookmarkEnd w:id="67"/>
      <w:bookmarkEnd w:id="68"/>
      <w:r w:rsidRPr="009F6662">
        <w:rPr>
          <w:rFonts w:asciiTheme="minorHAnsi" w:hAnsiTheme="minorHAnsi" w:cstheme="minorHAnsi"/>
          <w:sz w:val="24"/>
          <w:szCs w:val="24"/>
        </w:rPr>
        <w:t xml:space="preserve"> </w:t>
      </w:r>
    </w:p>
    <w:p w14:paraId="3C13AF45" w14:textId="38050CA1"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Subject to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_Ref170624026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3.3.4</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if:</w:t>
      </w:r>
      <w:bookmarkEnd w:id="64"/>
      <w:r w:rsidRPr="009F6662">
        <w:rPr>
          <w:rFonts w:asciiTheme="minorHAnsi" w:hAnsiTheme="minorHAnsi" w:cstheme="minorHAnsi"/>
          <w:sz w:val="24"/>
          <w:szCs w:val="24"/>
        </w:rPr>
        <w:t xml:space="preserve"> </w:t>
      </w:r>
    </w:p>
    <w:p w14:paraId="3C13AF46" w14:textId="4D0AC40B" w:rsidR="00C0377A" w:rsidRPr="009F6662" w:rsidRDefault="00C0377A" w:rsidP="008B48A6">
      <w:pPr>
        <w:pStyle w:val="StyleJustifiedLeft48pt"/>
        <w:widowControl w:val="0"/>
        <w:numPr>
          <w:ilvl w:val="0"/>
          <w:numId w:val="22"/>
        </w:numPr>
        <w:tabs>
          <w:tab w:val="left" w:pos="9072"/>
        </w:tabs>
        <w:spacing w:line="276" w:lineRule="auto"/>
        <w:ind w:left="851" w:right="327"/>
        <w:rPr>
          <w:rFonts w:asciiTheme="minorHAnsi" w:hAnsiTheme="minorHAnsi" w:cstheme="minorHAnsi"/>
          <w:w w:val="0"/>
          <w:szCs w:val="24"/>
        </w:rPr>
      </w:pPr>
      <w:r w:rsidRPr="009F6662">
        <w:rPr>
          <w:rFonts w:asciiTheme="minorHAnsi" w:hAnsiTheme="minorHAnsi" w:cstheme="minorHAnsi"/>
          <w:w w:val="0"/>
          <w:szCs w:val="24"/>
        </w:rPr>
        <w:t xml:space="preserve">the fulfilment of any of the conditions specified in Article </w:t>
      </w:r>
      <w:r w:rsidRPr="009F6662">
        <w:rPr>
          <w:rFonts w:asciiTheme="minorHAnsi" w:hAnsiTheme="minorHAnsi" w:cstheme="minorHAnsi"/>
          <w:szCs w:val="24"/>
        </w:rPr>
        <w:fldChar w:fldCharType="begin"/>
      </w:r>
      <w:r w:rsidRPr="009F6662">
        <w:rPr>
          <w:rFonts w:asciiTheme="minorHAnsi" w:hAnsiTheme="minorHAnsi" w:cstheme="minorHAnsi"/>
          <w:szCs w:val="24"/>
        </w:rPr>
        <w:instrText xml:space="preserve"> REF _Ref170678236 \r \h  \* MERGEFORMAT </w:instrText>
      </w:r>
      <w:r w:rsidRPr="009F6662">
        <w:rPr>
          <w:rFonts w:asciiTheme="minorHAnsi" w:hAnsiTheme="minorHAnsi" w:cstheme="minorHAnsi"/>
          <w:szCs w:val="24"/>
        </w:rPr>
      </w:r>
      <w:r w:rsidRPr="009F6662">
        <w:rPr>
          <w:rFonts w:asciiTheme="minorHAnsi" w:hAnsiTheme="minorHAnsi" w:cstheme="minorHAnsi"/>
          <w:szCs w:val="24"/>
        </w:rPr>
        <w:fldChar w:fldCharType="separate"/>
      </w:r>
      <w:r w:rsidR="009429D3">
        <w:rPr>
          <w:rFonts w:asciiTheme="minorHAnsi" w:hAnsiTheme="minorHAnsi" w:cstheme="minorHAnsi"/>
          <w:szCs w:val="24"/>
        </w:rPr>
        <w:t>3.1.3</w:t>
      </w:r>
      <w:r w:rsidRPr="009F6662">
        <w:rPr>
          <w:rFonts w:asciiTheme="minorHAnsi" w:hAnsiTheme="minorHAnsi" w:cstheme="minorHAnsi"/>
          <w:szCs w:val="24"/>
        </w:rPr>
        <w:fldChar w:fldCharType="end"/>
      </w:r>
      <w:r w:rsidRPr="009F6662">
        <w:rPr>
          <w:rFonts w:asciiTheme="minorHAnsi" w:hAnsiTheme="minorHAnsi" w:cstheme="minorHAnsi"/>
          <w:w w:val="0"/>
          <w:szCs w:val="24"/>
        </w:rPr>
        <w:t xml:space="preserve"> is delayed beyond nine (9) Months from the Effective Date</w:t>
      </w:r>
      <w:r w:rsidRPr="009F6662">
        <w:rPr>
          <w:rFonts w:asciiTheme="minorHAnsi" w:hAnsiTheme="minorHAnsi" w:cstheme="minorHAnsi"/>
          <w:szCs w:val="24"/>
        </w:rPr>
        <w:t xml:space="preserve"> </w:t>
      </w:r>
      <w:r w:rsidRPr="009F6662">
        <w:rPr>
          <w:rFonts w:asciiTheme="minorHAnsi" w:hAnsiTheme="minorHAnsi" w:cstheme="minorHAnsi"/>
          <w:w w:val="0"/>
          <w:szCs w:val="24"/>
        </w:rPr>
        <w:t xml:space="preserve">and the TSP fails to furnish additional Contract </w:t>
      </w:r>
      <w:r w:rsidRPr="009F6662">
        <w:rPr>
          <w:rFonts w:asciiTheme="minorHAnsi" w:eastAsia="Arial Unicode MS" w:hAnsiTheme="minorHAnsi" w:cstheme="minorHAnsi"/>
          <w:w w:val="0"/>
          <w:szCs w:val="24"/>
        </w:rPr>
        <w:t xml:space="preserve">Performance Guarantee </w:t>
      </w:r>
      <w:r w:rsidRPr="009F6662">
        <w:rPr>
          <w:rFonts w:asciiTheme="minorHAnsi" w:hAnsiTheme="minorHAnsi" w:cstheme="minorHAnsi"/>
          <w:w w:val="0"/>
          <w:szCs w:val="24"/>
        </w:rPr>
        <w:t xml:space="preserve">to the </w:t>
      </w:r>
      <w:r w:rsidR="002670FF" w:rsidRPr="009F6662">
        <w:rPr>
          <w:rFonts w:asciiTheme="minorHAnsi" w:hAnsiTheme="minorHAnsi" w:cstheme="minorHAnsi"/>
          <w:szCs w:val="24"/>
        </w:rPr>
        <w:t>Nodal Agency</w:t>
      </w:r>
      <w:r w:rsidRPr="009F6662">
        <w:rPr>
          <w:rFonts w:asciiTheme="minorHAnsi" w:hAnsiTheme="minorHAnsi" w:cstheme="minorHAnsi"/>
          <w:w w:val="0"/>
          <w:szCs w:val="24"/>
        </w:rPr>
        <w:t xml:space="preserve"> in accordance with Article </w:t>
      </w:r>
      <w:r w:rsidRPr="009F6662">
        <w:rPr>
          <w:rFonts w:asciiTheme="minorHAnsi" w:hAnsiTheme="minorHAnsi" w:cstheme="minorHAnsi"/>
          <w:w w:val="0"/>
          <w:szCs w:val="24"/>
        </w:rPr>
        <w:fldChar w:fldCharType="begin"/>
      </w:r>
      <w:r w:rsidRPr="009F6662">
        <w:rPr>
          <w:rFonts w:asciiTheme="minorHAnsi" w:hAnsiTheme="minorHAnsi" w:cstheme="minorHAnsi"/>
          <w:w w:val="0"/>
          <w:szCs w:val="24"/>
        </w:rPr>
        <w:instrText xml:space="preserve"> REF _Ref170714097 \r \h  \* MERGEFORMAT </w:instrText>
      </w:r>
      <w:r w:rsidRPr="009F6662">
        <w:rPr>
          <w:rFonts w:asciiTheme="minorHAnsi" w:hAnsiTheme="minorHAnsi" w:cstheme="minorHAnsi"/>
          <w:w w:val="0"/>
          <w:szCs w:val="24"/>
        </w:rPr>
      </w:r>
      <w:r w:rsidRPr="009F6662">
        <w:rPr>
          <w:rFonts w:asciiTheme="minorHAnsi" w:hAnsiTheme="minorHAnsi" w:cstheme="minorHAnsi"/>
          <w:w w:val="0"/>
          <w:szCs w:val="24"/>
        </w:rPr>
        <w:fldChar w:fldCharType="separate"/>
      </w:r>
      <w:r w:rsidR="009429D3">
        <w:rPr>
          <w:rFonts w:asciiTheme="minorHAnsi" w:hAnsiTheme="minorHAnsi" w:cstheme="minorHAnsi"/>
          <w:w w:val="0"/>
          <w:szCs w:val="24"/>
        </w:rPr>
        <w:t>3.3.1</w:t>
      </w:r>
      <w:r w:rsidRPr="009F6662">
        <w:rPr>
          <w:rFonts w:asciiTheme="minorHAnsi" w:hAnsiTheme="minorHAnsi" w:cstheme="minorHAnsi"/>
          <w:w w:val="0"/>
          <w:szCs w:val="24"/>
        </w:rPr>
        <w:fldChar w:fldCharType="end"/>
      </w:r>
      <w:r w:rsidRPr="009F6662">
        <w:rPr>
          <w:rFonts w:asciiTheme="minorHAnsi" w:hAnsiTheme="minorHAnsi" w:cstheme="minorHAnsi"/>
          <w:w w:val="0"/>
          <w:szCs w:val="24"/>
        </w:rPr>
        <w:t xml:space="preserve"> hereof; or </w:t>
      </w:r>
    </w:p>
    <w:p w14:paraId="3C13AF47" w14:textId="51882771" w:rsidR="00C0377A" w:rsidRPr="009F6662" w:rsidRDefault="00C0377A" w:rsidP="008B48A6">
      <w:pPr>
        <w:pStyle w:val="StyleJustifiedLeft48pt"/>
        <w:widowControl w:val="0"/>
        <w:numPr>
          <w:ilvl w:val="0"/>
          <w:numId w:val="22"/>
        </w:numPr>
        <w:tabs>
          <w:tab w:val="left" w:pos="9072"/>
        </w:tabs>
        <w:spacing w:line="276" w:lineRule="auto"/>
        <w:ind w:left="851" w:right="327"/>
        <w:rPr>
          <w:rFonts w:asciiTheme="minorHAnsi" w:hAnsiTheme="minorHAnsi" w:cstheme="minorHAnsi"/>
          <w:w w:val="0"/>
          <w:szCs w:val="24"/>
        </w:rPr>
      </w:pPr>
      <w:r w:rsidRPr="009F6662">
        <w:rPr>
          <w:rFonts w:asciiTheme="minorHAnsi" w:hAnsiTheme="minorHAnsi" w:cstheme="minorHAnsi"/>
          <w:w w:val="0"/>
          <w:szCs w:val="24"/>
        </w:rPr>
        <w:t xml:space="preserve">the TSP furnishes additional </w:t>
      </w:r>
      <w:r w:rsidRPr="009F6662">
        <w:rPr>
          <w:rFonts w:asciiTheme="minorHAnsi" w:eastAsia="Arial Unicode MS" w:hAnsiTheme="minorHAnsi" w:cstheme="minorHAnsi"/>
          <w:w w:val="0"/>
          <w:szCs w:val="24"/>
        </w:rPr>
        <w:t xml:space="preserve">Performance Guarantee </w:t>
      </w:r>
      <w:r w:rsidRPr="009F6662">
        <w:rPr>
          <w:rFonts w:asciiTheme="minorHAnsi" w:hAnsiTheme="minorHAnsi" w:cstheme="minorHAnsi"/>
          <w:w w:val="0"/>
          <w:szCs w:val="24"/>
        </w:rPr>
        <w:t xml:space="preserve">to the </w:t>
      </w:r>
      <w:r w:rsidR="002670FF" w:rsidRPr="009F6662">
        <w:rPr>
          <w:rFonts w:asciiTheme="minorHAnsi" w:hAnsiTheme="minorHAnsi" w:cstheme="minorHAnsi"/>
          <w:szCs w:val="24"/>
        </w:rPr>
        <w:t>Nodal Agency</w:t>
      </w:r>
      <w:r w:rsidRPr="009F6662">
        <w:rPr>
          <w:rFonts w:asciiTheme="minorHAnsi" w:hAnsiTheme="minorHAnsi" w:cstheme="minorHAnsi"/>
          <w:w w:val="0"/>
          <w:szCs w:val="24"/>
        </w:rPr>
        <w:t xml:space="preserve"> in accordance with Article </w:t>
      </w:r>
      <w:r w:rsidRPr="009F6662">
        <w:rPr>
          <w:rFonts w:asciiTheme="minorHAnsi" w:hAnsiTheme="minorHAnsi" w:cstheme="minorHAnsi"/>
          <w:w w:val="0"/>
          <w:szCs w:val="24"/>
        </w:rPr>
        <w:fldChar w:fldCharType="begin"/>
      </w:r>
      <w:r w:rsidRPr="009F6662">
        <w:rPr>
          <w:rFonts w:asciiTheme="minorHAnsi" w:hAnsiTheme="minorHAnsi" w:cstheme="minorHAnsi"/>
          <w:w w:val="0"/>
          <w:szCs w:val="24"/>
        </w:rPr>
        <w:instrText xml:space="preserve"> REF _Ref170714097 \r \h  \* MERGEFORMAT </w:instrText>
      </w:r>
      <w:r w:rsidRPr="009F6662">
        <w:rPr>
          <w:rFonts w:asciiTheme="minorHAnsi" w:hAnsiTheme="minorHAnsi" w:cstheme="minorHAnsi"/>
          <w:w w:val="0"/>
          <w:szCs w:val="24"/>
        </w:rPr>
      </w:r>
      <w:r w:rsidRPr="009F6662">
        <w:rPr>
          <w:rFonts w:asciiTheme="minorHAnsi" w:hAnsiTheme="minorHAnsi" w:cstheme="minorHAnsi"/>
          <w:w w:val="0"/>
          <w:szCs w:val="24"/>
        </w:rPr>
        <w:fldChar w:fldCharType="separate"/>
      </w:r>
      <w:r w:rsidR="009429D3">
        <w:rPr>
          <w:rFonts w:asciiTheme="minorHAnsi" w:hAnsiTheme="minorHAnsi" w:cstheme="minorHAnsi"/>
          <w:w w:val="0"/>
          <w:szCs w:val="24"/>
        </w:rPr>
        <w:t>3.3.1</w:t>
      </w:r>
      <w:r w:rsidRPr="009F6662">
        <w:rPr>
          <w:rFonts w:asciiTheme="minorHAnsi" w:hAnsiTheme="minorHAnsi" w:cstheme="minorHAnsi"/>
          <w:w w:val="0"/>
          <w:szCs w:val="24"/>
        </w:rPr>
        <w:fldChar w:fldCharType="end"/>
      </w:r>
      <w:r w:rsidRPr="009F6662">
        <w:rPr>
          <w:rFonts w:asciiTheme="minorHAnsi" w:hAnsiTheme="minorHAnsi" w:cstheme="minorHAnsi"/>
          <w:w w:val="0"/>
          <w:szCs w:val="24"/>
        </w:rPr>
        <w:t xml:space="preserve"> hereof but fails to fulfil the conditions specified in Article </w:t>
      </w:r>
      <w:r w:rsidRPr="009F6662">
        <w:rPr>
          <w:rFonts w:asciiTheme="minorHAnsi" w:hAnsiTheme="minorHAnsi" w:cstheme="minorHAnsi"/>
          <w:szCs w:val="24"/>
        </w:rPr>
        <w:fldChar w:fldCharType="begin"/>
      </w:r>
      <w:r w:rsidRPr="009F6662">
        <w:rPr>
          <w:rFonts w:asciiTheme="minorHAnsi" w:hAnsiTheme="minorHAnsi" w:cstheme="minorHAnsi"/>
          <w:szCs w:val="24"/>
        </w:rPr>
        <w:instrText xml:space="preserve"> REF _Ref170678236 \r \h  \* MERGEFORMAT </w:instrText>
      </w:r>
      <w:r w:rsidRPr="009F6662">
        <w:rPr>
          <w:rFonts w:asciiTheme="minorHAnsi" w:hAnsiTheme="minorHAnsi" w:cstheme="minorHAnsi"/>
          <w:szCs w:val="24"/>
        </w:rPr>
      </w:r>
      <w:r w:rsidRPr="009F6662">
        <w:rPr>
          <w:rFonts w:asciiTheme="minorHAnsi" w:hAnsiTheme="minorHAnsi" w:cstheme="minorHAnsi"/>
          <w:szCs w:val="24"/>
        </w:rPr>
        <w:fldChar w:fldCharType="separate"/>
      </w:r>
      <w:r w:rsidR="009429D3">
        <w:rPr>
          <w:rFonts w:asciiTheme="minorHAnsi" w:hAnsiTheme="minorHAnsi" w:cstheme="minorHAnsi"/>
          <w:szCs w:val="24"/>
        </w:rPr>
        <w:t>3.1.3</w:t>
      </w:r>
      <w:r w:rsidRPr="009F6662">
        <w:rPr>
          <w:rFonts w:asciiTheme="minorHAnsi" w:hAnsiTheme="minorHAnsi" w:cstheme="minorHAnsi"/>
          <w:szCs w:val="24"/>
        </w:rPr>
        <w:fldChar w:fldCharType="end"/>
      </w:r>
      <w:r w:rsidRPr="009F6662">
        <w:rPr>
          <w:rFonts w:asciiTheme="minorHAnsi" w:hAnsiTheme="minorHAnsi" w:cstheme="minorHAnsi"/>
          <w:w w:val="0"/>
          <w:szCs w:val="24"/>
        </w:rPr>
        <w:t xml:space="preserve"> within a period of twelve (12) months from the Effective Date,</w:t>
      </w:r>
    </w:p>
    <w:p w14:paraId="3C13AF48" w14:textId="77777777" w:rsidR="00C0377A" w:rsidRPr="009F6662" w:rsidRDefault="00C0377A" w:rsidP="002B4B56">
      <w:pPr>
        <w:widowControl w:val="0"/>
        <w:tabs>
          <w:tab w:val="left" w:pos="9072"/>
        </w:tabs>
        <w:spacing w:line="276" w:lineRule="auto"/>
        <w:ind w:left="426" w:right="327"/>
        <w:jc w:val="both"/>
        <w:rPr>
          <w:rFonts w:asciiTheme="minorHAnsi" w:hAnsiTheme="minorHAnsi" w:cstheme="minorHAnsi"/>
          <w:w w:val="0"/>
        </w:rPr>
      </w:pPr>
      <w:bookmarkStart w:id="69" w:name="_Hlk69925593"/>
      <w:r w:rsidRPr="009F6662">
        <w:rPr>
          <w:rFonts w:asciiTheme="minorHAnsi" w:hAnsiTheme="minorHAnsi" w:cstheme="minorHAnsi"/>
          <w:w w:val="0"/>
        </w:rPr>
        <w:t xml:space="preserve">the </w:t>
      </w:r>
      <w:r w:rsidR="002670FF" w:rsidRPr="009F6662">
        <w:rPr>
          <w:rFonts w:asciiTheme="minorHAnsi" w:hAnsiTheme="minorHAnsi" w:cstheme="minorHAnsi"/>
        </w:rPr>
        <w:t>Nodal Agency</w:t>
      </w:r>
      <w:r w:rsidRPr="009F6662">
        <w:rPr>
          <w:rFonts w:asciiTheme="minorHAnsi" w:hAnsiTheme="minorHAnsi" w:cstheme="minorHAnsi"/>
          <w:w w:val="0"/>
        </w:rPr>
        <w:t xml:space="preserve"> shall have the right to terminate this Agreement, </w:t>
      </w:r>
      <w:r w:rsidRPr="009F6662">
        <w:rPr>
          <w:rFonts w:asciiTheme="minorHAnsi" w:hAnsiTheme="minorHAnsi" w:cstheme="minorHAnsi"/>
        </w:rPr>
        <w:t>by giving a Termination Notice to the TSP</w:t>
      </w:r>
      <w:r w:rsidR="004E36E6" w:rsidRPr="009F6662">
        <w:rPr>
          <w:rFonts w:asciiTheme="minorHAnsi" w:hAnsiTheme="minorHAnsi" w:cstheme="minorHAnsi"/>
        </w:rPr>
        <w:t>,</w:t>
      </w:r>
      <w:r w:rsidRPr="009F6662">
        <w:rPr>
          <w:rFonts w:asciiTheme="minorHAnsi" w:hAnsiTheme="minorHAnsi" w:cstheme="minorHAnsi"/>
        </w:rPr>
        <w:t xml:space="preserve"> in writing</w:t>
      </w:r>
      <w:r w:rsidR="004E36E6" w:rsidRPr="009F6662">
        <w:rPr>
          <w:rFonts w:asciiTheme="minorHAnsi" w:hAnsiTheme="minorHAnsi" w:cstheme="minorHAnsi"/>
        </w:rPr>
        <w:t>,</w:t>
      </w:r>
      <w:r w:rsidRPr="009F6662">
        <w:rPr>
          <w:rFonts w:asciiTheme="minorHAnsi" w:hAnsiTheme="minorHAnsi" w:cstheme="minorHAnsi"/>
        </w:rPr>
        <w:t xml:space="preserve"> of at least seven (7) days, with a copy to </w:t>
      </w:r>
      <w:r w:rsidR="00040B29" w:rsidRPr="009F6662">
        <w:rPr>
          <w:rFonts w:asciiTheme="minorHAnsi" w:hAnsiTheme="minorHAnsi" w:cstheme="minorHAnsi"/>
        </w:rPr>
        <w:t>CEA</w:t>
      </w:r>
      <w:r w:rsidRPr="009F6662">
        <w:rPr>
          <w:rFonts w:asciiTheme="minorHAnsi" w:hAnsiTheme="minorHAnsi" w:cstheme="minorHAnsi"/>
        </w:rPr>
        <w:t xml:space="preserve"> and the Lenders’</w:t>
      </w:r>
      <w:r w:rsidRPr="009F6662">
        <w:rPr>
          <w:rFonts w:asciiTheme="minorHAnsi" w:hAnsiTheme="minorHAnsi" w:cstheme="minorHAnsi"/>
          <w:w w:val="0"/>
        </w:rPr>
        <w:t xml:space="preserve"> Representative</w:t>
      </w:r>
      <w:bookmarkEnd w:id="69"/>
      <w:r w:rsidR="005A7FE8" w:rsidRPr="009F6662">
        <w:rPr>
          <w:rFonts w:asciiTheme="minorHAnsi" w:hAnsiTheme="minorHAnsi" w:cstheme="minorHAnsi"/>
          <w:w w:val="0"/>
        </w:rPr>
        <w:t xml:space="preserve"> </w:t>
      </w:r>
      <w:r w:rsidR="005A7FE8" w:rsidRPr="009F6662">
        <w:rPr>
          <w:rFonts w:asciiTheme="minorHAnsi" w:hAnsiTheme="minorHAnsi" w:cstheme="minorHAnsi"/>
        </w:rPr>
        <w:t>in order to enable the Lenders to exercise right of substitution in accordance with Article 15.3 of this Agreement</w:t>
      </w:r>
      <w:r w:rsidRPr="009F6662">
        <w:rPr>
          <w:rFonts w:asciiTheme="minorHAnsi" w:hAnsiTheme="minorHAnsi" w:cstheme="minorHAnsi"/>
          <w:w w:val="0"/>
        </w:rPr>
        <w:t xml:space="preserve">.  </w:t>
      </w:r>
    </w:p>
    <w:p w14:paraId="3C13AF49" w14:textId="0F5BEBE5"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70" w:name="_Ref190688083"/>
      <w:r w:rsidRPr="009F6662">
        <w:rPr>
          <w:rFonts w:asciiTheme="minorHAnsi" w:hAnsiTheme="minorHAnsi" w:cstheme="minorHAnsi"/>
          <w:sz w:val="24"/>
          <w:szCs w:val="24"/>
        </w:rPr>
        <w:t>If</w:t>
      </w:r>
      <w:r w:rsidRPr="009F6662">
        <w:rPr>
          <w:rFonts w:asciiTheme="minorHAnsi" w:hAnsiTheme="minorHAnsi" w:cstheme="minorHAnsi"/>
          <w:bCs w:val="0"/>
          <w:w w:val="0"/>
          <w:sz w:val="24"/>
          <w:szCs w:val="24"/>
        </w:rPr>
        <w:t xml:space="preserve"> the </w:t>
      </w:r>
      <w:r w:rsidR="002670FF" w:rsidRPr="009F6662">
        <w:rPr>
          <w:rFonts w:asciiTheme="minorHAnsi" w:hAnsiTheme="minorHAnsi" w:cstheme="minorHAnsi"/>
          <w:bCs w:val="0"/>
          <w:w w:val="0"/>
          <w:sz w:val="24"/>
          <w:szCs w:val="24"/>
        </w:rPr>
        <w:t>Nodal Agency</w:t>
      </w:r>
      <w:r w:rsidR="00895881" w:rsidRPr="009F6662">
        <w:rPr>
          <w:rFonts w:asciiTheme="minorHAnsi" w:hAnsiTheme="minorHAnsi" w:cstheme="minorHAnsi"/>
          <w:bCs w:val="0"/>
          <w:w w:val="0"/>
          <w:sz w:val="24"/>
          <w:szCs w:val="24"/>
        </w:rPr>
        <w:t xml:space="preserve"> </w:t>
      </w:r>
      <w:r w:rsidRPr="009F6662">
        <w:rPr>
          <w:rFonts w:asciiTheme="minorHAnsi" w:hAnsiTheme="minorHAnsi" w:cstheme="minorHAnsi"/>
          <w:bCs w:val="0"/>
          <w:w w:val="0"/>
          <w:sz w:val="24"/>
          <w:szCs w:val="24"/>
        </w:rPr>
        <w:t>elect</w:t>
      </w:r>
      <w:r w:rsidR="00895881" w:rsidRPr="009F6662">
        <w:rPr>
          <w:rFonts w:asciiTheme="minorHAnsi" w:hAnsiTheme="minorHAnsi" w:cstheme="minorHAnsi"/>
          <w:bCs w:val="0"/>
          <w:w w:val="0"/>
          <w:sz w:val="24"/>
          <w:szCs w:val="24"/>
        </w:rPr>
        <w:t>s</w:t>
      </w:r>
      <w:r w:rsidRPr="009F6662">
        <w:rPr>
          <w:rFonts w:asciiTheme="minorHAnsi" w:hAnsiTheme="minorHAnsi" w:cstheme="minorHAnsi"/>
          <w:bCs w:val="0"/>
          <w:w w:val="0"/>
          <w:sz w:val="24"/>
          <w:szCs w:val="24"/>
        </w:rPr>
        <w:t xml:space="preserve"> to terminate this Agreement as per the provisions of Article </w:t>
      </w:r>
      <w:r w:rsidRPr="009F6662">
        <w:rPr>
          <w:rFonts w:asciiTheme="minorHAnsi" w:hAnsiTheme="minorHAnsi" w:cstheme="minorHAnsi"/>
          <w:bCs w:val="0"/>
          <w:w w:val="0"/>
          <w:sz w:val="24"/>
          <w:szCs w:val="24"/>
        </w:rPr>
        <w:fldChar w:fldCharType="begin"/>
      </w:r>
      <w:r w:rsidRPr="009F6662">
        <w:rPr>
          <w:rFonts w:asciiTheme="minorHAnsi" w:hAnsiTheme="minorHAnsi" w:cstheme="minorHAnsi"/>
          <w:bCs w:val="0"/>
          <w:w w:val="0"/>
          <w:sz w:val="24"/>
          <w:szCs w:val="24"/>
        </w:rPr>
        <w:instrText xml:space="preserve"> REF _Ref170679919 \r \h  \* MERGEFORMAT </w:instrText>
      </w:r>
      <w:r w:rsidRPr="009F6662">
        <w:rPr>
          <w:rFonts w:asciiTheme="minorHAnsi" w:hAnsiTheme="minorHAnsi" w:cstheme="minorHAnsi"/>
          <w:bCs w:val="0"/>
          <w:w w:val="0"/>
          <w:sz w:val="24"/>
          <w:szCs w:val="24"/>
        </w:rPr>
      </w:r>
      <w:r w:rsidRPr="009F6662">
        <w:rPr>
          <w:rFonts w:asciiTheme="minorHAnsi" w:hAnsiTheme="minorHAnsi" w:cstheme="minorHAnsi"/>
          <w:bCs w:val="0"/>
          <w:w w:val="0"/>
          <w:sz w:val="24"/>
          <w:szCs w:val="24"/>
        </w:rPr>
        <w:fldChar w:fldCharType="separate"/>
      </w:r>
      <w:r w:rsidR="009429D3">
        <w:rPr>
          <w:rFonts w:asciiTheme="minorHAnsi" w:hAnsiTheme="minorHAnsi" w:cstheme="minorHAnsi"/>
          <w:bCs w:val="0"/>
          <w:w w:val="0"/>
          <w:sz w:val="24"/>
          <w:szCs w:val="24"/>
        </w:rPr>
        <w:t>3.3.1</w:t>
      </w:r>
      <w:r w:rsidRPr="009F6662">
        <w:rPr>
          <w:rFonts w:asciiTheme="minorHAnsi" w:hAnsiTheme="minorHAnsi" w:cstheme="minorHAnsi"/>
          <w:bCs w:val="0"/>
          <w:w w:val="0"/>
          <w:sz w:val="24"/>
          <w:szCs w:val="24"/>
        </w:rPr>
        <w:fldChar w:fldCharType="end"/>
      </w:r>
      <w:r w:rsidRPr="009F6662">
        <w:rPr>
          <w:rFonts w:asciiTheme="minorHAnsi" w:hAnsiTheme="minorHAnsi" w:cstheme="minorHAnsi"/>
          <w:bCs w:val="0"/>
          <w:w w:val="0"/>
          <w:sz w:val="24"/>
          <w:szCs w:val="24"/>
        </w:rPr>
        <w:t xml:space="preserve">, the TSP shall be liable to pay to the </w:t>
      </w:r>
      <w:r w:rsidR="002670FF" w:rsidRPr="009F6662">
        <w:rPr>
          <w:rFonts w:asciiTheme="minorHAnsi" w:hAnsiTheme="minorHAnsi" w:cstheme="minorHAnsi"/>
          <w:bCs w:val="0"/>
          <w:w w:val="0"/>
          <w:sz w:val="24"/>
          <w:szCs w:val="24"/>
        </w:rPr>
        <w:t>Nodal Agency</w:t>
      </w:r>
      <w:r w:rsidR="00895881" w:rsidRPr="009F6662">
        <w:rPr>
          <w:rFonts w:asciiTheme="minorHAnsi" w:hAnsiTheme="minorHAnsi" w:cstheme="minorHAnsi"/>
          <w:bCs w:val="0"/>
          <w:w w:val="0"/>
          <w:sz w:val="24"/>
          <w:szCs w:val="24"/>
        </w:rPr>
        <w:t xml:space="preserve"> </w:t>
      </w:r>
      <w:r w:rsidR="00D71E7E" w:rsidRPr="009F6662">
        <w:rPr>
          <w:rFonts w:asciiTheme="minorHAnsi" w:hAnsiTheme="minorHAnsi" w:cstheme="minorHAnsi"/>
          <w:bCs w:val="0"/>
          <w:w w:val="0"/>
          <w:sz w:val="24"/>
          <w:szCs w:val="24"/>
        </w:rPr>
        <w:t xml:space="preserve">an amount of </w:t>
      </w:r>
      <w:r w:rsidR="00C5079D">
        <w:rPr>
          <w:rFonts w:asciiTheme="minorHAnsi" w:hAnsiTheme="minorHAnsi" w:cstheme="minorHAnsi"/>
          <w:b/>
          <w:sz w:val="24"/>
          <w:szCs w:val="24"/>
        </w:rPr>
        <w:t>46.5</w:t>
      </w:r>
      <w:r w:rsidR="00C5079D" w:rsidRPr="009F6662">
        <w:rPr>
          <w:rFonts w:asciiTheme="minorHAnsi" w:hAnsiTheme="minorHAnsi" w:cstheme="minorHAnsi"/>
          <w:b/>
          <w:sz w:val="24"/>
          <w:szCs w:val="24"/>
        </w:rPr>
        <w:t xml:space="preserve"> Crores (Rs. </w:t>
      </w:r>
      <w:r w:rsidR="00C5079D">
        <w:rPr>
          <w:rFonts w:asciiTheme="minorHAnsi" w:hAnsiTheme="minorHAnsi" w:cstheme="minorHAnsi"/>
          <w:b/>
          <w:sz w:val="24"/>
          <w:szCs w:val="24"/>
        </w:rPr>
        <w:t>Forty-six</w:t>
      </w:r>
      <w:r w:rsidR="00C5079D" w:rsidRPr="009F6662">
        <w:rPr>
          <w:rFonts w:asciiTheme="minorHAnsi" w:hAnsiTheme="minorHAnsi" w:cstheme="minorHAnsi"/>
          <w:b/>
          <w:sz w:val="24"/>
          <w:szCs w:val="24"/>
        </w:rPr>
        <w:t xml:space="preserve"> Crore</w:t>
      </w:r>
      <w:r w:rsidR="00C5079D">
        <w:rPr>
          <w:rFonts w:asciiTheme="minorHAnsi" w:hAnsiTheme="minorHAnsi" w:cstheme="minorHAnsi"/>
          <w:b/>
          <w:sz w:val="24"/>
          <w:szCs w:val="24"/>
        </w:rPr>
        <w:t xml:space="preserve"> fifty lakhs</w:t>
      </w:r>
      <w:r w:rsidR="00C5079D" w:rsidRPr="009F6662">
        <w:rPr>
          <w:rFonts w:asciiTheme="minorHAnsi" w:hAnsiTheme="minorHAnsi" w:cstheme="minorHAnsi"/>
          <w:b/>
          <w:sz w:val="24"/>
          <w:szCs w:val="24"/>
        </w:rPr>
        <w:t xml:space="preserve"> only)</w:t>
      </w:r>
      <w:r w:rsidR="00C5079D" w:rsidRPr="009F6662">
        <w:rPr>
          <w:rFonts w:asciiTheme="minorHAnsi" w:hAnsiTheme="minorHAnsi" w:cstheme="minorHAnsi"/>
          <w:sz w:val="24"/>
          <w:szCs w:val="24"/>
        </w:rPr>
        <w:t xml:space="preserve"> </w:t>
      </w:r>
      <w:r w:rsidRPr="009F6662">
        <w:rPr>
          <w:rFonts w:asciiTheme="minorHAnsi" w:hAnsiTheme="minorHAnsi" w:cstheme="minorHAnsi"/>
          <w:bCs w:val="0"/>
          <w:w w:val="0"/>
          <w:sz w:val="24"/>
          <w:szCs w:val="24"/>
        </w:rPr>
        <w:t xml:space="preserve">as liquidated damages.  The </w:t>
      </w:r>
      <w:r w:rsidR="002670FF" w:rsidRPr="009F6662">
        <w:rPr>
          <w:rFonts w:asciiTheme="minorHAnsi" w:hAnsiTheme="minorHAnsi" w:cstheme="minorHAnsi"/>
          <w:bCs w:val="0"/>
          <w:w w:val="0"/>
          <w:sz w:val="24"/>
          <w:szCs w:val="24"/>
        </w:rPr>
        <w:t>Nodal Agency</w:t>
      </w:r>
      <w:r w:rsidR="00895881" w:rsidRPr="009F6662">
        <w:rPr>
          <w:rFonts w:asciiTheme="minorHAnsi" w:hAnsiTheme="minorHAnsi" w:cstheme="minorHAnsi"/>
          <w:bCs w:val="0"/>
          <w:w w:val="0"/>
          <w:sz w:val="24"/>
          <w:szCs w:val="24"/>
        </w:rPr>
        <w:t xml:space="preserve"> </w:t>
      </w:r>
      <w:r w:rsidRPr="009F6662">
        <w:rPr>
          <w:rFonts w:asciiTheme="minorHAnsi" w:hAnsiTheme="minorHAnsi" w:cstheme="minorHAnsi"/>
          <w:bCs w:val="0"/>
          <w:w w:val="0"/>
          <w:sz w:val="24"/>
          <w:szCs w:val="24"/>
        </w:rPr>
        <w:t xml:space="preserve">shall be entitled to recover this amount of damages by invoking the Contract Performance Guarantee to the extent of </w:t>
      </w:r>
      <w:r w:rsidR="003C0754" w:rsidRPr="009F6662">
        <w:rPr>
          <w:rFonts w:asciiTheme="minorHAnsi" w:hAnsiTheme="minorHAnsi" w:cstheme="minorHAnsi"/>
          <w:bCs w:val="0"/>
          <w:w w:val="0"/>
          <w:sz w:val="24"/>
          <w:szCs w:val="24"/>
        </w:rPr>
        <w:t>liquidated damages</w:t>
      </w:r>
      <w:r w:rsidR="00895881" w:rsidRPr="009F6662">
        <w:rPr>
          <w:rFonts w:asciiTheme="minorHAnsi" w:hAnsiTheme="minorHAnsi" w:cstheme="minorHAnsi"/>
          <w:bCs w:val="0"/>
          <w:w w:val="0"/>
          <w:sz w:val="24"/>
          <w:szCs w:val="24"/>
        </w:rPr>
        <w:t xml:space="preserve">, </w:t>
      </w:r>
      <w:r w:rsidRPr="009F6662">
        <w:rPr>
          <w:rFonts w:asciiTheme="minorHAnsi" w:hAnsiTheme="minorHAnsi" w:cstheme="minorHAnsi"/>
          <w:bCs w:val="0"/>
          <w:w w:val="0"/>
          <w:sz w:val="24"/>
          <w:szCs w:val="24"/>
        </w:rPr>
        <w:t xml:space="preserve">which shall be </w:t>
      </w:r>
      <w:r w:rsidR="00B85B8D" w:rsidRPr="009F6662">
        <w:rPr>
          <w:rFonts w:asciiTheme="minorHAnsi" w:hAnsiTheme="minorHAnsi" w:cstheme="minorHAnsi"/>
          <w:bCs w:val="0"/>
          <w:w w:val="0"/>
          <w:sz w:val="24"/>
          <w:szCs w:val="24"/>
        </w:rPr>
        <w:t xml:space="preserve">required by </w:t>
      </w:r>
      <w:r w:rsidRPr="009F6662">
        <w:rPr>
          <w:rFonts w:asciiTheme="minorHAnsi" w:hAnsiTheme="minorHAnsi" w:cstheme="minorHAnsi"/>
          <w:bCs w:val="0"/>
          <w:w w:val="0"/>
          <w:sz w:val="24"/>
          <w:szCs w:val="24"/>
        </w:rPr>
        <w:t xml:space="preserve">the </w:t>
      </w:r>
      <w:r w:rsidR="002670FF" w:rsidRPr="009F6662">
        <w:rPr>
          <w:rFonts w:asciiTheme="minorHAnsi" w:hAnsiTheme="minorHAnsi" w:cstheme="minorHAnsi"/>
          <w:bCs w:val="0"/>
          <w:w w:val="0"/>
          <w:sz w:val="24"/>
          <w:szCs w:val="24"/>
        </w:rPr>
        <w:t>Nodal Agency</w:t>
      </w:r>
      <w:r w:rsidRPr="009F6662">
        <w:rPr>
          <w:rFonts w:asciiTheme="minorHAnsi" w:hAnsiTheme="minorHAnsi" w:cstheme="minorHAnsi"/>
          <w:bCs w:val="0"/>
          <w:w w:val="0"/>
          <w:sz w:val="24"/>
          <w:szCs w:val="24"/>
        </w:rPr>
        <w:t xml:space="preserve">, and </w:t>
      </w:r>
      <w:r w:rsidR="00813646" w:rsidRPr="009F6662">
        <w:rPr>
          <w:rFonts w:asciiTheme="minorHAnsi" w:hAnsiTheme="minorHAnsi" w:cstheme="minorHAnsi"/>
          <w:bCs w:val="0"/>
          <w:w w:val="0"/>
          <w:sz w:val="24"/>
          <w:szCs w:val="24"/>
        </w:rPr>
        <w:t xml:space="preserve">the balance shall be returned to </w:t>
      </w:r>
      <w:r w:rsidR="00BE2530" w:rsidRPr="009F6662">
        <w:rPr>
          <w:rFonts w:asciiTheme="minorHAnsi" w:hAnsiTheme="minorHAnsi" w:cstheme="minorHAnsi"/>
          <w:bCs w:val="0"/>
          <w:w w:val="0"/>
          <w:sz w:val="24"/>
          <w:szCs w:val="24"/>
        </w:rPr>
        <w:t>TSP, if any</w:t>
      </w:r>
      <w:r w:rsidRPr="009F6662">
        <w:rPr>
          <w:rFonts w:asciiTheme="minorHAnsi" w:hAnsiTheme="minorHAnsi" w:cstheme="minorHAnsi"/>
          <w:sz w:val="24"/>
          <w:szCs w:val="24"/>
        </w:rPr>
        <w:t xml:space="preserve">. </w:t>
      </w:r>
      <w:bookmarkEnd w:id="70"/>
    </w:p>
    <w:p w14:paraId="3C13AF4A" w14:textId="77777777" w:rsidR="00C0377A" w:rsidRPr="009F6662" w:rsidRDefault="00C0377A" w:rsidP="002B4B56">
      <w:pPr>
        <w:widowControl w:val="0"/>
        <w:tabs>
          <w:tab w:val="left" w:pos="9072"/>
        </w:tabs>
        <w:spacing w:line="276" w:lineRule="auto"/>
        <w:ind w:left="426" w:right="327"/>
        <w:jc w:val="both"/>
        <w:rPr>
          <w:rFonts w:asciiTheme="minorHAnsi" w:hAnsiTheme="minorHAnsi" w:cstheme="minorHAnsi"/>
          <w:w w:val="0"/>
        </w:rPr>
      </w:pPr>
      <w:r w:rsidRPr="009F6662">
        <w:rPr>
          <w:rFonts w:asciiTheme="minorHAnsi" w:hAnsiTheme="minorHAnsi" w:cstheme="minorHAnsi"/>
          <w:w w:val="0"/>
        </w:rPr>
        <w:t>It is clarified for removal of doubt that this Article shall survive the termination of this Agreement.</w:t>
      </w:r>
    </w:p>
    <w:p w14:paraId="3C13AF4B" w14:textId="06938B5E" w:rsidR="00A618E2"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71" w:name="_DV_M475"/>
      <w:bookmarkStart w:id="72" w:name="_Ref170624026"/>
      <w:bookmarkStart w:id="73" w:name="_Ref173662810"/>
      <w:bookmarkStart w:id="74" w:name="_Ref190738038"/>
      <w:bookmarkEnd w:id="71"/>
      <w:r w:rsidRPr="009F6662">
        <w:rPr>
          <w:rFonts w:asciiTheme="minorHAnsi" w:hAnsiTheme="minorHAnsi" w:cstheme="minorHAnsi"/>
          <w:sz w:val="24"/>
          <w:szCs w:val="24"/>
        </w:rPr>
        <w:t xml:space="preserve">In case of inability of the TSP to fulfil the conditions specified in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_Ref170678236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3.1.3</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due to any Force Majeure </w:t>
      </w:r>
      <w:bookmarkStart w:id="75" w:name="_DV_C917"/>
      <w:r w:rsidRPr="009F6662">
        <w:rPr>
          <w:rFonts w:asciiTheme="minorHAnsi" w:hAnsiTheme="minorHAnsi" w:cstheme="minorHAnsi"/>
          <w:sz w:val="24"/>
          <w:szCs w:val="24"/>
        </w:rPr>
        <w:t>Event,</w:t>
      </w:r>
      <w:bookmarkStart w:id="76" w:name="_DV_M476"/>
      <w:bookmarkEnd w:id="75"/>
      <w:bookmarkEnd w:id="76"/>
      <w:r w:rsidRPr="009F6662">
        <w:rPr>
          <w:rFonts w:asciiTheme="minorHAnsi" w:hAnsiTheme="minorHAnsi" w:cstheme="minorHAnsi"/>
          <w:sz w:val="24"/>
          <w:szCs w:val="24"/>
        </w:rPr>
        <w:t xml:space="preserve"> the time period </w:t>
      </w:r>
      <w:bookmarkStart w:id="77" w:name="_DV_M477"/>
      <w:bookmarkEnd w:id="77"/>
      <w:r w:rsidRPr="009F6662">
        <w:rPr>
          <w:rFonts w:asciiTheme="minorHAnsi" w:hAnsiTheme="minorHAnsi" w:cstheme="minorHAnsi"/>
          <w:sz w:val="24"/>
          <w:szCs w:val="24"/>
        </w:rPr>
        <w:t xml:space="preserve">for fulfilment of the condition subsequent as mentioned in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_Ref170678236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3.1.3</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w:t>
      </w:r>
      <w:r w:rsidR="00443219" w:rsidRPr="009F6662">
        <w:rPr>
          <w:rFonts w:asciiTheme="minorHAnsi" w:hAnsiTheme="minorHAnsi" w:cstheme="minorHAnsi"/>
          <w:sz w:val="24"/>
          <w:szCs w:val="24"/>
        </w:rPr>
        <w:t xml:space="preserve">may </w:t>
      </w:r>
      <w:r w:rsidRPr="009F6662">
        <w:rPr>
          <w:rFonts w:asciiTheme="minorHAnsi" w:hAnsiTheme="minorHAnsi" w:cstheme="minorHAnsi"/>
          <w:sz w:val="24"/>
          <w:szCs w:val="24"/>
        </w:rPr>
        <w:t xml:space="preserve">be extended for a </w:t>
      </w:r>
      <w:bookmarkStart w:id="78" w:name="_DV_C920"/>
      <w:r w:rsidRPr="009F6662">
        <w:rPr>
          <w:rFonts w:asciiTheme="minorHAnsi" w:hAnsiTheme="minorHAnsi" w:cstheme="minorHAnsi"/>
          <w:sz w:val="24"/>
          <w:szCs w:val="24"/>
        </w:rPr>
        <w:t>period of such Force Majeure Event</w:t>
      </w:r>
      <w:r w:rsidR="004E1EA6" w:rsidRPr="009F6662">
        <w:rPr>
          <w:rFonts w:asciiTheme="minorHAnsi" w:hAnsiTheme="minorHAnsi" w:cstheme="minorHAnsi"/>
          <w:sz w:val="24"/>
          <w:szCs w:val="24"/>
        </w:rPr>
        <w:t xml:space="preserve">. </w:t>
      </w:r>
      <w:r w:rsidR="009C003A" w:rsidRPr="009F6662">
        <w:rPr>
          <w:rFonts w:asciiTheme="minorHAnsi" w:hAnsiTheme="minorHAnsi" w:cstheme="minorHAnsi"/>
          <w:sz w:val="24"/>
          <w:szCs w:val="24"/>
        </w:rPr>
        <w:t>Alternatively</w:t>
      </w:r>
      <w:r w:rsidR="00BF7D78" w:rsidRPr="009F6662">
        <w:rPr>
          <w:rFonts w:asciiTheme="minorHAnsi" w:hAnsiTheme="minorHAnsi" w:cstheme="minorHAnsi"/>
          <w:sz w:val="24"/>
          <w:szCs w:val="24"/>
        </w:rPr>
        <w:t xml:space="preserve">, if deemed </w:t>
      </w:r>
      <w:r w:rsidR="00734079" w:rsidRPr="009F6662">
        <w:rPr>
          <w:rFonts w:asciiTheme="minorHAnsi" w:hAnsiTheme="minorHAnsi" w:cstheme="minorHAnsi"/>
          <w:sz w:val="24"/>
          <w:szCs w:val="24"/>
        </w:rPr>
        <w:t>necessary</w:t>
      </w:r>
      <w:r w:rsidR="00BF7D78"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this Agreement may be terminated by the </w:t>
      </w:r>
      <w:r w:rsidR="002670FF"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by giving a </w:t>
      </w:r>
      <w:r w:rsidR="00831CAC" w:rsidRPr="009F6662">
        <w:rPr>
          <w:rFonts w:asciiTheme="minorHAnsi" w:hAnsiTheme="minorHAnsi" w:cstheme="minorHAnsi"/>
          <w:sz w:val="24"/>
          <w:szCs w:val="24"/>
        </w:rPr>
        <w:t>Termination Notice to the TSP</w:t>
      </w:r>
      <w:r w:rsidR="004E36E6" w:rsidRPr="009F6662">
        <w:rPr>
          <w:rFonts w:asciiTheme="minorHAnsi" w:hAnsiTheme="minorHAnsi" w:cstheme="minorHAnsi"/>
          <w:sz w:val="24"/>
          <w:szCs w:val="24"/>
        </w:rPr>
        <w:t>,</w:t>
      </w:r>
      <w:r w:rsidR="00831CAC" w:rsidRPr="009F6662">
        <w:rPr>
          <w:rFonts w:asciiTheme="minorHAnsi" w:hAnsiTheme="minorHAnsi" w:cstheme="minorHAnsi"/>
          <w:sz w:val="24"/>
          <w:szCs w:val="24"/>
        </w:rPr>
        <w:t xml:space="preserve"> in writing</w:t>
      </w:r>
      <w:r w:rsidR="004E36E6" w:rsidRPr="009F6662">
        <w:rPr>
          <w:rFonts w:asciiTheme="minorHAnsi" w:hAnsiTheme="minorHAnsi" w:cstheme="minorHAnsi"/>
          <w:sz w:val="24"/>
          <w:szCs w:val="24"/>
        </w:rPr>
        <w:t>,</w:t>
      </w:r>
      <w:r w:rsidR="00831CAC"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of at least seven (7) days, with a copy to </w:t>
      </w:r>
      <w:r w:rsidR="005B06D1" w:rsidRPr="009F6662">
        <w:rPr>
          <w:rFonts w:asciiTheme="minorHAnsi" w:hAnsiTheme="minorHAnsi" w:cstheme="minorHAnsi"/>
          <w:sz w:val="24"/>
          <w:szCs w:val="24"/>
        </w:rPr>
        <w:t>CEA</w:t>
      </w:r>
      <w:r w:rsidRPr="009F6662">
        <w:rPr>
          <w:rFonts w:asciiTheme="minorHAnsi" w:hAnsiTheme="minorHAnsi" w:cstheme="minorHAnsi"/>
          <w:sz w:val="24"/>
          <w:szCs w:val="24"/>
        </w:rPr>
        <w:t xml:space="preserve"> and the Lenders’ Representative </w:t>
      </w:r>
      <w:r w:rsidR="005A7FE8" w:rsidRPr="009F6662">
        <w:rPr>
          <w:rFonts w:asciiTheme="minorHAnsi" w:hAnsiTheme="minorHAnsi" w:cstheme="minorHAnsi"/>
          <w:sz w:val="24"/>
          <w:szCs w:val="24"/>
        </w:rPr>
        <w:t xml:space="preserve">in order to enable the Lenders to exercise right of substitution in accordance with Article 15.3 of this Agreement </w:t>
      </w:r>
      <w:r w:rsidRPr="009F6662">
        <w:rPr>
          <w:rFonts w:asciiTheme="minorHAnsi" w:hAnsiTheme="minorHAnsi" w:cstheme="minorHAnsi"/>
          <w:sz w:val="24"/>
          <w:szCs w:val="24"/>
        </w:rPr>
        <w:t xml:space="preserve">and the Contract Performance Guarantee shall be returned as per the provisions of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_Ref191200554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6.5.1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w:t>
      </w:r>
      <w:bookmarkStart w:id="79" w:name="_DV_M478"/>
      <w:bookmarkStart w:id="80" w:name="_DV_C922"/>
      <w:bookmarkEnd w:id="72"/>
      <w:bookmarkEnd w:id="78"/>
      <w:bookmarkEnd w:id="79"/>
      <w:r w:rsidR="004E1EA6" w:rsidRPr="009F6662">
        <w:rPr>
          <w:rFonts w:asciiTheme="minorHAnsi" w:hAnsiTheme="minorHAnsi" w:cstheme="minorHAnsi"/>
          <w:sz w:val="24"/>
          <w:szCs w:val="24"/>
        </w:rPr>
        <w:t xml:space="preserve"> </w:t>
      </w:r>
      <w:bookmarkEnd w:id="73"/>
      <w:bookmarkEnd w:id="74"/>
    </w:p>
    <w:p w14:paraId="3C13AF4D" w14:textId="07D7ECE2" w:rsidR="005B06D1" w:rsidRPr="009F6662" w:rsidRDefault="00C0377A" w:rsidP="002B4B56">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lastRenderedPageBreak/>
        <w:t xml:space="preserve">Provided, that due to the provisions of this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_Ref190738038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3.3.4</w:t>
      </w:r>
      <w:r w:rsidRPr="009F6662">
        <w:rPr>
          <w:rFonts w:asciiTheme="minorHAnsi" w:hAnsiTheme="minorHAnsi" w:cstheme="minorHAnsi"/>
        </w:rPr>
        <w:fldChar w:fldCharType="end"/>
      </w:r>
      <w:r w:rsidRPr="009F6662">
        <w:rPr>
          <w:rFonts w:asciiTheme="minorHAnsi" w:hAnsiTheme="minorHAnsi" w:cstheme="minorHAnsi"/>
        </w:rPr>
        <w:t xml:space="preserve">, any increase in the time period for completion of conditions subsequent mentioned under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_Ref170678236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3.1.3</w:t>
      </w:r>
      <w:r w:rsidRPr="009F6662">
        <w:rPr>
          <w:rFonts w:asciiTheme="minorHAnsi" w:hAnsiTheme="minorHAnsi" w:cstheme="minorHAnsi"/>
        </w:rPr>
        <w:fldChar w:fldCharType="end"/>
      </w:r>
      <w:r w:rsidRPr="009F6662">
        <w:rPr>
          <w:rFonts w:asciiTheme="minorHAnsi" w:hAnsiTheme="minorHAnsi" w:cstheme="minorHAnsi"/>
        </w:rPr>
        <w:t xml:space="preserve">, shall lead to an equal increase in the time period for the Scheduled COD. </w:t>
      </w:r>
      <w:r w:rsidR="00BA34D6" w:rsidRPr="009F6662">
        <w:rPr>
          <w:rFonts w:asciiTheme="minorHAnsi" w:hAnsiTheme="minorHAnsi" w:cstheme="minorHAnsi"/>
        </w:rPr>
        <w:t>If</w:t>
      </w:r>
      <w:r w:rsidR="005B06D1" w:rsidRPr="009F6662">
        <w:rPr>
          <w:rFonts w:asciiTheme="minorHAnsi" w:hAnsiTheme="minorHAnsi" w:cstheme="minorHAnsi"/>
        </w:rPr>
        <w:t xml:space="preserve"> </w:t>
      </w:r>
      <w:r w:rsidR="00BA34D6" w:rsidRPr="009F6662">
        <w:rPr>
          <w:rFonts w:asciiTheme="minorHAnsi" w:hAnsiTheme="minorHAnsi" w:cstheme="minorHAnsi"/>
        </w:rPr>
        <w:t xml:space="preserve">the </w:t>
      </w:r>
      <w:r w:rsidR="005B06D1" w:rsidRPr="009F6662">
        <w:rPr>
          <w:rFonts w:asciiTheme="minorHAnsi" w:hAnsiTheme="minorHAnsi" w:cstheme="minorHAnsi"/>
        </w:rPr>
        <w:t xml:space="preserve">Scheduled COD is extended beyond a period of one hundred eighty (180) days due to </w:t>
      </w:r>
      <w:r w:rsidR="00BA34D6" w:rsidRPr="009F6662">
        <w:rPr>
          <w:rFonts w:asciiTheme="minorHAnsi" w:hAnsiTheme="minorHAnsi" w:cstheme="minorHAnsi"/>
        </w:rPr>
        <w:t xml:space="preserve">the provisions of this Article 3.3.4, </w:t>
      </w:r>
      <w:r w:rsidR="005B06D1" w:rsidRPr="009F6662">
        <w:rPr>
          <w:rFonts w:asciiTheme="minorHAnsi" w:hAnsiTheme="minorHAnsi" w:cstheme="minorHAnsi"/>
        </w:rPr>
        <w:t xml:space="preserve">the TSP will be allowed to recover the interest cost </w:t>
      </w:r>
      <w:r w:rsidR="0016129A" w:rsidRPr="009F6662">
        <w:rPr>
          <w:rFonts w:asciiTheme="minorHAnsi" w:hAnsiTheme="minorHAnsi" w:cstheme="minorHAnsi"/>
        </w:rPr>
        <w:t xml:space="preserve">during construction </w:t>
      </w:r>
      <w:r w:rsidR="005B06D1" w:rsidRPr="009F6662">
        <w:rPr>
          <w:rFonts w:asciiTheme="minorHAnsi" w:hAnsiTheme="minorHAnsi" w:cstheme="minorHAnsi"/>
        </w:rPr>
        <w:t xml:space="preserve">corresponding to the period exceeding one hundred eighty (180) days by adjustment in the Transmission Charges in accordance with Schedule 9. </w:t>
      </w:r>
    </w:p>
    <w:p w14:paraId="3C13AF4E" w14:textId="5AEC65EA"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81" w:name="_Ref190827072"/>
      <w:r w:rsidRPr="009F6662">
        <w:rPr>
          <w:rFonts w:asciiTheme="minorHAnsi" w:hAnsiTheme="minorHAnsi" w:cstheme="minorHAnsi"/>
          <w:sz w:val="24"/>
          <w:szCs w:val="24"/>
        </w:rPr>
        <w:t xml:space="preserve">Upon termination of this Agreement as per Articles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_Ref170679919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3.3.1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and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_Ref190738038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3.3.4</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the </w:t>
      </w:r>
      <w:r w:rsidR="002670FF" w:rsidRPr="009F6662">
        <w:rPr>
          <w:rFonts w:asciiTheme="minorHAnsi" w:hAnsiTheme="minorHAnsi" w:cstheme="minorHAnsi"/>
          <w:sz w:val="24"/>
          <w:szCs w:val="24"/>
        </w:rPr>
        <w:t>Nodal Agency</w:t>
      </w:r>
      <w:r w:rsidR="00895881" w:rsidRPr="009F6662">
        <w:rPr>
          <w:rFonts w:asciiTheme="minorHAnsi" w:hAnsiTheme="minorHAnsi" w:cstheme="minorHAnsi"/>
          <w:sz w:val="24"/>
          <w:szCs w:val="24"/>
        </w:rPr>
        <w:t xml:space="preserve"> </w:t>
      </w:r>
      <w:r w:rsidR="008068FE" w:rsidRPr="009F6662">
        <w:rPr>
          <w:rFonts w:asciiTheme="minorHAnsi" w:hAnsiTheme="minorHAnsi" w:cstheme="minorHAnsi"/>
          <w:sz w:val="24"/>
          <w:szCs w:val="24"/>
        </w:rPr>
        <w:t>may take steps to bid out the Project again</w:t>
      </w:r>
      <w:r w:rsidRPr="009F6662">
        <w:rPr>
          <w:rFonts w:asciiTheme="minorHAnsi" w:hAnsiTheme="minorHAnsi" w:cstheme="minorHAnsi"/>
          <w:sz w:val="24"/>
          <w:szCs w:val="24"/>
        </w:rPr>
        <w:t>.</w:t>
      </w:r>
      <w:bookmarkEnd w:id="81"/>
      <w:r w:rsidRPr="009F6662">
        <w:rPr>
          <w:rFonts w:asciiTheme="minorHAnsi" w:hAnsiTheme="minorHAnsi" w:cstheme="minorHAnsi"/>
          <w:sz w:val="24"/>
          <w:szCs w:val="24"/>
        </w:rPr>
        <w:t xml:space="preserve"> </w:t>
      </w:r>
    </w:p>
    <w:p w14:paraId="3C13AF4F" w14:textId="77777777" w:rsidR="006E4DDB" w:rsidRPr="009F6662" w:rsidRDefault="007973A3"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The Nodal agency</w:t>
      </w:r>
      <w:r w:rsidR="00426B97" w:rsidRPr="009F6662">
        <w:rPr>
          <w:rFonts w:asciiTheme="minorHAnsi" w:hAnsiTheme="minorHAnsi" w:cstheme="minorHAnsi"/>
          <w:sz w:val="24"/>
          <w:szCs w:val="24"/>
        </w:rPr>
        <w:t>,</w:t>
      </w:r>
      <w:r w:rsidRPr="009F6662">
        <w:rPr>
          <w:rFonts w:asciiTheme="minorHAnsi" w:hAnsiTheme="minorHAnsi" w:cstheme="minorHAnsi"/>
          <w:sz w:val="24"/>
          <w:szCs w:val="24"/>
        </w:rPr>
        <w:t xml:space="preserve"> on the failure of the TSP to fulfil its obligations</w:t>
      </w:r>
      <w:r w:rsidR="00E92921" w:rsidRPr="009F6662">
        <w:rPr>
          <w:rFonts w:asciiTheme="minorHAnsi" w:hAnsiTheme="minorHAnsi" w:cstheme="minorHAnsi"/>
          <w:sz w:val="24"/>
          <w:szCs w:val="24"/>
        </w:rPr>
        <w:t>,</w:t>
      </w:r>
      <w:r w:rsidRPr="009F6662">
        <w:rPr>
          <w:rFonts w:asciiTheme="minorHAnsi" w:hAnsiTheme="minorHAnsi" w:cstheme="minorHAnsi"/>
          <w:sz w:val="24"/>
          <w:szCs w:val="24"/>
        </w:rPr>
        <w:t xml:space="preserve"> if it considers that there are sufficient grounds for </w:t>
      </w:r>
      <w:r w:rsidR="00426B97" w:rsidRPr="009F6662">
        <w:rPr>
          <w:rFonts w:asciiTheme="minorHAnsi" w:hAnsiTheme="minorHAnsi" w:cstheme="minorHAnsi"/>
          <w:sz w:val="24"/>
          <w:szCs w:val="24"/>
        </w:rPr>
        <w:t xml:space="preserve">so </w:t>
      </w:r>
      <w:r w:rsidRPr="009F6662">
        <w:rPr>
          <w:rFonts w:asciiTheme="minorHAnsi" w:hAnsiTheme="minorHAnsi" w:cstheme="minorHAnsi"/>
          <w:sz w:val="24"/>
          <w:szCs w:val="24"/>
        </w:rPr>
        <w:t xml:space="preserve">doing, apart from invoking the </w:t>
      </w:r>
      <w:r w:rsidR="009A1E18" w:rsidRPr="009F6662">
        <w:rPr>
          <w:rFonts w:asciiTheme="minorHAnsi" w:hAnsiTheme="minorHAnsi" w:cstheme="minorHAnsi"/>
          <w:sz w:val="24"/>
          <w:szCs w:val="24"/>
        </w:rPr>
        <w:t>Contract P</w:t>
      </w:r>
      <w:r w:rsidRPr="009F6662">
        <w:rPr>
          <w:rFonts w:asciiTheme="minorHAnsi" w:hAnsiTheme="minorHAnsi" w:cstheme="minorHAnsi"/>
          <w:sz w:val="24"/>
          <w:szCs w:val="24"/>
        </w:rPr>
        <w:t xml:space="preserve">erformance </w:t>
      </w:r>
      <w:r w:rsidR="009A1E18" w:rsidRPr="009F6662">
        <w:rPr>
          <w:rFonts w:asciiTheme="minorHAnsi" w:hAnsiTheme="minorHAnsi" w:cstheme="minorHAnsi"/>
          <w:sz w:val="24"/>
          <w:szCs w:val="24"/>
        </w:rPr>
        <w:t>G</w:t>
      </w:r>
      <w:r w:rsidRPr="009F6662">
        <w:rPr>
          <w:rFonts w:asciiTheme="minorHAnsi" w:hAnsiTheme="minorHAnsi" w:cstheme="minorHAnsi"/>
          <w:sz w:val="24"/>
          <w:szCs w:val="24"/>
        </w:rPr>
        <w:t xml:space="preserve">uarantee under para 3.3.3 </w:t>
      </w:r>
      <w:r w:rsidR="004E4303" w:rsidRPr="009F6662">
        <w:rPr>
          <w:rFonts w:asciiTheme="minorHAnsi" w:hAnsiTheme="minorHAnsi" w:cstheme="minorHAnsi"/>
          <w:sz w:val="24"/>
          <w:szCs w:val="24"/>
        </w:rPr>
        <w:t xml:space="preserve">may </w:t>
      </w:r>
      <w:r w:rsidRPr="009F6662">
        <w:rPr>
          <w:rFonts w:asciiTheme="minorHAnsi" w:hAnsiTheme="minorHAnsi" w:cstheme="minorHAnsi"/>
          <w:sz w:val="24"/>
          <w:szCs w:val="24"/>
        </w:rPr>
        <w:t>also initiate proceedings for blacklisting the TSP</w:t>
      </w:r>
      <w:r w:rsidR="002E7255" w:rsidRPr="009F6662">
        <w:rPr>
          <w:rFonts w:asciiTheme="minorHAnsi" w:hAnsiTheme="minorHAnsi" w:cstheme="minorHAnsi"/>
          <w:sz w:val="24"/>
          <w:szCs w:val="24"/>
        </w:rPr>
        <w:t xml:space="preserve"> as per provisions of Article 13.2 of TSA</w:t>
      </w:r>
      <w:r w:rsidR="006E4DDB" w:rsidRPr="009F6662">
        <w:rPr>
          <w:rFonts w:asciiTheme="minorHAnsi" w:hAnsiTheme="minorHAnsi" w:cstheme="minorHAnsi"/>
          <w:sz w:val="24"/>
          <w:szCs w:val="24"/>
        </w:rPr>
        <w:t xml:space="preserve">. </w:t>
      </w:r>
    </w:p>
    <w:p w14:paraId="3C13AF50"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9F6662">
        <w:rPr>
          <w:rFonts w:asciiTheme="minorHAnsi" w:hAnsiTheme="minorHAnsi" w:cstheme="minorHAnsi"/>
          <w:szCs w:val="24"/>
        </w:rPr>
        <w:t>Progress Reports</w:t>
      </w:r>
      <w:bookmarkStart w:id="98" w:name="_Toc131514097"/>
      <w:bookmarkStart w:id="99" w:name="_Toc131519798"/>
      <w:bookmarkEnd w:id="98"/>
      <w:bookmarkEnd w:id="99"/>
    </w:p>
    <w:p w14:paraId="3C13AF51" w14:textId="09B13FF1" w:rsidR="00C0377A" w:rsidRPr="009F6662" w:rsidRDefault="00C0377A" w:rsidP="002B4B56">
      <w:pPr>
        <w:widowControl w:val="0"/>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 xml:space="preserve">The TSP shall notify </w:t>
      </w:r>
      <w:r w:rsidR="00895881" w:rsidRPr="009F6662">
        <w:rPr>
          <w:rFonts w:asciiTheme="minorHAnsi" w:hAnsiTheme="minorHAnsi" w:cstheme="minorHAnsi"/>
        </w:rPr>
        <w:t xml:space="preserve">the </w:t>
      </w:r>
      <w:r w:rsidR="002670FF" w:rsidRPr="009F6662">
        <w:rPr>
          <w:rFonts w:asciiTheme="minorHAnsi" w:hAnsiTheme="minorHAnsi" w:cstheme="minorHAnsi"/>
        </w:rPr>
        <w:t>Nodal Agency</w:t>
      </w:r>
      <w:r w:rsidR="00895881" w:rsidRPr="009F6662">
        <w:rPr>
          <w:rFonts w:asciiTheme="minorHAnsi" w:hAnsiTheme="minorHAnsi" w:cstheme="minorHAnsi"/>
        </w:rPr>
        <w:t xml:space="preserve"> </w:t>
      </w:r>
      <w:r w:rsidR="00A81A40" w:rsidRPr="009F6662">
        <w:rPr>
          <w:rFonts w:asciiTheme="minorHAnsi" w:hAnsiTheme="minorHAnsi" w:cstheme="minorHAnsi"/>
        </w:rPr>
        <w:t xml:space="preserve">and CEA </w:t>
      </w:r>
      <w:r w:rsidRPr="009F6662">
        <w:rPr>
          <w:rFonts w:asciiTheme="minorHAnsi" w:hAnsiTheme="minorHAnsi" w:cstheme="minorHAnsi"/>
        </w:rPr>
        <w:t xml:space="preserve">in writing at least once a Month on the progress made in satisfying the conditions subsequent in Articles </w:t>
      </w:r>
      <w:r w:rsidRPr="009F6662">
        <w:rPr>
          <w:rFonts w:asciiTheme="minorHAnsi" w:hAnsiTheme="minorHAnsi" w:cstheme="minorHAnsi"/>
        </w:rPr>
        <w:fldChar w:fldCharType="begin"/>
      </w:r>
      <w:r w:rsidRPr="009F6662">
        <w:rPr>
          <w:rFonts w:asciiTheme="minorHAnsi" w:hAnsiTheme="minorHAnsi" w:cstheme="minorHAnsi"/>
        </w:rPr>
        <w:instrText xml:space="preserve"> REF _Ref170678236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3.1.3</w:t>
      </w:r>
      <w:r w:rsidRPr="009F6662">
        <w:rPr>
          <w:rFonts w:asciiTheme="minorHAnsi" w:hAnsiTheme="minorHAnsi" w:cstheme="minorHAnsi"/>
        </w:rPr>
        <w:fldChar w:fldCharType="end"/>
      </w:r>
      <w:r w:rsidRPr="009F6662">
        <w:rPr>
          <w:rFonts w:asciiTheme="minorHAnsi" w:hAnsiTheme="minorHAnsi" w:cstheme="minorHAnsi"/>
        </w:rPr>
        <w:t>.</w:t>
      </w:r>
    </w:p>
    <w:p w14:paraId="3C13AF52" w14:textId="77777777" w:rsidR="000A0938" w:rsidRPr="009F6662" w:rsidRDefault="000A0938" w:rsidP="002B4B56">
      <w:pPr>
        <w:widowControl w:val="0"/>
        <w:tabs>
          <w:tab w:val="left" w:pos="9072"/>
        </w:tabs>
        <w:spacing w:line="276" w:lineRule="auto"/>
        <w:ind w:left="426" w:right="327"/>
        <w:jc w:val="both"/>
        <w:rPr>
          <w:rFonts w:asciiTheme="minorHAnsi" w:hAnsiTheme="minorHAnsi" w:cstheme="minorHAnsi"/>
          <w:b/>
        </w:rPr>
        <w:sectPr w:rsidR="000A0938" w:rsidRPr="009F6662" w:rsidSect="00FC3982">
          <w:pgSz w:w="11907" w:h="16839" w:code="9"/>
          <w:pgMar w:top="1135" w:right="992" w:bottom="1440" w:left="1843" w:header="567" w:footer="567" w:gutter="0"/>
          <w:cols w:space="720"/>
          <w:docGrid w:linePitch="360"/>
        </w:sectPr>
      </w:pPr>
    </w:p>
    <w:p w14:paraId="3C13AF53" w14:textId="77777777" w:rsidR="00C0377A" w:rsidRPr="009F6662" w:rsidRDefault="00C0377A"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b/>
        </w:rPr>
        <w:lastRenderedPageBreak/>
        <w:t>ARTICLE: 4</w:t>
      </w:r>
    </w:p>
    <w:p w14:paraId="3C13AF54" w14:textId="77777777" w:rsidR="00C0377A" w:rsidRPr="009F6662" w:rsidRDefault="00C0377A" w:rsidP="00B55AE0">
      <w:pPr>
        <w:pStyle w:val="Heading1"/>
      </w:pPr>
      <w:bookmarkStart w:id="100" w:name="_Toc165463905"/>
      <w:r w:rsidRPr="009F6662">
        <w:t>Development of the Project</w:t>
      </w:r>
      <w:bookmarkEnd w:id="100"/>
    </w:p>
    <w:p w14:paraId="3C13AF55"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01" w:name="_Ref169511033"/>
      <w:r w:rsidRPr="009F6662">
        <w:rPr>
          <w:rFonts w:asciiTheme="minorHAnsi" w:hAnsiTheme="minorHAnsi" w:cstheme="minorHAnsi"/>
          <w:szCs w:val="24"/>
        </w:rPr>
        <w:t>TSP's obligations in development of the Project:</w:t>
      </w:r>
      <w:bookmarkEnd w:id="101"/>
    </w:p>
    <w:p w14:paraId="3C13AF56" w14:textId="77777777" w:rsidR="00C0377A" w:rsidRPr="009F6662" w:rsidRDefault="00C0377A" w:rsidP="002B4B56">
      <w:pPr>
        <w:widowControl w:val="0"/>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Subject to the terms and conditions of this Agreement, the TSP at its own cost and expense shall observe, comply with, perform, undertake and be responsible:</w:t>
      </w:r>
    </w:p>
    <w:p w14:paraId="3C13AF57" w14:textId="77777777" w:rsidR="00C0377A" w:rsidRPr="009F6662" w:rsidRDefault="00C0377A" w:rsidP="008B48A6">
      <w:pPr>
        <w:pStyle w:val="ListParagraph"/>
        <w:widowControl w:val="0"/>
        <w:numPr>
          <w:ilvl w:val="0"/>
          <w:numId w:val="23"/>
        </w:numPr>
        <w:tabs>
          <w:tab w:val="left" w:pos="9072"/>
        </w:tabs>
        <w:ind w:right="327"/>
        <w:jc w:val="both"/>
        <w:rPr>
          <w:rFonts w:asciiTheme="minorHAnsi" w:hAnsiTheme="minorHAnsi" w:cstheme="minorHAnsi"/>
        </w:rPr>
      </w:pPr>
      <w:bookmarkStart w:id="102" w:name="_Ref190323958"/>
      <w:r w:rsidRPr="009F6662">
        <w:rPr>
          <w:rFonts w:asciiTheme="minorHAnsi" w:hAnsiTheme="minorHAnsi" w:cstheme="minorHAnsi"/>
        </w:rPr>
        <w:t>for procuring and maintaining in full force and effect all Consents, Clearances and Permits, required in accordance with Law for development of the Project;</w:t>
      </w:r>
      <w:bookmarkEnd w:id="102"/>
    </w:p>
    <w:p w14:paraId="3C13AF58" w14:textId="77777777" w:rsidR="00C0377A" w:rsidRPr="009F6662" w:rsidRDefault="00C0377A" w:rsidP="008B48A6">
      <w:pPr>
        <w:pStyle w:val="ListParagraph"/>
        <w:numPr>
          <w:ilvl w:val="0"/>
          <w:numId w:val="23"/>
        </w:numPr>
        <w:tabs>
          <w:tab w:val="left" w:pos="9072"/>
        </w:tabs>
        <w:ind w:right="327"/>
        <w:jc w:val="both"/>
        <w:rPr>
          <w:rFonts w:asciiTheme="minorHAnsi" w:hAnsiTheme="minorHAnsi" w:cstheme="minorHAnsi"/>
        </w:rPr>
      </w:pPr>
      <w:bookmarkStart w:id="103" w:name="_Ref190323965"/>
      <w:r w:rsidRPr="009F6662">
        <w:rPr>
          <w:rFonts w:asciiTheme="minorHAnsi" w:hAnsiTheme="minorHAnsi" w:cstheme="minorHAnsi"/>
        </w:rPr>
        <w:t xml:space="preserve">for financing, constructing, owning and commissioning each of the Element of the Project for the scope of work set out in Schedule </w:t>
      </w:r>
      <w:r w:rsidR="00374C6A" w:rsidRPr="009F6662">
        <w:rPr>
          <w:rFonts w:asciiTheme="minorHAnsi" w:hAnsiTheme="minorHAnsi" w:cstheme="minorHAnsi"/>
        </w:rPr>
        <w:t xml:space="preserve">1 </w:t>
      </w:r>
      <w:r w:rsidRPr="009F6662">
        <w:rPr>
          <w:rFonts w:asciiTheme="minorHAnsi" w:hAnsiTheme="minorHAnsi" w:cstheme="minorHAnsi"/>
        </w:rPr>
        <w:t>of this Agreement in accordance with:</w:t>
      </w:r>
      <w:bookmarkEnd w:id="103"/>
    </w:p>
    <w:p w14:paraId="3C13AF59" w14:textId="77777777" w:rsidR="00A122D1" w:rsidRPr="009F6662" w:rsidRDefault="00A122D1" w:rsidP="00A52064">
      <w:pPr>
        <w:numPr>
          <w:ilvl w:val="2"/>
          <w:numId w:val="5"/>
        </w:numPr>
        <w:tabs>
          <w:tab w:val="clear" w:pos="2880"/>
          <w:tab w:val="left" w:pos="9072"/>
        </w:tabs>
        <w:spacing w:line="276" w:lineRule="auto"/>
        <w:ind w:left="1701" w:right="327" w:hanging="283"/>
        <w:jc w:val="both"/>
        <w:rPr>
          <w:rFonts w:asciiTheme="minorHAnsi" w:hAnsiTheme="minorHAnsi" w:cstheme="minorHAnsi"/>
        </w:rPr>
      </w:pPr>
      <w:r w:rsidRPr="009F6662">
        <w:rPr>
          <w:rFonts w:asciiTheme="minorHAnsi" w:hAnsiTheme="minorHAnsi" w:cstheme="minorHAnsi"/>
          <w:lang w:val="en-IN"/>
        </w:rPr>
        <w:t>the Electricity Act and the Rules made thereof</w:t>
      </w:r>
      <w:r w:rsidR="00BE5609" w:rsidRPr="009F6662">
        <w:rPr>
          <w:rFonts w:asciiTheme="minorHAnsi" w:hAnsiTheme="minorHAnsi" w:cstheme="minorHAnsi"/>
          <w:lang w:val="en-IN"/>
        </w:rPr>
        <w:t>;</w:t>
      </w:r>
    </w:p>
    <w:p w14:paraId="3C13AF5A" w14:textId="77777777" w:rsidR="002974A3" w:rsidRPr="009F6662" w:rsidRDefault="00C0377A" w:rsidP="00A52064">
      <w:pPr>
        <w:numPr>
          <w:ilvl w:val="2"/>
          <w:numId w:val="5"/>
        </w:numPr>
        <w:tabs>
          <w:tab w:val="clear" w:pos="2880"/>
          <w:tab w:val="left" w:pos="9072"/>
        </w:tabs>
        <w:spacing w:line="276" w:lineRule="auto"/>
        <w:ind w:left="1701" w:right="327" w:hanging="283"/>
        <w:jc w:val="both"/>
        <w:rPr>
          <w:rFonts w:asciiTheme="minorHAnsi" w:hAnsiTheme="minorHAnsi" w:cstheme="minorHAnsi"/>
        </w:rPr>
      </w:pPr>
      <w:r w:rsidRPr="009F6662">
        <w:rPr>
          <w:rFonts w:asciiTheme="minorHAnsi" w:hAnsiTheme="minorHAnsi" w:cstheme="minorHAnsi"/>
        </w:rPr>
        <w:t>the Grid Code</w:t>
      </w:r>
      <w:r w:rsidR="00BE5609" w:rsidRPr="009F6662">
        <w:rPr>
          <w:rFonts w:asciiTheme="minorHAnsi" w:hAnsiTheme="minorHAnsi" w:cstheme="minorHAnsi"/>
        </w:rPr>
        <w:t>;</w:t>
      </w:r>
    </w:p>
    <w:p w14:paraId="3C13AF5B" w14:textId="77777777" w:rsidR="002974A3" w:rsidRPr="009F6662" w:rsidRDefault="00C0377A" w:rsidP="00A52064">
      <w:pPr>
        <w:numPr>
          <w:ilvl w:val="2"/>
          <w:numId w:val="5"/>
        </w:numPr>
        <w:tabs>
          <w:tab w:val="clear" w:pos="2880"/>
          <w:tab w:val="left" w:pos="9072"/>
        </w:tabs>
        <w:spacing w:line="276" w:lineRule="auto"/>
        <w:ind w:left="1701" w:right="327" w:hanging="283"/>
        <w:jc w:val="both"/>
        <w:rPr>
          <w:rFonts w:asciiTheme="minorHAnsi" w:hAnsiTheme="minorHAnsi" w:cstheme="minorHAnsi"/>
        </w:rPr>
      </w:pPr>
      <w:r w:rsidRPr="009F6662">
        <w:rPr>
          <w:rFonts w:asciiTheme="minorHAnsi" w:hAnsiTheme="minorHAnsi" w:cstheme="minorHAnsi"/>
        </w:rPr>
        <w:t xml:space="preserve">the </w:t>
      </w:r>
      <w:r w:rsidR="002974A3" w:rsidRPr="009F6662">
        <w:rPr>
          <w:rFonts w:asciiTheme="minorHAnsi" w:hAnsiTheme="minorHAnsi" w:cstheme="minorHAnsi"/>
        </w:rPr>
        <w:t xml:space="preserve">CEA Regulations applicable, and as amended from time to time, for </w:t>
      </w:r>
      <w:r w:rsidRPr="009F6662">
        <w:rPr>
          <w:rFonts w:asciiTheme="minorHAnsi" w:hAnsiTheme="minorHAnsi" w:cstheme="minorHAnsi"/>
        </w:rPr>
        <w:t>Transmission Line</w:t>
      </w:r>
      <w:r w:rsidR="002974A3" w:rsidRPr="009F6662">
        <w:rPr>
          <w:rFonts w:asciiTheme="minorHAnsi" w:hAnsiTheme="minorHAnsi" w:cstheme="minorHAnsi"/>
        </w:rPr>
        <w:t>s</w:t>
      </w:r>
      <w:r w:rsidRPr="009F6662">
        <w:rPr>
          <w:rFonts w:asciiTheme="minorHAnsi" w:hAnsiTheme="minorHAnsi" w:cstheme="minorHAnsi"/>
        </w:rPr>
        <w:t xml:space="preserve"> and sub-station</w:t>
      </w:r>
      <w:r w:rsidR="002974A3" w:rsidRPr="009F6662">
        <w:rPr>
          <w:rFonts w:asciiTheme="minorHAnsi" w:hAnsiTheme="minorHAnsi" w:cstheme="minorHAnsi"/>
        </w:rPr>
        <w:t>s:</w:t>
      </w:r>
    </w:p>
    <w:p w14:paraId="3C13AF5C" w14:textId="77777777" w:rsidR="00C0377A" w:rsidRPr="009F6662" w:rsidRDefault="00C0377A" w:rsidP="008B48A6">
      <w:pPr>
        <w:pStyle w:val="ListParagraph"/>
        <w:numPr>
          <w:ilvl w:val="0"/>
          <w:numId w:val="24"/>
        </w:numPr>
        <w:ind w:left="1985" w:hanging="284"/>
        <w:jc w:val="both"/>
        <w:rPr>
          <w:rFonts w:asciiTheme="minorHAnsi" w:hAnsiTheme="minorHAnsi" w:cstheme="minorHAnsi"/>
        </w:rPr>
      </w:pPr>
      <w:r w:rsidRPr="009F6662">
        <w:rPr>
          <w:rFonts w:asciiTheme="minorHAnsi" w:hAnsiTheme="minorHAnsi" w:cstheme="minorHAnsi"/>
        </w:rPr>
        <w:t>the Central Electricity Authority (Technical Standards for Connectivity to the Grid) Regulations, 2007</w:t>
      </w:r>
      <w:r w:rsidR="002974A3" w:rsidRPr="009F6662">
        <w:rPr>
          <w:rFonts w:asciiTheme="minorHAnsi" w:hAnsiTheme="minorHAnsi" w:cstheme="minorHAnsi"/>
        </w:rPr>
        <w:t>;</w:t>
      </w:r>
    </w:p>
    <w:p w14:paraId="3C13AF5D" w14:textId="77777777" w:rsidR="00C0377A" w:rsidRPr="009F6662" w:rsidRDefault="00C0377A" w:rsidP="008B48A6">
      <w:pPr>
        <w:pStyle w:val="ListParagraph"/>
        <w:numPr>
          <w:ilvl w:val="0"/>
          <w:numId w:val="24"/>
        </w:numPr>
        <w:ind w:left="1985" w:hanging="284"/>
        <w:jc w:val="both"/>
        <w:rPr>
          <w:rFonts w:asciiTheme="minorHAnsi" w:hAnsiTheme="minorHAnsi" w:cstheme="minorHAnsi"/>
        </w:rPr>
      </w:pPr>
      <w:r w:rsidRPr="009F6662">
        <w:rPr>
          <w:rFonts w:asciiTheme="minorHAnsi" w:hAnsiTheme="minorHAnsi" w:cstheme="minorHAnsi"/>
        </w:rPr>
        <w:t>C</w:t>
      </w:r>
      <w:r w:rsidR="00B92795" w:rsidRPr="009F6662">
        <w:rPr>
          <w:rFonts w:asciiTheme="minorHAnsi" w:hAnsiTheme="minorHAnsi" w:cstheme="minorHAnsi"/>
        </w:rPr>
        <w:t xml:space="preserve">entral </w:t>
      </w:r>
      <w:r w:rsidRPr="009F6662">
        <w:rPr>
          <w:rFonts w:asciiTheme="minorHAnsi" w:hAnsiTheme="minorHAnsi" w:cstheme="minorHAnsi"/>
        </w:rPr>
        <w:t>E</w:t>
      </w:r>
      <w:r w:rsidR="00B92795" w:rsidRPr="009F6662">
        <w:rPr>
          <w:rFonts w:asciiTheme="minorHAnsi" w:hAnsiTheme="minorHAnsi" w:cstheme="minorHAnsi"/>
        </w:rPr>
        <w:t xml:space="preserve">lectricity </w:t>
      </w:r>
      <w:r w:rsidRPr="009F6662">
        <w:rPr>
          <w:rFonts w:asciiTheme="minorHAnsi" w:hAnsiTheme="minorHAnsi" w:cstheme="minorHAnsi"/>
        </w:rPr>
        <w:t>A</w:t>
      </w:r>
      <w:r w:rsidR="00B92795" w:rsidRPr="009F6662">
        <w:rPr>
          <w:rFonts w:asciiTheme="minorHAnsi" w:hAnsiTheme="minorHAnsi" w:cstheme="minorHAnsi"/>
        </w:rPr>
        <w:t>uthority</w:t>
      </w:r>
      <w:r w:rsidRPr="009F6662">
        <w:rPr>
          <w:rFonts w:asciiTheme="minorHAnsi" w:hAnsiTheme="minorHAnsi" w:cstheme="minorHAnsi"/>
        </w:rPr>
        <w:t xml:space="preserve"> (Technical Standards for construction of Electrical Plants and Electric Lines) Regulation, </w:t>
      </w:r>
      <w:r w:rsidR="002974A3" w:rsidRPr="009F6662">
        <w:rPr>
          <w:rFonts w:asciiTheme="minorHAnsi" w:hAnsiTheme="minorHAnsi" w:cstheme="minorHAnsi"/>
        </w:rPr>
        <w:t>2010;</w:t>
      </w:r>
    </w:p>
    <w:p w14:paraId="3C13AF5E" w14:textId="77777777" w:rsidR="002974A3" w:rsidRPr="009F6662" w:rsidRDefault="002974A3" w:rsidP="008B48A6">
      <w:pPr>
        <w:pStyle w:val="ListParagraph"/>
        <w:numPr>
          <w:ilvl w:val="0"/>
          <w:numId w:val="24"/>
        </w:numPr>
        <w:ind w:left="1985" w:hanging="284"/>
        <w:jc w:val="both"/>
        <w:rPr>
          <w:rFonts w:asciiTheme="minorHAnsi" w:hAnsiTheme="minorHAnsi" w:cstheme="minorHAnsi"/>
        </w:rPr>
      </w:pPr>
      <w:r w:rsidRPr="009F6662">
        <w:rPr>
          <w:rFonts w:asciiTheme="minorHAnsi" w:hAnsiTheme="minorHAnsi" w:cstheme="minorHAnsi"/>
        </w:rPr>
        <w:t>C</w:t>
      </w:r>
      <w:r w:rsidR="00B92795" w:rsidRPr="009F6662">
        <w:rPr>
          <w:rFonts w:asciiTheme="minorHAnsi" w:hAnsiTheme="minorHAnsi" w:cstheme="minorHAnsi"/>
        </w:rPr>
        <w:t xml:space="preserve">entral </w:t>
      </w:r>
      <w:r w:rsidRPr="009F6662">
        <w:rPr>
          <w:rFonts w:asciiTheme="minorHAnsi" w:hAnsiTheme="minorHAnsi" w:cstheme="minorHAnsi"/>
        </w:rPr>
        <w:t>E</w:t>
      </w:r>
      <w:r w:rsidR="00B92795" w:rsidRPr="009F6662">
        <w:rPr>
          <w:rFonts w:asciiTheme="minorHAnsi" w:hAnsiTheme="minorHAnsi" w:cstheme="minorHAnsi"/>
        </w:rPr>
        <w:t xml:space="preserve">lectricity </w:t>
      </w:r>
      <w:r w:rsidRPr="009F6662">
        <w:rPr>
          <w:rFonts w:asciiTheme="minorHAnsi" w:hAnsiTheme="minorHAnsi" w:cstheme="minorHAnsi"/>
        </w:rPr>
        <w:t>A</w:t>
      </w:r>
      <w:r w:rsidR="00B92795" w:rsidRPr="009F6662">
        <w:rPr>
          <w:rFonts w:asciiTheme="minorHAnsi" w:hAnsiTheme="minorHAnsi" w:cstheme="minorHAnsi"/>
        </w:rPr>
        <w:t>uthority</w:t>
      </w:r>
      <w:r w:rsidRPr="009F6662">
        <w:rPr>
          <w:rFonts w:asciiTheme="minorHAnsi" w:hAnsiTheme="minorHAnsi" w:cstheme="minorHAnsi"/>
        </w:rPr>
        <w:t xml:space="preserve"> (Grid Standard) Regulations, 2010;</w:t>
      </w:r>
    </w:p>
    <w:p w14:paraId="3C13AF5F" w14:textId="77777777" w:rsidR="00C0377A" w:rsidRPr="009F6662" w:rsidRDefault="00C0377A" w:rsidP="008B48A6">
      <w:pPr>
        <w:pStyle w:val="ListParagraph"/>
        <w:numPr>
          <w:ilvl w:val="0"/>
          <w:numId w:val="24"/>
        </w:numPr>
        <w:ind w:left="1985" w:hanging="284"/>
        <w:jc w:val="both"/>
        <w:rPr>
          <w:rFonts w:asciiTheme="minorHAnsi" w:hAnsiTheme="minorHAnsi" w:cstheme="minorHAnsi"/>
        </w:rPr>
      </w:pPr>
      <w:r w:rsidRPr="009F6662">
        <w:rPr>
          <w:rFonts w:asciiTheme="minorHAnsi" w:hAnsiTheme="minorHAnsi" w:cstheme="minorHAnsi"/>
        </w:rPr>
        <w:t>C</w:t>
      </w:r>
      <w:r w:rsidR="00B92795" w:rsidRPr="009F6662">
        <w:rPr>
          <w:rFonts w:asciiTheme="minorHAnsi" w:hAnsiTheme="minorHAnsi" w:cstheme="minorHAnsi"/>
        </w:rPr>
        <w:t xml:space="preserve">entral </w:t>
      </w:r>
      <w:r w:rsidRPr="009F6662">
        <w:rPr>
          <w:rFonts w:asciiTheme="minorHAnsi" w:hAnsiTheme="minorHAnsi" w:cstheme="minorHAnsi"/>
        </w:rPr>
        <w:t>E</w:t>
      </w:r>
      <w:r w:rsidR="00B92795" w:rsidRPr="009F6662">
        <w:rPr>
          <w:rFonts w:asciiTheme="minorHAnsi" w:hAnsiTheme="minorHAnsi" w:cstheme="minorHAnsi"/>
        </w:rPr>
        <w:t xml:space="preserve">lectricity </w:t>
      </w:r>
      <w:r w:rsidRPr="009F6662">
        <w:rPr>
          <w:rFonts w:asciiTheme="minorHAnsi" w:hAnsiTheme="minorHAnsi" w:cstheme="minorHAnsi"/>
        </w:rPr>
        <w:t>A</w:t>
      </w:r>
      <w:r w:rsidR="00B92795" w:rsidRPr="009F6662">
        <w:rPr>
          <w:rFonts w:asciiTheme="minorHAnsi" w:hAnsiTheme="minorHAnsi" w:cstheme="minorHAnsi"/>
        </w:rPr>
        <w:t>uthority</w:t>
      </w:r>
      <w:r w:rsidRPr="009F6662">
        <w:rPr>
          <w:rFonts w:asciiTheme="minorHAnsi" w:hAnsiTheme="minorHAnsi" w:cstheme="minorHAnsi"/>
        </w:rPr>
        <w:t xml:space="preserve"> (Safety requirements for construction, operation and maintenance of </w:t>
      </w:r>
      <w:r w:rsidR="002974A3" w:rsidRPr="009F6662">
        <w:rPr>
          <w:rFonts w:asciiTheme="minorHAnsi" w:hAnsiTheme="minorHAnsi" w:cstheme="minorHAnsi"/>
        </w:rPr>
        <w:t>Electrical Plants and Electrical Lines</w:t>
      </w:r>
      <w:r w:rsidRPr="009F6662">
        <w:rPr>
          <w:rFonts w:asciiTheme="minorHAnsi" w:hAnsiTheme="minorHAnsi" w:cstheme="minorHAnsi"/>
        </w:rPr>
        <w:t xml:space="preserve">) Regulation, </w:t>
      </w:r>
      <w:r w:rsidR="002974A3" w:rsidRPr="009F6662">
        <w:rPr>
          <w:rFonts w:asciiTheme="minorHAnsi" w:hAnsiTheme="minorHAnsi" w:cstheme="minorHAnsi"/>
        </w:rPr>
        <w:t>2011;</w:t>
      </w:r>
    </w:p>
    <w:p w14:paraId="3C13AF60" w14:textId="77777777" w:rsidR="00C0377A" w:rsidRPr="009F6662" w:rsidRDefault="00C0377A" w:rsidP="008B48A6">
      <w:pPr>
        <w:pStyle w:val="ListParagraph"/>
        <w:numPr>
          <w:ilvl w:val="0"/>
          <w:numId w:val="24"/>
        </w:numPr>
        <w:ind w:left="1985" w:hanging="284"/>
        <w:jc w:val="both"/>
        <w:rPr>
          <w:rFonts w:asciiTheme="minorHAnsi" w:hAnsiTheme="minorHAnsi" w:cstheme="minorHAnsi"/>
        </w:rPr>
      </w:pPr>
      <w:r w:rsidRPr="009F6662">
        <w:rPr>
          <w:rFonts w:asciiTheme="minorHAnsi" w:hAnsiTheme="minorHAnsi" w:cstheme="minorHAnsi"/>
        </w:rPr>
        <w:t>C</w:t>
      </w:r>
      <w:r w:rsidR="00B92795" w:rsidRPr="009F6662">
        <w:rPr>
          <w:rFonts w:asciiTheme="minorHAnsi" w:hAnsiTheme="minorHAnsi" w:cstheme="minorHAnsi"/>
        </w:rPr>
        <w:t xml:space="preserve">entral </w:t>
      </w:r>
      <w:r w:rsidRPr="009F6662">
        <w:rPr>
          <w:rFonts w:asciiTheme="minorHAnsi" w:hAnsiTheme="minorHAnsi" w:cstheme="minorHAnsi"/>
        </w:rPr>
        <w:t>E</w:t>
      </w:r>
      <w:r w:rsidR="00B92795" w:rsidRPr="009F6662">
        <w:rPr>
          <w:rFonts w:asciiTheme="minorHAnsi" w:hAnsiTheme="minorHAnsi" w:cstheme="minorHAnsi"/>
        </w:rPr>
        <w:t xml:space="preserve">lectricity </w:t>
      </w:r>
      <w:r w:rsidRPr="009F6662">
        <w:rPr>
          <w:rFonts w:asciiTheme="minorHAnsi" w:hAnsiTheme="minorHAnsi" w:cstheme="minorHAnsi"/>
        </w:rPr>
        <w:t>A</w:t>
      </w:r>
      <w:r w:rsidR="00B92795" w:rsidRPr="009F6662">
        <w:rPr>
          <w:rFonts w:asciiTheme="minorHAnsi" w:hAnsiTheme="minorHAnsi" w:cstheme="minorHAnsi"/>
        </w:rPr>
        <w:t>uthority</w:t>
      </w:r>
      <w:r w:rsidRPr="009F6662">
        <w:rPr>
          <w:rFonts w:asciiTheme="minorHAnsi" w:hAnsiTheme="minorHAnsi" w:cstheme="minorHAnsi"/>
        </w:rPr>
        <w:t xml:space="preserve"> (</w:t>
      </w:r>
      <w:r w:rsidR="002974A3" w:rsidRPr="009F6662">
        <w:rPr>
          <w:rFonts w:asciiTheme="minorHAnsi" w:hAnsiTheme="minorHAnsi" w:cstheme="minorHAnsi"/>
        </w:rPr>
        <w:t xml:space="preserve">Measures relating to </w:t>
      </w:r>
      <w:r w:rsidRPr="009F6662">
        <w:rPr>
          <w:rFonts w:asciiTheme="minorHAnsi" w:hAnsiTheme="minorHAnsi" w:cstheme="minorHAnsi"/>
        </w:rPr>
        <w:t xml:space="preserve">Safety and </w:t>
      </w:r>
      <w:r w:rsidR="002974A3" w:rsidRPr="009F6662">
        <w:rPr>
          <w:rFonts w:asciiTheme="minorHAnsi" w:hAnsiTheme="minorHAnsi" w:cstheme="minorHAnsi"/>
        </w:rPr>
        <w:t>Electricity Supply</w:t>
      </w:r>
      <w:r w:rsidRPr="009F6662">
        <w:rPr>
          <w:rFonts w:asciiTheme="minorHAnsi" w:hAnsiTheme="minorHAnsi" w:cstheme="minorHAnsi"/>
        </w:rPr>
        <w:t xml:space="preserve">) Regulation, </w:t>
      </w:r>
      <w:r w:rsidR="002974A3" w:rsidRPr="009F6662">
        <w:rPr>
          <w:rFonts w:asciiTheme="minorHAnsi" w:hAnsiTheme="minorHAnsi" w:cstheme="minorHAnsi"/>
        </w:rPr>
        <w:t>2010</w:t>
      </w:r>
      <w:r w:rsidRPr="009F6662">
        <w:rPr>
          <w:rFonts w:asciiTheme="minorHAnsi" w:hAnsiTheme="minorHAnsi" w:cstheme="minorHAnsi"/>
        </w:rPr>
        <w:t>;</w:t>
      </w:r>
    </w:p>
    <w:p w14:paraId="3C13AF61" w14:textId="77777777" w:rsidR="008579E0" w:rsidRPr="009F6662" w:rsidRDefault="008579E0" w:rsidP="008B48A6">
      <w:pPr>
        <w:pStyle w:val="ListParagraph"/>
        <w:numPr>
          <w:ilvl w:val="0"/>
          <w:numId w:val="24"/>
        </w:numPr>
        <w:ind w:left="1985" w:hanging="284"/>
        <w:jc w:val="both"/>
        <w:rPr>
          <w:rFonts w:asciiTheme="minorHAnsi" w:hAnsiTheme="minorHAnsi" w:cstheme="minorHAnsi"/>
        </w:rPr>
      </w:pPr>
      <w:r w:rsidRPr="009F6662">
        <w:rPr>
          <w:rFonts w:asciiTheme="minorHAnsi" w:hAnsiTheme="minorHAnsi" w:cstheme="minorHAnsi"/>
        </w:rPr>
        <w:t>Central Electricity Authority (Technical Standards for Communication System in Power System Operation) Regulations, 2020.</w:t>
      </w:r>
    </w:p>
    <w:p w14:paraId="3C13AF62" w14:textId="77777777" w:rsidR="00FD61C7" w:rsidRPr="009F6662" w:rsidRDefault="00FD61C7" w:rsidP="00A52064">
      <w:pPr>
        <w:numPr>
          <w:ilvl w:val="2"/>
          <w:numId w:val="5"/>
        </w:numPr>
        <w:tabs>
          <w:tab w:val="clear" w:pos="2880"/>
          <w:tab w:val="left" w:pos="9072"/>
        </w:tabs>
        <w:spacing w:line="276" w:lineRule="auto"/>
        <w:ind w:left="1701" w:right="327" w:hanging="283"/>
        <w:jc w:val="both"/>
        <w:rPr>
          <w:rFonts w:asciiTheme="minorHAnsi" w:hAnsiTheme="minorHAnsi" w:cstheme="minorHAnsi"/>
        </w:rPr>
      </w:pPr>
      <w:r w:rsidRPr="009F6662">
        <w:rPr>
          <w:rFonts w:asciiTheme="minorHAnsi" w:hAnsiTheme="minorHAnsi" w:cstheme="minorHAnsi"/>
        </w:rPr>
        <w:t xml:space="preserve">Safety/ security Guidelines laid down by the </w:t>
      </w:r>
      <w:r w:rsidR="001648EB" w:rsidRPr="009F6662">
        <w:rPr>
          <w:rFonts w:asciiTheme="minorHAnsi" w:hAnsiTheme="minorHAnsi" w:cstheme="minorHAnsi"/>
        </w:rPr>
        <w:t>Government</w:t>
      </w:r>
      <w:r w:rsidRPr="009F6662">
        <w:rPr>
          <w:rFonts w:asciiTheme="minorHAnsi" w:hAnsiTheme="minorHAnsi" w:cstheme="minorHAnsi"/>
        </w:rPr>
        <w:t>;</w:t>
      </w:r>
    </w:p>
    <w:p w14:paraId="3C13AF63" w14:textId="77777777" w:rsidR="00C0377A" w:rsidRPr="009F6662" w:rsidRDefault="00C0377A" w:rsidP="00A52064">
      <w:pPr>
        <w:numPr>
          <w:ilvl w:val="2"/>
          <w:numId w:val="5"/>
        </w:numPr>
        <w:tabs>
          <w:tab w:val="clear" w:pos="2880"/>
          <w:tab w:val="left" w:pos="9072"/>
        </w:tabs>
        <w:spacing w:line="276" w:lineRule="auto"/>
        <w:ind w:left="1701" w:right="327" w:hanging="283"/>
        <w:jc w:val="both"/>
        <w:rPr>
          <w:rFonts w:asciiTheme="minorHAnsi" w:hAnsiTheme="minorHAnsi" w:cstheme="minorHAnsi"/>
        </w:rPr>
      </w:pPr>
      <w:r w:rsidRPr="009F6662">
        <w:rPr>
          <w:rFonts w:asciiTheme="minorHAnsi" w:hAnsiTheme="minorHAnsi" w:cstheme="minorHAnsi"/>
        </w:rPr>
        <w:t>Prudent Utility Practices</w:t>
      </w:r>
      <w:r w:rsidR="002555EC" w:rsidRPr="009F6662">
        <w:rPr>
          <w:rFonts w:asciiTheme="minorHAnsi" w:hAnsiTheme="minorHAnsi" w:cstheme="minorHAnsi"/>
        </w:rPr>
        <w:t xml:space="preserve">, relevant Indian </w:t>
      </w:r>
      <w:r w:rsidR="00C1372B" w:rsidRPr="009F6662">
        <w:rPr>
          <w:rFonts w:asciiTheme="minorHAnsi" w:hAnsiTheme="minorHAnsi" w:cstheme="minorHAnsi"/>
        </w:rPr>
        <w:t>S</w:t>
      </w:r>
      <w:r w:rsidR="002555EC" w:rsidRPr="009F6662">
        <w:rPr>
          <w:rFonts w:asciiTheme="minorHAnsi" w:hAnsiTheme="minorHAnsi" w:cstheme="minorHAnsi"/>
        </w:rPr>
        <w:t>tandards</w:t>
      </w:r>
      <w:r w:rsidRPr="009F6662">
        <w:rPr>
          <w:rFonts w:asciiTheme="minorHAnsi" w:hAnsiTheme="minorHAnsi" w:cstheme="minorHAnsi"/>
        </w:rPr>
        <w:t xml:space="preserve"> and the Law;</w:t>
      </w:r>
    </w:p>
    <w:p w14:paraId="3C13AF64" w14:textId="77777777" w:rsidR="00C0377A" w:rsidRPr="009F6662" w:rsidRDefault="00E65E82" w:rsidP="002B4B56">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 xml:space="preserve">            </w:t>
      </w:r>
      <w:r w:rsidR="00C0377A" w:rsidRPr="009F6662">
        <w:rPr>
          <w:rFonts w:asciiTheme="minorHAnsi" w:hAnsiTheme="minorHAnsi" w:cstheme="minorHAnsi"/>
        </w:rPr>
        <w:t xml:space="preserve">not later than the Scheduled COD as per Schedule </w:t>
      </w:r>
      <w:r w:rsidR="001B6E88" w:rsidRPr="009F6662">
        <w:rPr>
          <w:rFonts w:asciiTheme="minorHAnsi" w:hAnsiTheme="minorHAnsi" w:cstheme="minorHAnsi"/>
        </w:rPr>
        <w:t xml:space="preserve">2 </w:t>
      </w:r>
      <w:r w:rsidR="00C0377A" w:rsidRPr="009F6662">
        <w:rPr>
          <w:rFonts w:asciiTheme="minorHAnsi" w:hAnsiTheme="minorHAnsi" w:cstheme="minorHAnsi"/>
        </w:rPr>
        <w:t>of this Agreement;</w:t>
      </w:r>
    </w:p>
    <w:p w14:paraId="3C13AF65" w14:textId="77777777" w:rsidR="00C0377A" w:rsidRPr="009F6662" w:rsidRDefault="00C0377A" w:rsidP="008B48A6">
      <w:pPr>
        <w:pStyle w:val="ListParagraph"/>
        <w:widowControl w:val="0"/>
        <w:numPr>
          <w:ilvl w:val="0"/>
          <w:numId w:val="23"/>
        </w:numPr>
        <w:tabs>
          <w:tab w:val="left" w:pos="9072"/>
        </w:tabs>
        <w:ind w:right="327"/>
        <w:jc w:val="both"/>
        <w:rPr>
          <w:rFonts w:asciiTheme="minorHAnsi" w:hAnsiTheme="minorHAnsi" w:cstheme="minorHAnsi"/>
        </w:rPr>
      </w:pPr>
      <w:r w:rsidRPr="009F6662">
        <w:rPr>
          <w:rFonts w:asciiTheme="minorHAnsi" w:hAnsiTheme="minorHAnsi" w:cstheme="minorHAnsi"/>
        </w:rPr>
        <w:t xml:space="preserve">for entering into a Connection Agreement with the </w:t>
      </w:r>
      <w:r w:rsidR="00B92795" w:rsidRPr="009F6662">
        <w:rPr>
          <w:rFonts w:asciiTheme="minorHAnsi" w:hAnsiTheme="minorHAnsi" w:cstheme="minorHAnsi"/>
        </w:rPr>
        <w:t>concerned parties</w:t>
      </w:r>
      <w:r w:rsidRPr="009F6662">
        <w:rPr>
          <w:rFonts w:asciiTheme="minorHAnsi" w:hAnsiTheme="minorHAnsi" w:cstheme="minorHAnsi"/>
        </w:rPr>
        <w:t xml:space="preserve"> in accordance with the Grid Code. </w:t>
      </w:r>
    </w:p>
    <w:p w14:paraId="3C13AF66" w14:textId="34BF3F3C" w:rsidR="00C0377A" w:rsidRPr="009F6662" w:rsidRDefault="00C0377A" w:rsidP="008B48A6">
      <w:pPr>
        <w:pStyle w:val="ListParagraph"/>
        <w:widowControl w:val="0"/>
        <w:numPr>
          <w:ilvl w:val="0"/>
          <w:numId w:val="23"/>
        </w:numPr>
        <w:tabs>
          <w:tab w:val="left" w:pos="9072"/>
        </w:tabs>
        <w:ind w:right="327"/>
        <w:jc w:val="both"/>
        <w:rPr>
          <w:rFonts w:asciiTheme="minorHAnsi" w:hAnsiTheme="minorHAnsi" w:cstheme="minorHAnsi"/>
        </w:rPr>
      </w:pPr>
      <w:r w:rsidRPr="009F6662">
        <w:rPr>
          <w:rFonts w:asciiTheme="minorHAnsi" w:hAnsiTheme="minorHAnsi" w:cstheme="minorHAnsi"/>
        </w:rPr>
        <w:t xml:space="preserve">for owning the Project throughout the term of this Agreement free and clear of any encumbrances except those expressly permitted under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_Ref170681693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15</w:t>
      </w:r>
      <w:r w:rsidRPr="009F6662">
        <w:rPr>
          <w:rFonts w:asciiTheme="minorHAnsi" w:hAnsiTheme="minorHAnsi" w:cstheme="minorHAnsi"/>
        </w:rPr>
        <w:fldChar w:fldCharType="end"/>
      </w:r>
      <w:r w:rsidRPr="009F6662">
        <w:rPr>
          <w:rFonts w:asciiTheme="minorHAnsi" w:hAnsiTheme="minorHAnsi" w:cstheme="minorHAnsi"/>
        </w:rPr>
        <w:t xml:space="preserve"> of this Agreement;</w:t>
      </w:r>
    </w:p>
    <w:p w14:paraId="3C13AF67" w14:textId="77777777" w:rsidR="00C0377A" w:rsidRPr="009F6662" w:rsidRDefault="00C0377A" w:rsidP="008B48A6">
      <w:pPr>
        <w:pStyle w:val="ListParagraph"/>
        <w:widowControl w:val="0"/>
        <w:numPr>
          <w:ilvl w:val="0"/>
          <w:numId w:val="23"/>
        </w:numPr>
        <w:tabs>
          <w:tab w:val="left" w:pos="9072"/>
        </w:tabs>
        <w:ind w:right="327"/>
        <w:jc w:val="both"/>
        <w:rPr>
          <w:rFonts w:asciiTheme="minorHAnsi" w:hAnsiTheme="minorHAnsi" w:cstheme="minorHAnsi"/>
        </w:rPr>
      </w:pPr>
      <w:bookmarkStart w:id="104" w:name="_Ref190323970"/>
      <w:r w:rsidRPr="009F6662">
        <w:rPr>
          <w:rFonts w:asciiTheme="minorHAnsi" w:hAnsiTheme="minorHAnsi" w:cstheme="minorHAnsi"/>
        </w:rPr>
        <w:t>to co-ordinate and liaise with concerned agencies and provide on a timely basis relevant information with regard to the specifications of the Project that may be required for interconnecting the Project with the Interconnection Facilities;</w:t>
      </w:r>
      <w:bookmarkEnd w:id="104"/>
    </w:p>
    <w:p w14:paraId="3C13AF68" w14:textId="77777777" w:rsidR="00C0377A" w:rsidRPr="009F6662" w:rsidRDefault="00C0377A" w:rsidP="008B48A6">
      <w:pPr>
        <w:pStyle w:val="ListParagraph"/>
        <w:widowControl w:val="0"/>
        <w:numPr>
          <w:ilvl w:val="0"/>
          <w:numId w:val="23"/>
        </w:numPr>
        <w:tabs>
          <w:tab w:val="left" w:pos="9072"/>
        </w:tabs>
        <w:ind w:right="327"/>
        <w:jc w:val="both"/>
        <w:rPr>
          <w:rFonts w:asciiTheme="minorHAnsi" w:hAnsiTheme="minorHAnsi" w:cstheme="minorHAnsi"/>
        </w:rPr>
      </w:pPr>
      <w:r w:rsidRPr="009F6662">
        <w:rPr>
          <w:rFonts w:asciiTheme="minorHAnsi" w:hAnsiTheme="minorHAnsi" w:cstheme="minorHAnsi"/>
        </w:rPr>
        <w:t xml:space="preserve">for providing all assistance to the Arbitrators as they may require for the performance </w:t>
      </w:r>
      <w:r w:rsidRPr="009F6662">
        <w:rPr>
          <w:rFonts w:asciiTheme="minorHAnsi" w:hAnsiTheme="minorHAnsi" w:cstheme="minorHAnsi"/>
        </w:rPr>
        <w:lastRenderedPageBreak/>
        <w:t>of their duties and responsibilities;</w:t>
      </w:r>
    </w:p>
    <w:p w14:paraId="3C13AF69" w14:textId="77777777" w:rsidR="008708D5" w:rsidRPr="009F6662" w:rsidRDefault="00C0377A" w:rsidP="008B48A6">
      <w:pPr>
        <w:pStyle w:val="ListParagraph"/>
        <w:widowControl w:val="0"/>
        <w:numPr>
          <w:ilvl w:val="0"/>
          <w:numId w:val="23"/>
        </w:numPr>
        <w:tabs>
          <w:tab w:val="left" w:pos="9072"/>
        </w:tabs>
        <w:ind w:right="327"/>
        <w:jc w:val="both"/>
        <w:rPr>
          <w:rFonts w:asciiTheme="minorHAnsi" w:hAnsiTheme="minorHAnsi" w:cstheme="minorHAnsi"/>
        </w:rPr>
      </w:pPr>
      <w:r w:rsidRPr="009F6662">
        <w:rPr>
          <w:rFonts w:asciiTheme="minorHAnsi" w:hAnsiTheme="minorHAnsi" w:cstheme="minorHAnsi"/>
        </w:rPr>
        <w:t xml:space="preserve">to provide to the </w:t>
      </w:r>
      <w:r w:rsidR="002670FF" w:rsidRPr="009F6662">
        <w:rPr>
          <w:rFonts w:asciiTheme="minorHAnsi" w:hAnsiTheme="minorHAnsi" w:cstheme="minorHAnsi"/>
        </w:rPr>
        <w:t>Nodal Agency</w:t>
      </w:r>
      <w:r w:rsidR="00B92795" w:rsidRPr="009F6662">
        <w:rPr>
          <w:rFonts w:asciiTheme="minorHAnsi" w:hAnsiTheme="minorHAnsi" w:cstheme="minorHAnsi"/>
        </w:rPr>
        <w:t xml:space="preserve"> and</w:t>
      </w:r>
      <w:r w:rsidRPr="009F6662">
        <w:rPr>
          <w:rFonts w:asciiTheme="minorHAnsi" w:hAnsiTheme="minorHAnsi" w:cstheme="minorHAnsi"/>
        </w:rPr>
        <w:t xml:space="preserve"> CEA, on a monthly basis, progress reports with regard to the Project and its execution (in accordance with </w:t>
      </w:r>
      <w:r w:rsidR="005203C4" w:rsidRPr="009F6662">
        <w:rPr>
          <w:rFonts w:asciiTheme="minorHAnsi" w:hAnsiTheme="minorHAnsi" w:cstheme="minorHAnsi"/>
        </w:rPr>
        <w:t>prescribed form</w:t>
      </w:r>
      <w:r w:rsidRPr="009F6662">
        <w:rPr>
          <w:rFonts w:asciiTheme="minorHAnsi" w:hAnsiTheme="minorHAnsi" w:cstheme="minorHAnsi"/>
        </w:rPr>
        <w:t>) to enable the CEA to monitor and co-ordinate the development of the Project matching with the Interconnection Facilities</w:t>
      </w:r>
      <w:r w:rsidR="00AD2A5D" w:rsidRPr="009F6662">
        <w:rPr>
          <w:rFonts w:asciiTheme="minorHAnsi" w:hAnsiTheme="minorHAnsi" w:cstheme="minorHAnsi"/>
        </w:rPr>
        <w:t xml:space="preserve">; </w:t>
      </w:r>
    </w:p>
    <w:p w14:paraId="3C13AF6A" w14:textId="77777777" w:rsidR="00296268" w:rsidRPr="009F6662" w:rsidRDefault="00296268" w:rsidP="008B48A6">
      <w:pPr>
        <w:pStyle w:val="ListParagraph"/>
        <w:widowControl w:val="0"/>
        <w:numPr>
          <w:ilvl w:val="0"/>
          <w:numId w:val="23"/>
        </w:numPr>
        <w:tabs>
          <w:tab w:val="left" w:pos="9072"/>
        </w:tabs>
        <w:ind w:right="327"/>
        <w:jc w:val="both"/>
        <w:rPr>
          <w:rFonts w:asciiTheme="minorHAnsi" w:hAnsiTheme="minorHAnsi" w:cstheme="minorHAnsi"/>
        </w:rPr>
      </w:pPr>
      <w:r w:rsidRPr="009F6662">
        <w:rPr>
          <w:rFonts w:asciiTheme="minorHAnsi" w:hAnsiTheme="minorHAnsi" w:cstheme="minorHAnsi"/>
        </w:rPr>
        <w:t xml:space="preserve">to comply with Ministry of Power order no. 25-11/6/2018 – PG dated 02.07.2020 </w:t>
      </w:r>
      <w:r w:rsidR="00094324" w:rsidRPr="009F6662">
        <w:rPr>
          <w:rFonts w:asciiTheme="minorHAnsi" w:hAnsiTheme="minorHAnsi" w:cstheme="minorHAnsi"/>
        </w:rPr>
        <w:t xml:space="preserve">as well as other Guidelines issued by Govt. of India </w:t>
      </w:r>
      <w:r w:rsidR="00EA1649" w:rsidRPr="009F6662">
        <w:rPr>
          <w:rFonts w:asciiTheme="minorHAnsi" w:hAnsiTheme="minorHAnsi" w:cstheme="minorHAnsi"/>
        </w:rPr>
        <w:t>pertaining to this</w:t>
      </w:r>
      <w:r w:rsidRPr="009F6662">
        <w:rPr>
          <w:rFonts w:asciiTheme="minorHAnsi" w:hAnsiTheme="minorHAnsi" w:cstheme="minorHAnsi"/>
        </w:rPr>
        <w:t>;</w:t>
      </w:r>
    </w:p>
    <w:p w14:paraId="3C13AF6B" w14:textId="77777777" w:rsidR="00BD10BB" w:rsidRPr="009F6662" w:rsidRDefault="00BD10BB" w:rsidP="008B48A6">
      <w:pPr>
        <w:pStyle w:val="ListParagraph"/>
        <w:widowControl w:val="0"/>
        <w:numPr>
          <w:ilvl w:val="0"/>
          <w:numId w:val="23"/>
        </w:numPr>
        <w:tabs>
          <w:tab w:val="left" w:pos="9072"/>
        </w:tabs>
        <w:ind w:right="327"/>
        <w:jc w:val="both"/>
        <w:rPr>
          <w:rFonts w:asciiTheme="minorHAnsi" w:hAnsiTheme="minorHAnsi" w:cstheme="minorHAnsi"/>
        </w:rPr>
      </w:pPr>
      <w:r w:rsidRPr="009F6662">
        <w:rPr>
          <w:rFonts w:asciiTheme="minorHAnsi" w:hAnsiTheme="minorHAnsi" w:cstheme="minorHAnsi"/>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3C13AF6C" w14:textId="77777777" w:rsidR="00BD10BB" w:rsidRPr="009F6662" w:rsidRDefault="00BD10BB" w:rsidP="000608C5">
      <w:pPr>
        <w:pStyle w:val="ListParagraph"/>
        <w:widowControl w:val="0"/>
        <w:tabs>
          <w:tab w:val="left" w:pos="9072"/>
        </w:tabs>
        <w:ind w:left="1146" w:right="327"/>
        <w:jc w:val="both"/>
        <w:rPr>
          <w:rFonts w:asciiTheme="minorHAnsi" w:hAnsiTheme="minorHAnsi" w:cstheme="minorHAnsi"/>
        </w:rPr>
      </w:pPr>
      <w:r w:rsidRPr="009F6662">
        <w:rPr>
          <w:rFonts w:asciiTheme="minorHAnsi" w:hAnsiTheme="minorHAnsi" w:cstheme="minorHAnsi"/>
        </w:rPr>
        <w:t>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w:t>
      </w:r>
      <w:r w:rsidR="00956582" w:rsidRPr="009F6662">
        <w:rPr>
          <w:rFonts w:asciiTheme="minorHAnsi" w:hAnsiTheme="minorHAnsi" w:cstheme="minorHAnsi"/>
        </w:rPr>
        <w:t>, as amended from time to time,</w:t>
      </w:r>
      <w:r w:rsidRPr="009F6662">
        <w:rPr>
          <w:rFonts w:asciiTheme="minorHAnsi" w:hAnsiTheme="minorHAnsi" w:cstheme="minorHAnsi"/>
        </w:rPr>
        <w:t xml:space="preserve"> regarding public procurement from a bidder of a country, which shares land border with India</w:t>
      </w:r>
      <w:r w:rsidR="00296268" w:rsidRPr="009F6662">
        <w:rPr>
          <w:rFonts w:asciiTheme="minorHAnsi" w:hAnsiTheme="minorHAnsi" w:cstheme="minorHAnsi"/>
        </w:rPr>
        <w:t>;</w:t>
      </w:r>
    </w:p>
    <w:p w14:paraId="3C13AF6D" w14:textId="77777777" w:rsidR="008708D5" w:rsidRPr="009F6662" w:rsidRDefault="002B71D2" w:rsidP="008B48A6">
      <w:pPr>
        <w:pStyle w:val="ListParagraph"/>
        <w:widowControl w:val="0"/>
        <w:numPr>
          <w:ilvl w:val="0"/>
          <w:numId w:val="23"/>
        </w:numPr>
        <w:tabs>
          <w:tab w:val="left" w:pos="9072"/>
        </w:tabs>
        <w:ind w:right="327"/>
        <w:jc w:val="both"/>
        <w:rPr>
          <w:rFonts w:asciiTheme="minorHAnsi" w:hAnsiTheme="minorHAnsi" w:cstheme="minorHAnsi"/>
        </w:rPr>
      </w:pPr>
      <w:r w:rsidRPr="009F6662">
        <w:rPr>
          <w:rFonts w:asciiTheme="minorHAnsi" w:hAnsiTheme="minorHAnsi" w:cstheme="minorHAnsi"/>
        </w:rPr>
        <w:t>to submit to Nodal Agency information in the prescribed format [To be devised by Nodal Agency] for ensu</w:t>
      </w:r>
      <w:r w:rsidR="00296268" w:rsidRPr="009F6662">
        <w:rPr>
          <w:rFonts w:asciiTheme="minorHAnsi" w:hAnsiTheme="minorHAnsi" w:cstheme="minorHAnsi"/>
        </w:rPr>
        <w:t>ring compliance to Article 4.1 i</w:t>
      </w:r>
      <w:r w:rsidRPr="009F6662">
        <w:rPr>
          <w:rFonts w:asciiTheme="minorHAnsi" w:hAnsiTheme="minorHAnsi" w:cstheme="minorHAnsi"/>
        </w:rPr>
        <w:t>) above.</w:t>
      </w:r>
    </w:p>
    <w:p w14:paraId="3C13AF6E" w14:textId="77777777" w:rsidR="00C0377A" w:rsidRPr="009F6662" w:rsidRDefault="00C0377A" w:rsidP="008B48A6">
      <w:pPr>
        <w:pStyle w:val="ListParagraph"/>
        <w:widowControl w:val="0"/>
        <w:numPr>
          <w:ilvl w:val="0"/>
          <w:numId w:val="23"/>
        </w:numPr>
        <w:tabs>
          <w:tab w:val="left" w:pos="9072"/>
        </w:tabs>
        <w:ind w:right="327"/>
        <w:jc w:val="both"/>
        <w:rPr>
          <w:rFonts w:asciiTheme="minorHAnsi" w:hAnsiTheme="minorHAnsi" w:cstheme="minorHAnsi"/>
        </w:rPr>
      </w:pPr>
      <w:r w:rsidRPr="009F6662">
        <w:rPr>
          <w:rFonts w:asciiTheme="minorHAnsi" w:hAnsiTheme="minorHAnsi" w:cstheme="minorHAnsi"/>
        </w:rPr>
        <w:t>to comply with all its obligations undertaken in this Agreement.</w:t>
      </w:r>
    </w:p>
    <w:p w14:paraId="3C13AF6F" w14:textId="77777777" w:rsidR="00C0377A" w:rsidRPr="009F6662" w:rsidRDefault="00894BAA" w:rsidP="007525FC">
      <w:pPr>
        <w:pStyle w:val="Heading2"/>
        <w:tabs>
          <w:tab w:val="left" w:pos="9072"/>
        </w:tabs>
        <w:ind w:left="426" w:right="327" w:hanging="568"/>
        <w:jc w:val="both"/>
        <w:rPr>
          <w:rFonts w:asciiTheme="minorHAnsi" w:hAnsiTheme="minorHAnsi" w:cstheme="minorHAnsi"/>
          <w:szCs w:val="24"/>
        </w:rPr>
      </w:pPr>
      <w:bookmarkStart w:id="105" w:name="_Ref192485723"/>
      <w:r w:rsidRPr="009F6662">
        <w:rPr>
          <w:rFonts w:asciiTheme="minorHAnsi" w:hAnsiTheme="minorHAnsi" w:cstheme="minorHAnsi"/>
          <w:szCs w:val="24"/>
        </w:rPr>
        <w:t>Role</w:t>
      </w:r>
      <w:r w:rsidR="005722B8" w:rsidRPr="009F6662">
        <w:rPr>
          <w:rFonts w:asciiTheme="minorHAnsi" w:hAnsiTheme="minorHAnsi" w:cstheme="minorHAnsi"/>
          <w:szCs w:val="24"/>
        </w:rPr>
        <w:t>s</w:t>
      </w:r>
      <w:r w:rsidRPr="009F6662">
        <w:rPr>
          <w:rFonts w:asciiTheme="minorHAnsi" w:hAnsiTheme="minorHAnsi" w:cstheme="minorHAnsi"/>
          <w:szCs w:val="24"/>
        </w:rPr>
        <w:t xml:space="preserve"> </w:t>
      </w:r>
      <w:r w:rsidR="00B92795" w:rsidRPr="009F6662">
        <w:rPr>
          <w:rFonts w:asciiTheme="minorHAnsi" w:hAnsiTheme="minorHAnsi" w:cstheme="minorHAnsi"/>
          <w:szCs w:val="24"/>
        </w:rPr>
        <w:t xml:space="preserve">of the </w:t>
      </w:r>
      <w:r w:rsidR="002670FF" w:rsidRPr="009F6662">
        <w:rPr>
          <w:rFonts w:asciiTheme="minorHAnsi" w:hAnsiTheme="minorHAnsi" w:cstheme="minorHAnsi"/>
          <w:szCs w:val="24"/>
        </w:rPr>
        <w:t xml:space="preserve">Nodal </w:t>
      </w:r>
      <w:r w:rsidR="0043087B" w:rsidRPr="009F6662">
        <w:rPr>
          <w:rFonts w:asciiTheme="minorHAnsi" w:hAnsiTheme="minorHAnsi" w:cstheme="minorHAnsi"/>
          <w:szCs w:val="24"/>
        </w:rPr>
        <w:t>Agency in</w:t>
      </w:r>
      <w:r w:rsidR="00C0377A" w:rsidRPr="009F6662">
        <w:rPr>
          <w:rFonts w:asciiTheme="minorHAnsi" w:hAnsiTheme="minorHAnsi" w:cstheme="minorHAnsi"/>
          <w:szCs w:val="24"/>
        </w:rPr>
        <w:t xml:space="preserve"> implementation of the Project:</w:t>
      </w:r>
      <w:bookmarkEnd w:id="105"/>
    </w:p>
    <w:p w14:paraId="3C13AF70"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06" w:name="_Ref170682737"/>
      <w:r w:rsidRPr="009F6662">
        <w:rPr>
          <w:rFonts w:asciiTheme="minorHAnsi" w:hAnsiTheme="minorHAnsi" w:cstheme="minorHAnsi"/>
          <w:sz w:val="24"/>
          <w:szCs w:val="24"/>
        </w:rPr>
        <w:t xml:space="preserve">Subject to the terms and conditions of this Agreement, </w:t>
      </w:r>
      <w:r w:rsidR="00B92795" w:rsidRPr="009F6662">
        <w:rPr>
          <w:rFonts w:asciiTheme="minorHAnsi" w:hAnsiTheme="minorHAnsi" w:cstheme="minorHAnsi"/>
          <w:sz w:val="24"/>
          <w:szCs w:val="24"/>
        </w:rPr>
        <w:t xml:space="preserve">the </w:t>
      </w:r>
      <w:r w:rsidR="002670FF" w:rsidRPr="009F6662">
        <w:rPr>
          <w:rFonts w:asciiTheme="minorHAnsi" w:hAnsiTheme="minorHAnsi" w:cstheme="minorHAnsi"/>
          <w:sz w:val="24"/>
          <w:szCs w:val="24"/>
        </w:rPr>
        <w:t>Nodal Agency</w:t>
      </w:r>
      <w:r w:rsidR="00B92795" w:rsidRPr="009F6662">
        <w:rPr>
          <w:rFonts w:asciiTheme="minorHAnsi" w:hAnsiTheme="minorHAnsi" w:cstheme="minorHAnsi"/>
          <w:sz w:val="24"/>
          <w:szCs w:val="24"/>
        </w:rPr>
        <w:t xml:space="preserve"> </w:t>
      </w:r>
      <w:r w:rsidR="00894BAA" w:rsidRPr="009F6662">
        <w:rPr>
          <w:rFonts w:asciiTheme="minorHAnsi" w:hAnsiTheme="minorHAnsi" w:cstheme="minorHAnsi"/>
          <w:sz w:val="24"/>
          <w:szCs w:val="24"/>
        </w:rPr>
        <w:t xml:space="preserve">shall be </w:t>
      </w:r>
      <w:r w:rsidR="00D14B5F" w:rsidRPr="009F6662">
        <w:rPr>
          <w:rFonts w:asciiTheme="minorHAnsi" w:hAnsiTheme="minorHAnsi" w:cstheme="minorHAnsi"/>
          <w:sz w:val="24"/>
          <w:szCs w:val="24"/>
        </w:rPr>
        <w:t xml:space="preserve">the holder and administrator of this Agreement </w:t>
      </w:r>
      <w:r w:rsidR="00C53ED4" w:rsidRPr="009F6662">
        <w:rPr>
          <w:rFonts w:asciiTheme="minorHAnsi" w:hAnsiTheme="minorHAnsi" w:cstheme="minorHAnsi"/>
          <w:sz w:val="24"/>
          <w:szCs w:val="24"/>
        </w:rPr>
        <w:t xml:space="preserve">and shall inter alia: </w:t>
      </w:r>
      <w:bookmarkEnd w:id="106"/>
      <w:r w:rsidR="0062108C" w:rsidRPr="009F6662">
        <w:rPr>
          <w:rFonts w:asciiTheme="minorHAnsi" w:hAnsiTheme="minorHAnsi" w:cstheme="minorHAnsi"/>
          <w:sz w:val="24"/>
          <w:szCs w:val="24"/>
        </w:rPr>
        <w:t xml:space="preserve"> </w:t>
      </w:r>
    </w:p>
    <w:p w14:paraId="3C13AF71" w14:textId="77777777" w:rsidR="00BB4583" w:rsidRPr="009F6662" w:rsidRDefault="00BB4583" w:rsidP="008B48A6">
      <w:pPr>
        <w:pStyle w:val="ListParagraph"/>
        <w:widowControl w:val="0"/>
        <w:numPr>
          <w:ilvl w:val="0"/>
          <w:numId w:val="25"/>
        </w:numPr>
        <w:tabs>
          <w:tab w:val="left" w:pos="9072"/>
        </w:tabs>
        <w:ind w:right="327"/>
        <w:jc w:val="both"/>
        <w:rPr>
          <w:rFonts w:asciiTheme="minorHAnsi" w:hAnsiTheme="minorHAnsi" w:cstheme="minorHAnsi"/>
        </w:rPr>
      </w:pPr>
      <w:r w:rsidRPr="009F6662">
        <w:rPr>
          <w:rFonts w:asciiTheme="minorHAnsi" w:hAnsiTheme="minorHAnsi" w:cstheme="minorHAnsi"/>
        </w:rPr>
        <w:t xml:space="preserve">appoint an Independent </w:t>
      </w:r>
      <w:r w:rsidR="00C64151" w:rsidRPr="009F6662">
        <w:rPr>
          <w:rFonts w:asciiTheme="minorHAnsi" w:hAnsiTheme="minorHAnsi" w:cstheme="minorHAnsi"/>
        </w:rPr>
        <w:t xml:space="preserve">Engineer </w:t>
      </w:r>
      <w:r w:rsidR="00EF6C26" w:rsidRPr="009F6662">
        <w:rPr>
          <w:rFonts w:asciiTheme="minorHAnsi" w:hAnsiTheme="minorHAnsi" w:cstheme="minorHAnsi"/>
        </w:rPr>
        <w:t>within 90</w:t>
      </w:r>
      <w:r w:rsidR="007E3D71" w:rsidRPr="009F6662">
        <w:rPr>
          <w:rFonts w:asciiTheme="minorHAnsi" w:hAnsiTheme="minorHAnsi" w:cstheme="minorHAnsi"/>
        </w:rPr>
        <w:t xml:space="preserve"> </w:t>
      </w:r>
      <w:r w:rsidR="00A0698A" w:rsidRPr="009F6662">
        <w:rPr>
          <w:rFonts w:asciiTheme="minorHAnsi" w:hAnsiTheme="minorHAnsi" w:cstheme="minorHAnsi"/>
        </w:rPr>
        <w:t xml:space="preserve">days </w:t>
      </w:r>
      <w:r w:rsidR="007E3D71" w:rsidRPr="009F6662">
        <w:rPr>
          <w:rFonts w:asciiTheme="minorHAnsi" w:hAnsiTheme="minorHAnsi" w:cstheme="minorHAnsi"/>
        </w:rPr>
        <w:t>of</w:t>
      </w:r>
      <w:r w:rsidRPr="009F6662">
        <w:rPr>
          <w:rFonts w:asciiTheme="minorHAnsi" w:hAnsiTheme="minorHAnsi" w:cstheme="minorHAnsi"/>
        </w:rPr>
        <w:t xml:space="preserve"> the Effective Date</w:t>
      </w:r>
    </w:p>
    <w:p w14:paraId="3C13AF72" w14:textId="77777777" w:rsidR="005F1B88" w:rsidRPr="009F6662" w:rsidRDefault="00945142" w:rsidP="008B48A6">
      <w:pPr>
        <w:pStyle w:val="ListParagraph"/>
        <w:widowControl w:val="0"/>
        <w:numPr>
          <w:ilvl w:val="0"/>
          <w:numId w:val="25"/>
        </w:numPr>
        <w:tabs>
          <w:tab w:val="left" w:pos="9072"/>
        </w:tabs>
        <w:ind w:right="327"/>
        <w:jc w:val="both"/>
        <w:rPr>
          <w:rFonts w:asciiTheme="minorHAnsi" w:hAnsiTheme="minorHAnsi" w:cstheme="minorHAnsi"/>
        </w:rPr>
      </w:pPr>
      <w:r w:rsidRPr="009F6662">
        <w:rPr>
          <w:rFonts w:asciiTheme="minorHAnsi" w:hAnsiTheme="minorHAnsi" w:cstheme="minorHAnsi"/>
        </w:rPr>
        <w:t xml:space="preserve">provide letters of recommendation to the concerned Indian Governmental Instrumentality, as may be requested by the TSP from time to </w:t>
      </w:r>
      <w:r w:rsidR="005875F1" w:rsidRPr="009F6662">
        <w:rPr>
          <w:rFonts w:asciiTheme="minorHAnsi" w:hAnsiTheme="minorHAnsi" w:cstheme="minorHAnsi"/>
        </w:rPr>
        <w:t>time, for</w:t>
      </w:r>
      <w:r w:rsidRPr="009F6662">
        <w:rPr>
          <w:rFonts w:asciiTheme="minorHAnsi" w:hAnsiTheme="minorHAnsi" w:cstheme="minorHAnsi"/>
        </w:rPr>
        <w:t xml:space="preserve"> obtaining the Consents, Clearances and Permits required for the Project</w:t>
      </w:r>
      <w:r w:rsidR="005F1B88" w:rsidRPr="009F6662">
        <w:rPr>
          <w:rFonts w:asciiTheme="minorHAnsi" w:hAnsiTheme="minorHAnsi" w:cstheme="minorHAnsi"/>
        </w:rPr>
        <w:t>;</w:t>
      </w:r>
    </w:p>
    <w:p w14:paraId="3C13AF73" w14:textId="77777777" w:rsidR="00894BAA" w:rsidRPr="009F6662" w:rsidRDefault="00894BAA" w:rsidP="008B48A6">
      <w:pPr>
        <w:pStyle w:val="ListParagraph"/>
        <w:widowControl w:val="0"/>
        <w:numPr>
          <w:ilvl w:val="0"/>
          <w:numId w:val="25"/>
        </w:numPr>
        <w:tabs>
          <w:tab w:val="left" w:pos="9072"/>
        </w:tabs>
        <w:ind w:right="327"/>
        <w:jc w:val="both"/>
        <w:rPr>
          <w:rFonts w:asciiTheme="minorHAnsi" w:hAnsiTheme="minorHAnsi" w:cstheme="minorHAnsi"/>
        </w:rPr>
      </w:pPr>
      <w:r w:rsidRPr="009F6662">
        <w:rPr>
          <w:rFonts w:asciiTheme="minorHAnsi" w:hAnsiTheme="minorHAnsi" w:cstheme="minorHAnsi"/>
        </w:rPr>
        <w:t xml:space="preserve">coordinate among TSP and upstream/downstream entities   in respect </w:t>
      </w:r>
      <w:r w:rsidR="005875F1" w:rsidRPr="009F6662">
        <w:rPr>
          <w:rFonts w:asciiTheme="minorHAnsi" w:hAnsiTheme="minorHAnsi" w:cstheme="minorHAnsi"/>
        </w:rPr>
        <w:t>of Interconnection</w:t>
      </w:r>
      <w:r w:rsidRPr="009F6662">
        <w:rPr>
          <w:rFonts w:asciiTheme="minorHAnsi" w:hAnsiTheme="minorHAnsi" w:cstheme="minorHAnsi"/>
        </w:rPr>
        <w:t xml:space="preserve"> Facilities; and</w:t>
      </w:r>
    </w:p>
    <w:p w14:paraId="3C13AF74" w14:textId="77777777" w:rsidR="00382F4B" w:rsidRPr="009F6662" w:rsidRDefault="00AD4020" w:rsidP="008B48A6">
      <w:pPr>
        <w:pStyle w:val="ListParagraph"/>
        <w:widowControl w:val="0"/>
        <w:numPr>
          <w:ilvl w:val="0"/>
          <w:numId w:val="25"/>
        </w:numPr>
        <w:tabs>
          <w:tab w:val="left" w:pos="9072"/>
        </w:tabs>
        <w:ind w:right="327"/>
        <w:jc w:val="both"/>
        <w:rPr>
          <w:rFonts w:asciiTheme="minorHAnsi" w:hAnsiTheme="minorHAnsi" w:cstheme="minorHAnsi"/>
        </w:rPr>
      </w:pPr>
      <w:r w:rsidRPr="009F6662">
        <w:rPr>
          <w:rFonts w:asciiTheme="minorHAnsi" w:hAnsiTheme="minorHAnsi" w:cstheme="minorHAnsi"/>
        </w:rPr>
        <w:t>m</w:t>
      </w:r>
      <w:r w:rsidR="004865C5" w:rsidRPr="009F6662">
        <w:rPr>
          <w:rFonts w:asciiTheme="minorHAnsi" w:hAnsiTheme="minorHAnsi" w:cstheme="minorHAnsi"/>
        </w:rPr>
        <w:t xml:space="preserve">onitor the implementation of the </w:t>
      </w:r>
      <w:r w:rsidR="00C5257E" w:rsidRPr="009F6662">
        <w:rPr>
          <w:rFonts w:asciiTheme="minorHAnsi" w:hAnsiTheme="minorHAnsi" w:cstheme="minorHAnsi"/>
        </w:rPr>
        <w:t>Agreement</w:t>
      </w:r>
      <w:r w:rsidR="004865C5" w:rsidRPr="009F6662">
        <w:rPr>
          <w:rFonts w:asciiTheme="minorHAnsi" w:hAnsiTheme="minorHAnsi" w:cstheme="minorHAnsi"/>
        </w:rPr>
        <w:t xml:space="preserve"> and take appropriate action for breach thereof including revocation of guarantees, cancellation of </w:t>
      </w:r>
      <w:r w:rsidR="00146F3A" w:rsidRPr="009F6662">
        <w:rPr>
          <w:rFonts w:asciiTheme="minorHAnsi" w:hAnsiTheme="minorHAnsi" w:cstheme="minorHAnsi"/>
        </w:rPr>
        <w:t>Agreement</w:t>
      </w:r>
      <w:r w:rsidR="004865C5" w:rsidRPr="009F6662">
        <w:rPr>
          <w:rFonts w:asciiTheme="minorHAnsi" w:hAnsiTheme="minorHAnsi" w:cstheme="minorHAnsi"/>
        </w:rPr>
        <w:t>, blacklisting etc</w:t>
      </w:r>
    </w:p>
    <w:p w14:paraId="3C13AF75" w14:textId="77777777" w:rsidR="008969B5" w:rsidRPr="009F6662" w:rsidRDefault="00894BAA" w:rsidP="008B48A6">
      <w:pPr>
        <w:pStyle w:val="ListParagraph"/>
        <w:widowControl w:val="0"/>
        <w:numPr>
          <w:ilvl w:val="0"/>
          <w:numId w:val="25"/>
        </w:numPr>
        <w:tabs>
          <w:tab w:val="left" w:pos="9072"/>
        </w:tabs>
        <w:ind w:right="327"/>
        <w:jc w:val="both"/>
        <w:rPr>
          <w:rFonts w:asciiTheme="minorHAnsi" w:hAnsiTheme="minorHAnsi" w:cstheme="minorHAnsi"/>
        </w:rPr>
      </w:pPr>
      <w:r w:rsidRPr="009F6662">
        <w:rPr>
          <w:rFonts w:asciiTheme="minorHAnsi" w:hAnsiTheme="minorHAnsi" w:cstheme="minorHAnsi"/>
        </w:rPr>
        <w:t>provide all assistance to the Arbitrators as required for the performance of their duties and responsibilities</w:t>
      </w:r>
      <w:r w:rsidR="00386140" w:rsidRPr="009F6662">
        <w:rPr>
          <w:rFonts w:asciiTheme="minorHAnsi" w:hAnsiTheme="minorHAnsi" w:cstheme="minorHAnsi"/>
        </w:rPr>
        <w:t>; and</w:t>
      </w:r>
    </w:p>
    <w:p w14:paraId="3C13AF76" w14:textId="77777777" w:rsidR="00386140" w:rsidRPr="009F6662" w:rsidRDefault="00386140" w:rsidP="008B48A6">
      <w:pPr>
        <w:pStyle w:val="ListParagraph"/>
        <w:widowControl w:val="0"/>
        <w:numPr>
          <w:ilvl w:val="0"/>
          <w:numId w:val="25"/>
        </w:numPr>
        <w:tabs>
          <w:tab w:val="left" w:pos="9072"/>
        </w:tabs>
        <w:ind w:right="327"/>
        <w:jc w:val="both"/>
        <w:rPr>
          <w:rFonts w:asciiTheme="minorHAnsi" w:hAnsiTheme="minorHAnsi" w:cstheme="minorHAnsi"/>
          <w:color w:val="000000"/>
          <w:sz w:val="24"/>
          <w:szCs w:val="24"/>
        </w:rPr>
      </w:pPr>
      <w:r w:rsidRPr="009F6662">
        <w:rPr>
          <w:rFonts w:asciiTheme="minorHAnsi" w:hAnsiTheme="minorHAnsi" w:cstheme="minorHAnsi"/>
        </w:rPr>
        <w:t>perform any other responsibility</w:t>
      </w:r>
      <w:r w:rsidRPr="009F6662">
        <w:rPr>
          <w:rFonts w:asciiTheme="minorHAnsi" w:hAnsiTheme="minorHAnsi" w:cstheme="minorHAnsi"/>
          <w:color w:val="000000"/>
          <w:sz w:val="24"/>
          <w:szCs w:val="24"/>
        </w:rPr>
        <w:t xml:space="preserve"> (ies) as specified in this Agreement.</w:t>
      </w:r>
    </w:p>
    <w:p w14:paraId="3C13AF77"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07" w:name="_Ref191015647"/>
      <w:r w:rsidRPr="009F6662">
        <w:rPr>
          <w:rFonts w:asciiTheme="minorHAnsi" w:hAnsiTheme="minorHAnsi" w:cstheme="minorHAnsi"/>
          <w:szCs w:val="24"/>
        </w:rPr>
        <w:t>Time for Commencement and Completion:</w:t>
      </w:r>
      <w:bookmarkEnd w:id="107"/>
    </w:p>
    <w:p w14:paraId="3C13AF78" w14:textId="77777777" w:rsidR="00C0377A" w:rsidRPr="009F6662" w:rsidRDefault="00C0377A" w:rsidP="008B48A6">
      <w:pPr>
        <w:pStyle w:val="ListParagraph"/>
        <w:widowControl w:val="0"/>
        <w:numPr>
          <w:ilvl w:val="0"/>
          <w:numId w:val="26"/>
        </w:numPr>
        <w:tabs>
          <w:tab w:val="left" w:pos="9072"/>
        </w:tabs>
        <w:ind w:right="327"/>
        <w:jc w:val="both"/>
        <w:rPr>
          <w:rFonts w:asciiTheme="minorHAnsi" w:hAnsiTheme="minorHAnsi" w:cstheme="minorHAnsi"/>
        </w:rPr>
      </w:pPr>
      <w:bookmarkStart w:id="108" w:name="_Ref191015654"/>
      <w:r w:rsidRPr="009F6662">
        <w:rPr>
          <w:rFonts w:asciiTheme="minorHAnsi" w:hAnsiTheme="minorHAnsi" w:cstheme="minorHAnsi"/>
        </w:rPr>
        <w:t xml:space="preserve">The TSP shall take all necessary steps to commence work on the Project from the Effective Date of the Agreement and shall achieve Scheduled COD of the Project in accordance with the time schedule specified in Schedule </w:t>
      </w:r>
      <w:r w:rsidR="001B6E88" w:rsidRPr="009F6662">
        <w:rPr>
          <w:rFonts w:asciiTheme="minorHAnsi" w:hAnsiTheme="minorHAnsi" w:cstheme="minorHAnsi"/>
        </w:rPr>
        <w:t xml:space="preserve">2 </w:t>
      </w:r>
      <w:r w:rsidRPr="009F6662">
        <w:rPr>
          <w:rFonts w:asciiTheme="minorHAnsi" w:hAnsiTheme="minorHAnsi" w:cstheme="minorHAnsi"/>
        </w:rPr>
        <w:t>of this Agreement</w:t>
      </w:r>
      <w:bookmarkEnd w:id="108"/>
      <w:r w:rsidR="007E5839" w:rsidRPr="009F6662">
        <w:rPr>
          <w:rFonts w:asciiTheme="minorHAnsi" w:hAnsiTheme="minorHAnsi" w:cstheme="minorHAnsi"/>
        </w:rPr>
        <w:t>;</w:t>
      </w:r>
    </w:p>
    <w:p w14:paraId="3C13AF79" w14:textId="48DE3C99" w:rsidR="00C0377A" w:rsidRPr="009F6662" w:rsidRDefault="00C0377A" w:rsidP="008B48A6">
      <w:pPr>
        <w:pStyle w:val="ListParagraph"/>
        <w:widowControl w:val="0"/>
        <w:numPr>
          <w:ilvl w:val="0"/>
          <w:numId w:val="26"/>
        </w:numPr>
        <w:tabs>
          <w:tab w:val="left" w:pos="9072"/>
        </w:tabs>
        <w:ind w:right="327"/>
        <w:jc w:val="both"/>
        <w:rPr>
          <w:rFonts w:asciiTheme="minorHAnsi" w:hAnsiTheme="minorHAnsi" w:cstheme="minorHAnsi"/>
        </w:rPr>
      </w:pPr>
      <w:r w:rsidRPr="009F6662">
        <w:rPr>
          <w:rFonts w:asciiTheme="minorHAnsi" w:hAnsiTheme="minorHAnsi" w:cstheme="minorHAnsi"/>
        </w:rPr>
        <w:t xml:space="preserve">The COD of each Element of the Project shall occur no later than the Scheduled COD </w:t>
      </w:r>
      <w:r w:rsidRPr="009F6662">
        <w:rPr>
          <w:rFonts w:asciiTheme="minorHAnsi" w:hAnsiTheme="minorHAnsi" w:cstheme="minorHAnsi"/>
        </w:rPr>
        <w:lastRenderedPageBreak/>
        <w:t xml:space="preserve">or within such extended time to which the TSP shall be entitled under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_Ref169511289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4.4</w:t>
      </w:r>
      <w:r w:rsidRPr="009F6662">
        <w:rPr>
          <w:rFonts w:asciiTheme="minorHAnsi" w:hAnsiTheme="minorHAnsi" w:cstheme="minorHAnsi"/>
        </w:rPr>
        <w:fldChar w:fldCharType="end"/>
      </w:r>
      <w:r w:rsidRPr="009F6662">
        <w:rPr>
          <w:rFonts w:asciiTheme="minorHAnsi" w:hAnsiTheme="minorHAnsi" w:cstheme="minorHAnsi"/>
        </w:rPr>
        <w:t xml:space="preserve"> hereto.</w:t>
      </w:r>
    </w:p>
    <w:p w14:paraId="3C13AF7A"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09" w:name="_Ref169511289"/>
      <w:bookmarkStart w:id="110" w:name="_Ref170624450"/>
      <w:bookmarkStart w:id="111" w:name="_Ref190711152"/>
      <w:r w:rsidRPr="009F6662">
        <w:rPr>
          <w:rFonts w:asciiTheme="minorHAnsi" w:hAnsiTheme="minorHAnsi" w:cstheme="minorHAnsi"/>
          <w:szCs w:val="24"/>
        </w:rPr>
        <w:t>Extension of time:</w:t>
      </w:r>
      <w:bookmarkEnd w:id="109"/>
      <w:bookmarkEnd w:id="110"/>
      <w:bookmarkEnd w:id="111"/>
    </w:p>
    <w:p w14:paraId="3C13AF7B" w14:textId="77777777" w:rsidR="00205546" w:rsidRPr="009F6662" w:rsidRDefault="002E5362"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12" w:name="_Ref335388639"/>
      <w:bookmarkStart w:id="113" w:name="_Ref192495637"/>
      <w:bookmarkStart w:id="114" w:name="_Ref190326201"/>
      <w:r w:rsidRPr="009F6662">
        <w:rPr>
          <w:rFonts w:asciiTheme="minorHAnsi" w:hAnsiTheme="minorHAnsi" w:cstheme="minorHAnsi"/>
          <w:bCs w:val="0"/>
          <w:w w:val="0"/>
          <w:sz w:val="24"/>
          <w:szCs w:val="24"/>
        </w:rPr>
        <w:t>In</w:t>
      </w:r>
      <w:r w:rsidRPr="009F6662">
        <w:rPr>
          <w:rFonts w:asciiTheme="minorHAnsi" w:hAnsiTheme="minorHAnsi" w:cstheme="minorHAnsi"/>
          <w:sz w:val="24"/>
          <w:szCs w:val="24"/>
        </w:rPr>
        <w:t xml:space="preserve"> the event that the TSP is </w:t>
      </w:r>
      <w:r w:rsidR="00495DCE" w:rsidRPr="009F6662">
        <w:rPr>
          <w:rFonts w:asciiTheme="minorHAnsi" w:hAnsiTheme="minorHAnsi" w:cstheme="minorHAnsi"/>
          <w:sz w:val="24"/>
          <w:szCs w:val="24"/>
        </w:rPr>
        <w:t xml:space="preserve">unable to perform </w:t>
      </w:r>
      <w:r w:rsidRPr="009F6662">
        <w:rPr>
          <w:rFonts w:asciiTheme="minorHAnsi" w:hAnsiTheme="minorHAnsi" w:cstheme="minorHAnsi"/>
          <w:sz w:val="24"/>
          <w:szCs w:val="24"/>
        </w:rPr>
        <w:t xml:space="preserve">its obligations </w:t>
      </w:r>
      <w:r w:rsidR="0060079B" w:rsidRPr="009F6662">
        <w:rPr>
          <w:rFonts w:asciiTheme="minorHAnsi" w:hAnsiTheme="minorHAnsi" w:cstheme="minorHAnsi"/>
          <w:sz w:val="24"/>
          <w:szCs w:val="24"/>
        </w:rPr>
        <w:t>for the reasons solely attributable to</w:t>
      </w:r>
      <w:r w:rsidR="00984BAA" w:rsidRPr="009F6662">
        <w:rPr>
          <w:rFonts w:asciiTheme="minorHAnsi" w:hAnsiTheme="minorHAnsi" w:cstheme="minorHAnsi"/>
          <w:color w:val="000000"/>
          <w:sz w:val="24"/>
          <w:szCs w:val="24"/>
        </w:rPr>
        <w:t xml:space="preserve"> the Nodal Agency</w:t>
      </w:r>
      <w:r w:rsidRPr="009F6662">
        <w:rPr>
          <w:rFonts w:asciiTheme="minorHAnsi" w:hAnsiTheme="minorHAnsi" w:cstheme="minorHAnsi"/>
          <w:color w:val="000000"/>
          <w:sz w:val="24"/>
          <w:szCs w:val="24"/>
        </w:rPr>
        <w:t xml:space="preserve">, the Scheduled COD shall be extended, by a ‘day </w:t>
      </w:r>
      <w:r w:rsidR="005252D5" w:rsidRPr="009F6662">
        <w:rPr>
          <w:rFonts w:asciiTheme="minorHAnsi" w:hAnsiTheme="minorHAnsi" w:cstheme="minorHAnsi"/>
          <w:color w:val="000000"/>
          <w:sz w:val="24"/>
          <w:szCs w:val="24"/>
        </w:rPr>
        <w:t>to</w:t>
      </w:r>
      <w:r w:rsidRPr="009F6662">
        <w:rPr>
          <w:rFonts w:asciiTheme="minorHAnsi" w:hAnsiTheme="minorHAnsi" w:cstheme="minorHAnsi"/>
          <w:color w:val="000000"/>
          <w:sz w:val="24"/>
          <w:szCs w:val="24"/>
        </w:rPr>
        <w:t xml:space="preserve"> day’ basis, subject to the provisions of Article 13.</w:t>
      </w:r>
    </w:p>
    <w:p w14:paraId="3C13AF7C" w14:textId="1C931B88" w:rsidR="009F0AD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bCs w:val="0"/>
          <w:w w:val="0"/>
          <w:sz w:val="24"/>
          <w:szCs w:val="24"/>
        </w:rPr>
        <w:t>In</w:t>
      </w:r>
      <w:r w:rsidRPr="009F6662">
        <w:rPr>
          <w:rFonts w:asciiTheme="minorHAnsi" w:hAnsiTheme="minorHAnsi" w:cstheme="minorHAnsi"/>
          <w:sz w:val="24"/>
          <w:szCs w:val="24"/>
        </w:rPr>
        <w:t xml:space="preserve"> the event that</w:t>
      </w:r>
      <w:r w:rsidR="003351FB"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an Element or the Project cannot be commissioned by its Scheduled COD on account of any Force Majeure Event as per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_Ref169486238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the Scheduled COD shall be extended, by a ‘day </w:t>
      </w:r>
      <w:r w:rsidR="005252D5" w:rsidRPr="009F6662">
        <w:rPr>
          <w:rFonts w:asciiTheme="minorHAnsi" w:hAnsiTheme="minorHAnsi" w:cstheme="minorHAnsi"/>
          <w:sz w:val="24"/>
          <w:szCs w:val="24"/>
        </w:rPr>
        <w:t xml:space="preserve">to </w:t>
      </w:r>
      <w:r w:rsidRPr="009F6662">
        <w:rPr>
          <w:rFonts w:asciiTheme="minorHAnsi" w:hAnsiTheme="minorHAnsi" w:cstheme="minorHAnsi"/>
          <w:sz w:val="24"/>
          <w:szCs w:val="24"/>
        </w:rPr>
        <w:t>day’ basis</w:t>
      </w:r>
      <w:r w:rsidR="00405ABB" w:rsidRPr="009F6662">
        <w:rPr>
          <w:rFonts w:asciiTheme="minorHAnsi" w:hAnsiTheme="minorHAnsi" w:cstheme="minorHAnsi"/>
          <w:sz w:val="24"/>
          <w:szCs w:val="24"/>
        </w:rPr>
        <w:t xml:space="preserve"> for a period of such Force Majeure Event</w:t>
      </w:r>
      <w:r w:rsidRPr="009F6662">
        <w:rPr>
          <w:rFonts w:asciiTheme="minorHAnsi" w:hAnsiTheme="minorHAnsi" w:cstheme="minorHAnsi"/>
          <w:sz w:val="24"/>
          <w:szCs w:val="24"/>
        </w:rPr>
        <w:t xml:space="preserve">.  </w:t>
      </w:r>
      <w:r w:rsidR="00405ABB" w:rsidRPr="009F6662">
        <w:rPr>
          <w:rFonts w:asciiTheme="minorHAnsi" w:hAnsiTheme="minorHAnsi" w:cstheme="minorHAnsi"/>
          <w:sz w:val="24"/>
          <w:szCs w:val="24"/>
        </w:rPr>
        <w:t>Alternatively, if deemed necessary</w:t>
      </w:r>
      <w:r w:rsidRPr="009F6662">
        <w:rPr>
          <w:rFonts w:asciiTheme="minorHAnsi" w:hAnsiTheme="minorHAnsi" w:cstheme="minorHAnsi"/>
          <w:sz w:val="24"/>
          <w:szCs w:val="24"/>
        </w:rPr>
        <w:t xml:space="preserve">, the </w:t>
      </w:r>
      <w:r w:rsidR="002670FF"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may terminate the Agreement as per the provisions of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_Ref192500118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13.4</w:t>
      </w:r>
      <w:r w:rsidRPr="009F6662">
        <w:rPr>
          <w:rFonts w:asciiTheme="minorHAnsi" w:hAnsiTheme="minorHAnsi" w:cstheme="minorHAnsi"/>
          <w:sz w:val="24"/>
          <w:szCs w:val="24"/>
        </w:rPr>
        <w:fldChar w:fldCharType="end"/>
      </w:r>
      <w:r w:rsidR="00A243B5" w:rsidRPr="009F6662">
        <w:rPr>
          <w:rFonts w:asciiTheme="minorHAnsi" w:hAnsiTheme="minorHAnsi" w:cstheme="minorHAnsi"/>
          <w:sz w:val="24"/>
          <w:szCs w:val="24"/>
        </w:rPr>
        <w:t xml:space="preserve"> by giving a</w:t>
      </w:r>
      <w:r w:rsidR="005111D7" w:rsidRPr="009F6662">
        <w:rPr>
          <w:rFonts w:asciiTheme="minorHAnsi" w:hAnsiTheme="minorHAnsi" w:cstheme="minorHAnsi"/>
          <w:sz w:val="24"/>
          <w:szCs w:val="24"/>
        </w:rPr>
        <w:t xml:space="preserve"> Termination Notice to the TSP</w:t>
      </w:r>
      <w:r w:rsidR="004E36E6" w:rsidRPr="009F6662">
        <w:rPr>
          <w:rFonts w:asciiTheme="minorHAnsi" w:hAnsiTheme="minorHAnsi" w:cstheme="minorHAnsi"/>
          <w:sz w:val="24"/>
          <w:szCs w:val="24"/>
        </w:rPr>
        <w:t>,</w:t>
      </w:r>
      <w:r w:rsidR="005111D7" w:rsidRPr="009F6662">
        <w:rPr>
          <w:rFonts w:asciiTheme="minorHAnsi" w:hAnsiTheme="minorHAnsi" w:cstheme="minorHAnsi"/>
          <w:sz w:val="24"/>
          <w:szCs w:val="24"/>
        </w:rPr>
        <w:t xml:space="preserve"> in writing</w:t>
      </w:r>
      <w:r w:rsidR="004E36E6" w:rsidRPr="009F6662">
        <w:rPr>
          <w:rFonts w:asciiTheme="minorHAnsi" w:hAnsiTheme="minorHAnsi" w:cstheme="minorHAnsi"/>
          <w:sz w:val="24"/>
          <w:szCs w:val="24"/>
        </w:rPr>
        <w:t>,</w:t>
      </w:r>
      <w:r w:rsidR="005111D7" w:rsidRPr="009F6662">
        <w:rPr>
          <w:rFonts w:asciiTheme="minorHAnsi" w:hAnsiTheme="minorHAnsi" w:cstheme="minorHAnsi"/>
          <w:sz w:val="24"/>
          <w:szCs w:val="24"/>
        </w:rPr>
        <w:t xml:space="preserve"> of at least seven (7) days</w:t>
      </w:r>
      <w:bookmarkEnd w:id="112"/>
      <w:bookmarkEnd w:id="113"/>
      <w:r w:rsidR="009F0ADA" w:rsidRPr="009F6662">
        <w:rPr>
          <w:rFonts w:asciiTheme="minorHAnsi" w:hAnsiTheme="minorHAnsi" w:cstheme="minorHAnsi"/>
          <w:sz w:val="24"/>
          <w:szCs w:val="24"/>
        </w:rPr>
        <w:t>, with a copy to CEA and the Lenders’ Representative</w:t>
      </w:r>
      <w:r w:rsidR="005A7FE8" w:rsidRPr="009F6662">
        <w:rPr>
          <w:rFonts w:asciiTheme="minorHAnsi" w:hAnsiTheme="minorHAnsi" w:cstheme="minorHAnsi"/>
          <w:sz w:val="24"/>
          <w:szCs w:val="24"/>
        </w:rPr>
        <w:t xml:space="preserve"> in order to enable the Lenders to exercise right of substitution in accordance with Article 15.3 of this Agreement</w:t>
      </w:r>
      <w:r w:rsidR="009F0ADA" w:rsidRPr="009F6662">
        <w:rPr>
          <w:rFonts w:asciiTheme="minorHAnsi" w:hAnsiTheme="minorHAnsi" w:cstheme="minorHAnsi"/>
          <w:sz w:val="24"/>
          <w:szCs w:val="24"/>
        </w:rPr>
        <w:t xml:space="preserve">. </w:t>
      </w:r>
    </w:p>
    <w:bookmarkEnd w:id="114"/>
    <w:p w14:paraId="3C13AF7D" w14:textId="128279C5"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bCs w:val="0"/>
          <w:w w:val="0"/>
          <w:sz w:val="24"/>
          <w:szCs w:val="24"/>
        </w:rPr>
        <w:t>I</w:t>
      </w:r>
      <w:bookmarkStart w:id="115" w:name="_Ref313871126"/>
      <w:r w:rsidRPr="009F6662">
        <w:rPr>
          <w:rFonts w:asciiTheme="minorHAnsi" w:hAnsiTheme="minorHAnsi" w:cstheme="minorHAnsi"/>
          <w:bCs w:val="0"/>
          <w:w w:val="0"/>
          <w:sz w:val="24"/>
          <w:szCs w:val="24"/>
        </w:rPr>
        <w:t>f</w:t>
      </w:r>
      <w:r w:rsidRPr="009F6662">
        <w:rPr>
          <w:rFonts w:asciiTheme="minorHAnsi" w:hAnsiTheme="minorHAnsi" w:cstheme="minorHAnsi"/>
          <w:sz w:val="24"/>
          <w:szCs w:val="24"/>
        </w:rPr>
        <w:t xml:space="preserve">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_Ref169487437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16</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w:t>
      </w:r>
      <w:bookmarkEnd w:id="115"/>
    </w:p>
    <w:p w14:paraId="3C13AF7E"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Metering Arrangements:</w:t>
      </w:r>
    </w:p>
    <w:p w14:paraId="3C13AF7F"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3C13AF80" w14:textId="77777777" w:rsidR="00C0377A" w:rsidRPr="009F6662" w:rsidRDefault="0076116B"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Interconnection Facilities:</w:t>
      </w:r>
    </w:p>
    <w:p w14:paraId="3C13AF81" w14:textId="77777777" w:rsidR="0076116B" w:rsidRPr="009F6662" w:rsidRDefault="0076116B"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Subject to the terms and conditions of this Agreement, </w:t>
      </w:r>
      <w:r w:rsidR="00012D17" w:rsidRPr="009F6662">
        <w:rPr>
          <w:rFonts w:asciiTheme="minorHAnsi" w:hAnsiTheme="minorHAnsi" w:cstheme="minorHAnsi"/>
          <w:sz w:val="24"/>
          <w:szCs w:val="24"/>
        </w:rPr>
        <w:t xml:space="preserve">the </w:t>
      </w:r>
      <w:r w:rsidR="00023218" w:rsidRPr="009F6662">
        <w:rPr>
          <w:rFonts w:asciiTheme="minorHAnsi" w:hAnsiTheme="minorHAnsi" w:cstheme="minorHAnsi"/>
          <w:sz w:val="24"/>
          <w:szCs w:val="24"/>
        </w:rPr>
        <w:t xml:space="preserve">TSP </w:t>
      </w:r>
      <w:r w:rsidR="0043087B" w:rsidRPr="009F6662">
        <w:rPr>
          <w:rFonts w:asciiTheme="minorHAnsi" w:hAnsiTheme="minorHAnsi" w:cstheme="minorHAnsi"/>
          <w:sz w:val="24"/>
          <w:szCs w:val="24"/>
        </w:rPr>
        <w:t>shall be</w:t>
      </w:r>
      <w:r w:rsidRPr="009F6662">
        <w:rPr>
          <w:rFonts w:asciiTheme="minorHAnsi" w:hAnsiTheme="minorHAnsi" w:cstheme="minorHAnsi"/>
          <w:sz w:val="24"/>
          <w:szCs w:val="24"/>
        </w:rPr>
        <w:t xml:space="preserve"> responsible for </w:t>
      </w:r>
      <w:r w:rsidR="00012D17" w:rsidRPr="009F6662">
        <w:rPr>
          <w:rFonts w:asciiTheme="minorHAnsi" w:hAnsiTheme="minorHAnsi" w:cstheme="minorHAnsi"/>
          <w:sz w:val="24"/>
          <w:szCs w:val="24"/>
        </w:rPr>
        <w:t xml:space="preserve">connecting the Project with the interconnection point(s) specified in </w:t>
      </w:r>
      <w:r w:rsidR="00075DA4" w:rsidRPr="009F6662">
        <w:rPr>
          <w:rFonts w:asciiTheme="minorHAnsi" w:hAnsiTheme="minorHAnsi" w:cstheme="minorHAnsi"/>
          <w:sz w:val="24"/>
          <w:szCs w:val="24"/>
        </w:rPr>
        <w:t xml:space="preserve">Schedule </w:t>
      </w:r>
      <w:r w:rsidR="00EB0914" w:rsidRPr="009F6662">
        <w:rPr>
          <w:rFonts w:asciiTheme="minorHAnsi" w:hAnsiTheme="minorHAnsi" w:cstheme="minorHAnsi"/>
          <w:sz w:val="24"/>
          <w:szCs w:val="24"/>
        </w:rPr>
        <w:t>1</w:t>
      </w:r>
      <w:r w:rsidR="00075DA4" w:rsidRPr="009F6662">
        <w:rPr>
          <w:rFonts w:asciiTheme="minorHAnsi" w:hAnsiTheme="minorHAnsi" w:cstheme="minorHAnsi"/>
          <w:sz w:val="24"/>
          <w:szCs w:val="24"/>
        </w:rPr>
        <w:t xml:space="preserve"> of this Agreement</w:t>
      </w:r>
      <w:r w:rsidR="00012D17" w:rsidRPr="009F6662">
        <w:rPr>
          <w:rFonts w:asciiTheme="minorHAnsi" w:hAnsiTheme="minorHAnsi" w:cstheme="minorHAnsi"/>
          <w:sz w:val="24"/>
          <w:szCs w:val="24"/>
        </w:rPr>
        <w:t xml:space="preserve">. The Interconnection Facilities </w:t>
      </w:r>
      <w:r w:rsidR="00413EBF" w:rsidRPr="009F6662">
        <w:rPr>
          <w:rFonts w:asciiTheme="minorHAnsi" w:hAnsiTheme="minorHAnsi" w:cstheme="minorHAnsi"/>
          <w:sz w:val="24"/>
          <w:szCs w:val="24"/>
        </w:rPr>
        <w:t xml:space="preserve">shall </w:t>
      </w:r>
      <w:r w:rsidR="00012D17" w:rsidRPr="009F6662">
        <w:rPr>
          <w:rFonts w:asciiTheme="minorHAnsi" w:hAnsiTheme="minorHAnsi" w:cstheme="minorHAnsi"/>
          <w:sz w:val="24"/>
          <w:szCs w:val="24"/>
        </w:rPr>
        <w:t xml:space="preserve">be developed as per the scope of work and responsibilities assigned in Schedule </w:t>
      </w:r>
      <w:r w:rsidR="00EB0914" w:rsidRPr="009F6662">
        <w:rPr>
          <w:rFonts w:asciiTheme="minorHAnsi" w:hAnsiTheme="minorHAnsi" w:cstheme="minorHAnsi"/>
          <w:sz w:val="24"/>
          <w:szCs w:val="24"/>
        </w:rPr>
        <w:t>1</w:t>
      </w:r>
      <w:r w:rsidR="00012D17" w:rsidRPr="009F6662">
        <w:rPr>
          <w:rFonts w:asciiTheme="minorHAnsi" w:hAnsiTheme="minorHAnsi" w:cstheme="minorHAnsi"/>
          <w:sz w:val="24"/>
          <w:szCs w:val="24"/>
        </w:rPr>
        <w:t xml:space="preserve"> of this Agreement</w:t>
      </w:r>
      <w:r w:rsidR="008969B5" w:rsidRPr="009F6662">
        <w:rPr>
          <w:rFonts w:asciiTheme="minorHAnsi" w:hAnsiTheme="minorHAnsi" w:cstheme="minorHAnsi"/>
          <w:sz w:val="24"/>
          <w:szCs w:val="24"/>
        </w:rPr>
        <w:t xml:space="preserve">. The </w:t>
      </w:r>
      <w:r w:rsidR="002670FF" w:rsidRPr="009F6662">
        <w:rPr>
          <w:rFonts w:asciiTheme="minorHAnsi" w:hAnsiTheme="minorHAnsi" w:cstheme="minorHAnsi"/>
          <w:sz w:val="24"/>
          <w:szCs w:val="24"/>
        </w:rPr>
        <w:t>Nodal Agency</w:t>
      </w:r>
      <w:r w:rsidR="008969B5" w:rsidRPr="009F6662">
        <w:rPr>
          <w:rFonts w:asciiTheme="minorHAnsi" w:hAnsiTheme="minorHAnsi" w:cstheme="minorHAnsi"/>
          <w:sz w:val="24"/>
          <w:szCs w:val="24"/>
        </w:rPr>
        <w:t xml:space="preserve"> shall be responsible for coordinating to make available</w:t>
      </w:r>
      <w:r w:rsidR="00CF5722" w:rsidRPr="009F6662">
        <w:rPr>
          <w:rFonts w:asciiTheme="minorHAnsi" w:hAnsiTheme="minorHAnsi" w:cstheme="minorHAnsi"/>
          <w:sz w:val="24"/>
          <w:szCs w:val="24"/>
        </w:rPr>
        <w:t xml:space="preserve"> the Interconnection Facilities</w:t>
      </w:r>
      <w:r w:rsidRPr="009F6662">
        <w:rPr>
          <w:rFonts w:asciiTheme="minorHAnsi" w:hAnsiTheme="minorHAnsi" w:cstheme="minorHAnsi"/>
          <w:sz w:val="24"/>
          <w:szCs w:val="24"/>
        </w:rPr>
        <w:t>.</w:t>
      </w:r>
    </w:p>
    <w:p w14:paraId="3C13AF82" w14:textId="77777777" w:rsidR="00607CCF" w:rsidRPr="009F6662" w:rsidRDefault="00CB5EE9"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sectPr w:rsidR="00607CCF" w:rsidRPr="009F6662" w:rsidSect="00FC3982">
          <w:pgSz w:w="11907" w:h="16839" w:code="9"/>
          <w:pgMar w:top="1135" w:right="992" w:bottom="1440" w:left="1843" w:header="567" w:footer="567" w:gutter="0"/>
          <w:cols w:space="720"/>
          <w:docGrid w:linePitch="360"/>
        </w:sectPr>
      </w:pPr>
      <w:r w:rsidRPr="009F6662">
        <w:rPr>
          <w:rFonts w:asciiTheme="minorHAnsi" w:hAnsiTheme="minorHAnsi" w:cstheme="minorHAnsi"/>
          <w:bCs w:val="0"/>
          <w:w w:val="0"/>
          <w:sz w:val="24"/>
          <w:szCs w:val="24"/>
        </w:rPr>
        <w:t>In</w:t>
      </w:r>
      <w:r w:rsidRPr="009F6662">
        <w:rPr>
          <w:rFonts w:asciiTheme="minorHAnsi" w:hAnsiTheme="minorHAnsi" w:cstheme="minorHAnsi"/>
          <w:sz w:val="24"/>
          <w:szCs w:val="24"/>
        </w:rPr>
        <w:t xml:space="preserve"> order to remove any </w:t>
      </w:r>
      <w:r w:rsidR="00954D41" w:rsidRPr="009F6662">
        <w:rPr>
          <w:rFonts w:asciiTheme="minorHAnsi" w:hAnsiTheme="minorHAnsi" w:cstheme="minorHAnsi"/>
          <w:sz w:val="24"/>
          <w:szCs w:val="24"/>
        </w:rPr>
        <w:t>doubts,</w:t>
      </w:r>
      <w:r w:rsidRPr="009F6662">
        <w:rPr>
          <w:rFonts w:asciiTheme="minorHAnsi" w:hAnsiTheme="minorHAnsi" w:cstheme="minorHAnsi"/>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3C13AF83" w14:textId="77777777" w:rsidR="00C0377A" w:rsidRPr="009F6662" w:rsidRDefault="00C0377A"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b/>
        </w:rPr>
        <w:lastRenderedPageBreak/>
        <w:t>ARTICLE: 5</w:t>
      </w:r>
    </w:p>
    <w:p w14:paraId="3C13AF84" w14:textId="77777777" w:rsidR="00C0377A" w:rsidRPr="009F6662" w:rsidRDefault="00C0377A" w:rsidP="00B55AE0">
      <w:pPr>
        <w:pStyle w:val="Heading1"/>
      </w:pPr>
      <w:bookmarkStart w:id="116" w:name="_Toc165463906"/>
      <w:r w:rsidRPr="009F6662">
        <w:t>Construction of the Project</w:t>
      </w:r>
      <w:bookmarkEnd w:id="116"/>
    </w:p>
    <w:p w14:paraId="3C13AF85"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TSP’s Construction Responsibilities:</w:t>
      </w:r>
    </w:p>
    <w:p w14:paraId="3C13AF86" w14:textId="641C4593"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17" w:name="_Ref170726619"/>
      <w:r w:rsidRPr="009F6662">
        <w:rPr>
          <w:rFonts w:asciiTheme="minorHAnsi" w:hAnsiTheme="minorHAnsi" w:cstheme="minorHAnsi"/>
          <w:sz w:val="24"/>
          <w:szCs w:val="24"/>
        </w:rPr>
        <w:t xml:space="preserve">The TSP, at its own cost and expense, shall be responsible for designing, constructing, erecting, </w:t>
      </w:r>
      <w:r w:rsidR="00F10C1F" w:rsidRPr="009F6662">
        <w:rPr>
          <w:rFonts w:asciiTheme="minorHAnsi" w:hAnsiTheme="minorHAnsi" w:cstheme="minorHAnsi"/>
          <w:sz w:val="24"/>
          <w:szCs w:val="24"/>
        </w:rPr>
        <w:t xml:space="preserve">testing </w:t>
      </w:r>
      <w:r w:rsidRPr="009F6662">
        <w:rPr>
          <w:rFonts w:asciiTheme="minorHAnsi" w:hAnsiTheme="minorHAnsi" w:cstheme="minorHAnsi"/>
          <w:sz w:val="24"/>
          <w:szCs w:val="24"/>
        </w:rPr>
        <w:t xml:space="preserve">and commissioning each Element of the Project by the Scheduled COD in accordance with the </w:t>
      </w:r>
      <w:r w:rsidR="003A3F4D" w:rsidRPr="009F6662">
        <w:rPr>
          <w:rFonts w:asciiTheme="minorHAnsi" w:hAnsiTheme="minorHAnsi" w:cstheme="minorHAnsi"/>
          <w:sz w:val="24"/>
          <w:szCs w:val="24"/>
        </w:rPr>
        <w:t xml:space="preserve">Regulations and other applicable Laws specified in Article </w:t>
      </w:r>
      <w:r w:rsidR="003A3F4D" w:rsidRPr="009F6662">
        <w:rPr>
          <w:rFonts w:asciiTheme="minorHAnsi" w:hAnsiTheme="minorHAnsi" w:cstheme="minorHAnsi"/>
          <w:sz w:val="24"/>
          <w:szCs w:val="24"/>
        </w:rPr>
        <w:fldChar w:fldCharType="begin"/>
      </w:r>
      <w:r w:rsidR="003A3F4D" w:rsidRPr="009F6662">
        <w:rPr>
          <w:rFonts w:asciiTheme="minorHAnsi" w:hAnsiTheme="minorHAnsi" w:cstheme="minorHAnsi"/>
          <w:sz w:val="24"/>
          <w:szCs w:val="24"/>
        </w:rPr>
        <w:instrText xml:space="preserve"> REF _Ref169511033 \r \h </w:instrText>
      </w:r>
      <w:r w:rsidR="00FD147F" w:rsidRPr="009F6662">
        <w:rPr>
          <w:rFonts w:asciiTheme="minorHAnsi" w:hAnsiTheme="minorHAnsi" w:cstheme="minorHAnsi"/>
          <w:sz w:val="24"/>
          <w:szCs w:val="24"/>
        </w:rPr>
        <w:instrText xml:space="preserve"> \* MERGEFORMAT </w:instrText>
      </w:r>
      <w:r w:rsidR="003A3F4D" w:rsidRPr="009F6662">
        <w:rPr>
          <w:rFonts w:asciiTheme="minorHAnsi" w:hAnsiTheme="minorHAnsi" w:cstheme="minorHAnsi"/>
          <w:sz w:val="24"/>
          <w:szCs w:val="24"/>
        </w:rPr>
      </w:r>
      <w:r w:rsidR="003A3F4D"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4.1</w:t>
      </w:r>
      <w:r w:rsidR="003A3F4D" w:rsidRPr="009F6662">
        <w:rPr>
          <w:rFonts w:asciiTheme="minorHAnsi" w:hAnsiTheme="minorHAnsi" w:cstheme="minorHAnsi"/>
          <w:sz w:val="24"/>
          <w:szCs w:val="24"/>
        </w:rPr>
        <w:fldChar w:fldCharType="end"/>
      </w:r>
      <w:r w:rsidR="003A3F4D" w:rsidRPr="009F6662">
        <w:rPr>
          <w:rFonts w:asciiTheme="minorHAnsi" w:hAnsiTheme="minorHAnsi" w:cstheme="minorHAnsi"/>
          <w:sz w:val="24"/>
          <w:szCs w:val="24"/>
        </w:rPr>
        <w:t xml:space="preserve"> of this Agreement. </w:t>
      </w:r>
    </w:p>
    <w:p w14:paraId="3C13AF87"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18" w:name="_Ref191032039"/>
      <w:bookmarkEnd w:id="117"/>
      <w:r w:rsidRPr="009F6662">
        <w:rPr>
          <w:rFonts w:asciiTheme="minorHAnsi" w:hAnsiTheme="minorHAnsi" w:cstheme="minorHAnsi"/>
          <w:sz w:val="24"/>
          <w:szCs w:val="24"/>
        </w:rPr>
        <w:t xml:space="preserve">The TSP acknowledges and agrees that it shall not be relieved from any of its obligations under this Agreement or be entitled to any extension of time </w:t>
      </w:r>
      <w:r w:rsidR="00905262" w:rsidRPr="009F6662">
        <w:rPr>
          <w:rFonts w:asciiTheme="minorHAnsi" w:hAnsiTheme="minorHAnsi" w:cstheme="minorHAnsi"/>
          <w:sz w:val="24"/>
          <w:szCs w:val="24"/>
        </w:rPr>
        <w:t xml:space="preserve">or any compensation whatsoever </w:t>
      </w:r>
      <w:r w:rsidRPr="009F6662">
        <w:rPr>
          <w:rFonts w:asciiTheme="minorHAnsi" w:hAnsiTheme="minorHAnsi" w:cstheme="minorHAnsi"/>
          <w:sz w:val="24"/>
          <w:szCs w:val="24"/>
        </w:rPr>
        <w:t>by reason of the unsuitability of the Site or Transmission Line route(s).</w:t>
      </w:r>
      <w:bookmarkEnd w:id="118"/>
      <w:r w:rsidRPr="009F6662">
        <w:rPr>
          <w:rFonts w:asciiTheme="minorHAnsi" w:hAnsiTheme="minorHAnsi" w:cstheme="minorHAnsi"/>
          <w:sz w:val="24"/>
          <w:szCs w:val="24"/>
        </w:rPr>
        <w:t xml:space="preserve"> </w:t>
      </w:r>
    </w:p>
    <w:p w14:paraId="3C13AF88"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19" w:name="_Ref170682872"/>
      <w:bookmarkStart w:id="120" w:name="_Ref173658829"/>
      <w:r w:rsidRPr="009F6662">
        <w:rPr>
          <w:rFonts w:asciiTheme="minorHAnsi" w:hAnsiTheme="minorHAnsi" w:cstheme="minorHAnsi"/>
          <w:sz w:val="24"/>
          <w:szCs w:val="24"/>
        </w:rPr>
        <w:t xml:space="preserve">The TSP shall be responsible for obtaining all Consents, Clearances and Permits </w:t>
      </w:r>
      <w:r w:rsidR="00FE1B93" w:rsidRPr="009F6662">
        <w:rPr>
          <w:rFonts w:asciiTheme="minorHAnsi" w:hAnsiTheme="minorHAnsi" w:cstheme="minorHAnsi"/>
          <w:sz w:val="24"/>
          <w:szCs w:val="24"/>
        </w:rPr>
        <w:t xml:space="preserve">related </w:t>
      </w:r>
      <w:r w:rsidRPr="009F6662">
        <w:rPr>
          <w:rFonts w:asciiTheme="minorHAnsi" w:hAnsiTheme="minorHAnsi" w:cstheme="minorHAns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w:t>
      </w:r>
      <w:r w:rsidR="000B721A" w:rsidRPr="009F6662">
        <w:rPr>
          <w:rFonts w:asciiTheme="minorHAnsi" w:hAnsiTheme="minorHAnsi" w:cstheme="minorHAnsi"/>
          <w:sz w:val="24"/>
          <w:szCs w:val="24"/>
        </w:rPr>
        <w:t>such</w:t>
      </w:r>
      <w:r w:rsidRPr="009F6662">
        <w:rPr>
          <w:rFonts w:asciiTheme="minorHAnsi" w:hAnsiTheme="minorHAnsi" w:cstheme="minorHAnsi"/>
          <w:sz w:val="24"/>
          <w:szCs w:val="24"/>
        </w:rPr>
        <w:t xml:space="preserve"> copy/ies of each Consents, Clearances and Permits, </w:t>
      </w:r>
      <w:r w:rsidR="000B721A" w:rsidRPr="009F6662">
        <w:rPr>
          <w:rFonts w:asciiTheme="minorHAnsi" w:hAnsiTheme="minorHAnsi" w:cstheme="minorHAnsi"/>
          <w:sz w:val="24"/>
          <w:szCs w:val="24"/>
        </w:rPr>
        <w:t>on demand</w:t>
      </w:r>
      <w:r w:rsidRPr="009F6662">
        <w:rPr>
          <w:rFonts w:asciiTheme="minorHAnsi" w:hAnsiTheme="minorHAnsi" w:cstheme="minorHAnsi"/>
          <w:sz w:val="24"/>
          <w:szCs w:val="24"/>
        </w:rPr>
        <w:t>.</w:t>
      </w:r>
      <w:r w:rsidR="003A3F4D" w:rsidRPr="009F6662" w:rsidDel="003A3F4D">
        <w:rPr>
          <w:rFonts w:asciiTheme="minorHAnsi" w:hAnsiTheme="minorHAnsi" w:cstheme="minorHAnsi"/>
          <w:sz w:val="24"/>
          <w:szCs w:val="24"/>
        </w:rPr>
        <w:t xml:space="preserve"> </w:t>
      </w:r>
      <w:bookmarkStart w:id="121" w:name="OLE_LINK1"/>
      <w:bookmarkStart w:id="122" w:name="OLE_LINK2"/>
      <w:bookmarkEnd w:id="119"/>
      <w:r w:rsidR="00486194" w:rsidRPr="009F6662">
        <w:rPr>
          <w:rFonts w:asciiTheme="minorHAnsi" w:hAnsiTheme="minorHAnsi" w:cstheme="minorHAnsi"/>
          <w:sz w:val="24"/>
          <w:szCs w:val="24"/>
        </w:rPr>
        <w:t xml:space="preserve">Nodal Agency </w:t>
      </w:r>
      <w:r w:rsidRPr="009F6662">
        <w:rPr>
          <w:rFonts w:asciiTheme="minorHAnsi" w:hAnsiTheme="minorHAnsi" w:cstheme="minorHAnsi"/>
          <w:sz w:val="24"/>
          <w:szCs w:val="24"/>
        </w:rPr>
        <w:t xml:space="preserve">shall </w:t>
      </w:r>
      <w:r w:rsidR="001F39DD" w:rsidRPr="009F6662">
        <w:rPr>
          <w:rFonts w:asciiTheme="minorHAnsi" w:hAnsiTheme="minorHAnsi" w:cstheme="minorHAnsi"/>
          <w:sz w:val="24"/>
          <w:szCs w:val="24"/>
        </w:rPr>
        <w:t>provide letters of recommendation to the concerned Indian Governmental Instrumentality, as may be requested by the TSP from time to time,  for obtaining the Consents, Clearances and Permits required for the Project</w:t>
      </w:r>
      <w:bookmarkEnd w:id="120"/>
      <w:bookmarkEnd w:id="121"/>
      <w:bookmarkEnd w:id="122"/>
      <w:r w:rsidR="00763FFD" w:rsidRPr="009F6662">
        <w:rPr>
          <w:rFonts w:asciiTheme="minorHAnsi" w:hAnsiTheme="minorHAnsi" w:cstheme="minorHAnsi"/>
          <w:sz w:val="24"/>
          <w:szCs w:val="24"/>
        </w:rPr>
        <w:t>.</w:t>
      </w:r>
    </w:p>
    <w:p w14:paraId="3C13AF89"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bCs w:val="0"/>
          <w:w w:val="0"/>
          <w:sz w:val="24"/>
          <w:szCs w:val="24"/>
        </w:rPr>
        <w:t>The</w:t>
      </w:r>
      <w:r w:rsidRPr="009F6662">
        <w:rPr>
          <w:rFonts w:asciiTheme="minorHAnsi" w:hAnsiTheme="minorHAnsi" w:cstheme="minorHAnsi"/>
          <w:sz w:val="24"/>
          <w:szCs w:val="24"/>
        </w:rPr>
        <w:t xml:space="preserve"> TSP shall be responsible for:</w:t>
      </w:r>
    </w:p>
    <w:p w14:paraId="3C13AF8A" w14:textId="77777777" w:rsidR="00C0377A" w:rsidRPr="009F6662" w:rsidRDefault="00C0377A" w:rsidP="008B48A6">
      <w:pPr>
        <w:pStyle w:val="Heading3"/>
        <w:keepNext w:val="0"/>
        <w:keepLines/>
        <w:numPr>
          <w:ilvl w:val="3"/>
          <w:numId w:val="27"/>
        </w:numPr>
        <w:tabs>
          <w:tab w:val="clear" w:pos="2790"/>
          <w:tab w:val="left" w:pos="9072"/>
        </w:tabs>
        <w:spacing w:line="276" w:lineRule="auto"/>
        <w:ind w:left="851" w:right="327" w:hanging="425"/>
        <w:rPr>
          <w:rFonts w:asciiTheme="minorHAnsi" w:hAnsiTheme="minorHAnsi" w:cstheme="minorHAnsi"/>
          <w:sz w:val="24"/>
          <w:szCs w:val="24"/>
        </w:rPr>
      </w:pPr>
      <w:r w:rsidRPr="009F6662">
        <w:rPr>
          <w:rFonts w:asciiTheme="minorHAnsi" w:hAnsiTheme="minorHAnsi" w:cstheme="minorHAnsi"/>
          <w:sz w:val="24"/>
          <w:szCs w:val="24"/>
        </w:rPr>
        <w:t>acquisition of land for location specific substations, switching stations or HVDC terminal or inverter stations</w:t>
      </w:r>
      <w:r w:rsidR="004D1D8C" w:rsidRPr="009F6662">
        <w:rPr>
          <w:rFonts w:asciiTheme="minorHAnsi" w:hAnsiTheme="minorHAnsi" w:cstheme="minorHAnsi"/>
          <w:sz w:val="24"/>
          <w:szCs w:val="24"/>
        </w:rPr>
        <w:t xml:space="preserve">. Also, the actual location of substations, switching stations or HVDC terminal or inverter stations shall </w:t>
      </w:r>
      <w:r w:rsidR="008F338D" w:rsidRPr="009F6662">
        <w:rPr>
          <w:rFonts w:asciiTheme="minorHAnsi" w:hAnsiTheme="minorHAnsi" w:cstheme="minorHAnsi"/>
          <w:sz w:val="24"/>
          <w:szCs w:val="24"/>
        </w:rPr>
        <w:t xml:space="preserve">not be beyond </w:t>
      </w:r>
      <w:r w:rsidR="004D1D8C" w:rsidRPr="009F6662">
        <w:rPr>
          <w:rFonts w:asciiTheme="minorHAnsi" w:hAnsiTheme="minorHAnsi" w:cstheme="minorHAnsi"/>
          <w:sz w:val="24"/>
          <w:szCs w:val="24"/>
        </w:rPr>
        <w:t xml:space="preserve">1 Km radius of the location proposed by the BPC in the survey </w:t>
      </w:r>
      <w:r w:rsidR="00B3535D" w:rsidRPr="009F6662">
        <w:rPr>
          <w:rFonts w:asciiTheme="minorHAnsi" w:hAnsiTheme="minorHAnsi" w:cstheme="minorHAnsi"/>
          <w:sz w:val="24"/>
          <w:szCs w:val="24"/>
        </w:rPr>
        <w:t>report;</w:t>
      </w:r>
    </w:p>
    <w:p w14:paraId="3C13AF8B" w14:textId="77777777" w:rsidR="00C0377A" w:rsidRPr="009F6662" w:rsidRDefault="00C0377A" w:rsidP="008B48A6">
      <w:pPr>
        <w:pStyle w:val="Heading3"/>
        <w:keepNext w:val="0"/>
        <w:keepLines/>
        <w:numPr>
          <w:ilvl w:val="3"/>
          <w:numId w:val="27"/>
        </w:numPr>
        <w:tabs>
          <w:tab w:val="clear" w:pos="2790"/>
          <w:tab w:val="left" w:pos="9072"/>
        </w:tabs>
        <w:spacing w:line="276" w:lineRule="auto"/>
        <w:ind w:left="851" w:right="327" w:hanging="425"/>
        <w:rPr>
          <w:rFonts w:asciiTheme="minorHAnsi" w:hAnsiTheme="minorHAnsi" w:cstheme="minorHAnsi"/>
          <w:sz w:val="24"/>
          <w:szCs w:val="24"/>
        </w:rPr>
      </w:pPr>
      <w:r w:rsidRPr="009F6662">
        <w:rPr>
          <w:rFonts w:asciiTheme="minorHAnsi" w:hAnsiTheme="minorHAnsi" w:cstheme="minorHAnsi"/>
          <w:sz w:val="24"/>
          <w:szCs w:val="24"/>
        </w:rPr>
        <w:t>final selection of Site including its geo-technical investigation;</w:t>
      </w:r>
    </w:p>
    <w:p w14:paraId="3C13AF8C" w14:textId="77777777" w:rsidR="00C0377A" w:rsidRPr="009F6662" w:rsidRDefault="00C0377A" w:rsidP="008B48A6">
      <w:pPr>
        <w:pStyle w:val="Heading3"/>
        <w:keepNext w:val="0"/>
        <w:keepLines/>
        <w:numPr>
          <w:ilvl w:val="3"/>
          <w:numId w:val="27"/>
        </w:numPr>
        <w:tabs>
          <w:tab w:val="clear" w:pos="2790"/>
          <w:tab w:val="left" w:pos="9072"/>
        </w:tabs>
        <w:spacing w:line="276" w:lineRule="auto"/>
        <w:ind w:left="851" w:right="327" w:hanging="425"/>
        <w:rPr>
          <w:rFonts w:asciiTheme="minorHAnsi" w:hAnsiTheme="minorHAnsi" w:cstheme="minorHAnsi"/>
          <w:sz w:val="24"/>
          <w:szCs w:val="24"/>
        </w:rPr>
      </w:pPr>
      <w:r w:rsidRPr="009F6662">
        <w:rPr>
          <w:rFonts w:asciiTheme="minorHAnsi" w:hAnsiTheme="minorHAnsi" w:cstheme="minorHAnsi"/>
          <w:sz w:val="24"/>
          <w:szCs w:val="24"/>
        </w:rPr>
        <w:t>survey and geo-technical investigation of line route in order to determine the final route of the Transmission Lines;</w:t>
      </w:r>
    </w:p>
    <w:p w14:paraId="3C13AF8D" w14:textId="77777777" w:rsidR="00C0377A" w:rsidRPr="009F6662" w:rsidRDefault="00C0377A" w:rsidP="008B48A6">
      <w:pPr>
        <w:pStyle w:val="Heading3"/>
        <w:keepNext w:val="0"/>
        <w:keepLines/>
        <w:numPr>
          <w:ilvl w:val="3"/>
          <w:numId w:val="27"/>
        </w:numPr>
        <w:tabs>
          <w:tab w:val="clear" w:pos="2790"/>
          <w:tab w:val="left" w:pos="9072"/>
        </w:tabs>
        <w:spacing w:line="276" w:lineRule="auto"/>
        <w:ind w:left="851" w:right="327" w:hanging="425"/>
        <w:rPr>
          <w:rFonts w:asciiTheme="minorHAnsi" w:hAnsiTheme="minorHAnsi" w:cstheme="minorHAnsi"/>
          <w:sz w:val="24"/>
          <w:szCs w:val="24"/>
        </w:rPr>
      </w:pPr>
      <w:r w:rsidRPr="009F6662">
        <w:rPr>
          <w:rFonts w:asciiTheme="minorHAnsi" w:hAnsiTheme="minorHAnsi" w:cstheme="minorHAnsi"/>
          <w:sz w:val="24"/>
          <w:szCs w:val="24"/>
        </w:rPr>
        <w:t xml:space="preserve">seeking access to the Site and other places where the Project is being executed, at its own </w:t>
      </w:r>
      <w:r w:rsidR="00B16517" w:rsidRPr="009F6662">
        <w:rPr>
          <w:rFonts w:asciiTheme="minorHAnsi" w:hAnsiTheme="minorHAnsi" w:cstheme="minorHAnsi"/>
          <w:sz w:val="24"/>
          <w:szCs w:val="24"/>
        </w:rPr>
        <w:t xml:space="preserve">risk </w:t>
      </w:r>
      <w:r w:rsidR="00BB1F43" w:rsidRPr="009F6662">
        <w:rPr>
          <w:rFonts w:asciiTheme="minorHAnsi" w:hAnsiTheme="minorHAnsi" w:cstheme="minorHAnsi"/>
          <w:sz w:val="24"/>
          <w:szCs w:val="24"/>
        </w:rPr>
        <w:t>and</w:t>
      </w:r>
      <w:r w:rsidR="00B16517" w:rsidRPr="009F6662">
        <w:rPr>
          <w:rFonts w:asciiTheme="minorHAnsi" w:hAnsiTheme="minorHAnsi" w:cstheme="minorHAnsi"/>
          <w:sz w:val="24"/>
          <w:szCs w:val="24"/>
        </w:rPr>
        <w:t xml:space="preserve"> </w:t>
      </w:r>
      <w:r w:rsidRPr="009F6662">
        <w:rPr>
          <w:rFonts w:asciiTheme="minorHAnsi" w:hAnsiTheme="minorHAnsi" w:cstheme="minorHAnsi"/>
          <w:sz w:val="24"/>
          <w:szCs w:val="24"/>
        </w:rPr>
        <w:t>costs, including payment of any crop</w:t>
      </w:r>
      <w:r w:rsidR="00BB1F43" w:rsidRPr="009F6662">
        <w:rPr>
          <w:rFonts w:asciiTheme="minorHAnsi" w:hAnsiTheme="minorHAnsi" w:cstheme="minorHAnsi"/>
          <w:sz w:val="24"/>
          <w:szCs w:val="24"/>
        </w:rPr>
        <w:t xml:space="preserve">, tree </w:t>
      </w:r>
      <w:r w:rsidRPr="009F6662">
        <w:rPr>
          <w:rFonts w:asciiTheme="minorHAnsi" w:hAnsiTheme="minorHAnsi" w:cstheme="minorHAnsi"/>
          <w:sz w:val="24"/>
          <w:szCs w:val="24"/>
        </w:rPr>
        <w:t xml:space="preserve">compensation or any other compensation as may be required. </w:t>
      </w:r>
    </w:p>
    <w:p w14:paraId="3C13AF8E"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In case the Project involves any resettlement and rehabilitation, the resettlement and </w:t>
      </w:r>
      <w:r w:rsidRPr="009F6662">
        <w:rPr>
          <w:rFonts w:asciiTheme="minorHAnsi" w:hAnsiTheme="minorHAnsi" w:cstheme="minorHAnsi"/>
          <w:sz w:val="24"/>
          <w:szCs w:val="24"/>
        </w:rPr>
        <w:lastRenderedPageBreak/>
        <w:t>rehabilitation package will be implemented by the State Government authorities, for which the costs is to be borne by the TSP and no changes would be allowed in the Transmission Charges on account of any variation in the resettlement and rehabilitation cost. The TSP shall provide assistance on best endeavour basis, in implementation of the resettlement and rehabilitation package, if execution of such package is in the interest of expeditious implementation of the Project and is beneficial to the Project affected persons.</w:t>
      </w:r>
    </w:p>
    <w:p w14:paraId="3C13AF8F"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Appointing Contractors:</w:t>
      </w:r>
    </w:p>
    <w:p w14:paraId="3C13AF90"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23" w:name="_Ref191016637"/>
      <w:r w:rsidRPr="009F6662">
        <w:rPr>
          <w:rFonts w:asciiTheme="minorHAnsi" w:hAnsiTheme="minorHAnsi" w:cstheme="minorHAnsi"/>
          <w:sz w:val="24"/>
          <w:szCs w:val="24"/>
        </w:rPr>
        <w:t>The TSP shall conform to the requirements as provided in this Agreement while appointing Contractor(s) for procurement of goods &amp; services.</w:t>
      </w:r>
      <w:bookmarkEnd w:id="123"/>
    </w:p>
    <w:p w14:paraId="3C13AF91"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bCs w:val="0"/>
          <w:w w:val="0"/>
          <w:sz w:val="24"/>
          <w:szCs w:val="24"/>
        </w:rPr>
        <w:t>The</w:t>
      </w:r>
      <w:r w:rsidRPr="009F6662">
        <w:rPr>
          <w:rFonts w:asciiTheme="minorHAnsi" w:hAnsiTheme="minorHAnsi" w:cstheme="minorHAnsi"/>
          <w:sz w:val="24"/>
          <w:szCs w:val="24"/>
        </w:rPr>
        <w:t xml:space="preserve"> appointment of such Contractor(s) shall neither relieve the TSP of any of its obligations under this Agreement nor make </w:t>
      </w:r>
      <w:r w:rsidR="00A648D4" w:rsidRPr="009F6662">
        <w:rPr>
          <w:rFonts w:asciiTheme="minorHAnsi" w:hAnsiTheme="minorHAnsi" w:cstheme="minorHAnsi"/>
          <w:sz w:val="24"/>
          <w:szCs w:val="24"/>
        </w:rPr>
        <w:t xml:space="preserve">the </w:t>
      </w:r>
      <w:r w:rsidR="002670FF"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liable for the performance of such Contractor(s).</w:t>
      </w:r>
    </w:p>
    <w:p w14:paraId="3C13AF92"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Monthly Progress Reporting:</w:t>
      </w:r>
    </w:p>
    <w:p w14:paraId="3C13AF93" w14:textId="77777777" w:rsidR="00C0377A" w:rsidRPr="009F6662" w:rsidRDefault="00C0377A" w:rsidP="002B4B56">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 xml:space="preserve">The TSP shall provide to the </w:t>
      </w:r>
      <w:r w:rsidR="00FB4D3E" w:rsidRPr="009F6662">
        <w:rPr>
          <w:rFonts w:asciiTheme="minorHAnsi" w:hAnsiTheme="minorHAnsi" w:cstheme="minorHAnsi"/>
        </w:rPr>
        <w:t>CEA</w:t>
      </w:r>
      <w:r w:rsidR="00286CF1" w:rsidRPr="009F6662">
        <w:rPr>
          <w:rFonts w:asciiTheme="minorHAnsi" w:hAnsiTheme="minorHAnsi" w:cstheme="minorHAnsi"/>
        </w:rPr>
        <w:t>,</w:t>
      </w:r>
      <w:r w:rsidR="00FB4D3E" w:rsidRPr="009F6662">
        <w:rPr>
          <w:rFonts w:asciiTheme="minorHAnsi" w:hAnsiTheme="minorHAnsi" w:cstheme="minorHAnsi"/>
        </w:rPr>
        <w:t xml:space="preserve"> </w:t>
      </w:r>
      <w:r w:rsidR="002670FF" w:rsidRPr="009F6662">
        <w:rPr>
          <w:rFonts w:asciiTheme="minorHAnsi" w:hAnsiTheme="minorHAnsi" w:cstheme="minorHAnsi"/>
        </w:rPr>
        <w:t>Nodal Agency</w:t>
      </w:r>
      <w:r w:rsidR="00286CF1" w:rsidRPr="009F6662">
        <w:rPr>
          <w:rFonts w:asciiTheme="minorHAnsi" w:hAnsiTheme="minorHAnsi" w:cstheme="minorHAnsi"/>
        </w:rPr>
        <w:t xml:space="preserve"> &amp; Independent Engineer</w:t>
      </w:r>
      <w:r w:rsidRPr="009F6662">
        <w:rPr>
          <w:rFonts w:asciiTheme="minorHAnsi" w:hAnsiTheme="minorHAnsi" w:cstheme="minorHAnsi"/>
        </w:rPr>
        <w:t xml:space="preserve">, on a monthly basis, progress reports </w:t>
      </w:r>
      <w:r w:rsidR="00446572" w:rsidRPr="009F6662">
        <w:rPr>
          <w:rFonts w:asciiTheme="minorHAnsi" w:hAnsiTheme="minorHAnsi" w:cstheme="minorHAnsi"/>
        </w:rPr>
        <w:t xml:space="preserve">along with likely completion date of each Element </w:t>
      </w:r>
      <w:r w:rsidRPr="009F6662">
        <w:rPr>
          <w:rFonts w:asciiTheme="minorHAnsi" w:hAnsiTheme="minorHAnsi" w:cstheme="minorHAnsi"/>
        </w:rPr>
        <w:t xml:space="preserve">with regard to the Project and its execution (in accordance with </w:t>
      </w:r>
      <w:r w:rsidR="005203C4" w:rsidRPr="009F6662">
        <w:rPr>
          <w:rFonts w:asciiTheme="minorHAnsi" w:hAnsiTheme="minorHAnsi" w:cstheme="minorHAnsi"/>
        </w:rPr>
        <w:t>prescribed form</w:t>
      </w:r>
      <w:r w:rsidRPr="009F6662">
        <w:rPr>
          <w:rFonts w:asciiTheme="minorHAnsi" w:hAnsiTheme="minorHAnsi" w:cstheme="minorHAnsi"/>
        </w:rPr>
        <w:t>).</w:t>
      </w:r>
      <w:r w:rsidR="006B5521" w:rsidRPr="009F6662">
        <w:rPr>
          <w:rFonts w:asciiTheme="minorHAnsi" w:hAnsiTheme="minorHAnsi" w:cstheme="minorHAnsi"/>
        </w:rPr>
        <w:t xml:space="preserve"> </w:t>
      </w:r>
      <w:r w:rsidR="003717ED" w:rsidRPr="009F6662">
        <w:rPr>
          <w:rFonts w:asciiTheme="minorHAnsi" w:hAnsiTheme="minorHAnsi" w:cstheme="minorHAnsi"/>
        </w:rPr>
        <w:t xml:space="preserve">The Nodal Agency/ </w:t>
      </w:r>
      <w:r w:rsidR="00FE4F20" w:rsidRPr="009F6662">
        <w:rPr>
          <w:rFonts w:asciiTheme="minorHAnsi" w:hAnsiTheme="minorHAnsi" w:cstheme="minorHAnsi"/>
        </w:rPr>
        <w:t>CEA shall monitor the development of the Project for its timely completion for improving and augmenting the electricity</w:t>
      </w:r>
      <w:r w:rsidR="00347833" w:rsidRPr="009F6662">
        <w:rPr>
          <w:rFonts w:asciiTheme="minorHAnsi" w:hAnsiTheme="minorHAnsi" w:cstheme="minorHAnsi"/>
        </w:rPr>
        <w:t xml:space="preserve"> system as a part of its statutory responsibility.</w:t>
      </w:r>
    </w:p>
    <w:p w14:paraId="3C13AF94"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24" w:name="_Ref191045673"/>
      <w:r w:rsidRPr="009F6662">
        <w:rPr>
          <w:rFonts w:asciiTheme="minorHAnsi" w:hAnsiTheme="minorHAnsi" w:cstheme="minorHAnsi"/>
          <w:szCs w:val="24"/>
        </w:rPr>
        <w:t>Quality of Workmanship:</w:t>
      </w:r>
      <w:bookmarkEnd w:id="124"/>
    </w:p>
    <w:p w14:paraId="3C13AF95" w14:textId="77777777" w:rsidR="00355006" w:rsidRPr="009F6662" w:rsidRDefault="00C0377A" w:rsidP="002B4B56">
      <w:pPr>
        <w:tabs>
          <w:tab w:val="left" w:pos="9072"/>
        </w:tabs>
        <w:spacing w:after="240" w:line="276" w:lineRule="auto"/>
        <w:ind w:left="426" w:right="327"/>
        <w:jc w:val="both"/>
        <w:rPr>
          <w:rFonts w:asciiTheme="minorHAnsi" w:hAnsiTheme="minorHAnsi" w:cstheme="minorHAnsi"/>
        </w:rPr>
      </w:pPr>
      <w:r w:rsidRPr="009F6662">
        <w:rPr>
          <w:rFonts w:asciiTheme="minorHAnsi" w:hAnsiTheme="minorHAnsi" w:cstheme="minorHAnsi"/>
        </w:rPr>
        <w:t xml:space="preserve">The TSP shall ensure that the Project is designed, built and completed in a good </w:t>
      </w:r>
      <w:r w:rsidR="006A1605" w:rsidRPr="009F6662">
        <w:rPr>
          <w:rFonts w:asciiTheme="minorHAnsi" w:hAnsiTheme="minorHAnsi" w:cstheme="minorHAnsi"/>
        </w:rPr>
        <w:t xml:space="preserve">workmanship </w:t>
      </w:r>
      <w:r w:rsidRPr="009F6662">
        <w:rPr>
          <w:rFonts w:asciiTheme="minorHAnsi" w:hAnsiTheme="minorHAnsi" w:cstheme="minorHAnsi"/>
        </w:rPr>
        <w:t xml:space="preserve">using sound engineering and construction practices, and using only materials and equipment that are new and </w:t>
      </w:r>
      <w:r w:rsidR="00ED75BE" w:rsidRPr="009F6662">
        <w:rPr>
          <w:rFonts w:asciiTheme="minorHAnsi" w:hAnsiTheme="minorHAnsi" w:cstheme="minorHAnsi"/>
        </w:rPr>
        <w:t xml:space="preserve">manufactured as per the MQP and following approved FQP for erection, testing &amp; commissioning and complying with Indian /International Standards </w:t>
      </w:r>
      <w:r w:rsidRPr="009F6662">
        <w:rPr>
          <w:rFonts w:asciiTheme="minorHAnsi" w:hAnsiTheme="minorHAnsi" w:cstheme="minorHAnsi"/>
        </w:rPr>
        <w:t xml:space="preserve">such that, the useful life of the Project will be </w:t>
      </w:r>
      <w:r w:rsidR="00FE4F20" w:rsidRPr="009F6662">
        <w:rPr>
          <w:rFonts w:asciiTheme="minorHAnsi" w:hAnsiTheme="minorHAnsi" w:cstheme="minorHAnsi"/>
        </w:rPr>
        <w:t xml:space="preserve">at least </w:t>
      </w:r>
      <w:r w:rsidR="00FB4D3E" w:rsidRPr="009F6662">
        <w:rPr>
          <w:rFonts w:asciiTheme="minorHAnsi" w:hAnsiTheme="minorHAnsi" w:cstheme="minorHAnsi"/>
        </w:rPr>
        <w:t>thirty five (35) years from the COD of the Project</w:t>
      </w:r>
      <w:r w:rsidRPr="009F6662">
        <w:rPr>
          <w:rFonts w:asciiTheme="minorHAnsi" w:hAnsiTheme="minorHAnsi" w:cstheme="minorHAnsi"/>
        </w:rPr>
        <w:t>.</w:t>
      </w:r>
    </w:p>
    <w:p w14:paraId="3C13AF96" w14:textId="77777777" w:rsidR="009E07BF" w:rsidRPr="009F6662" w:rsidRDefault="00C0377A" w:rsidP="002B4B56">
      <w:pPr>
        <w:tabs>
          <w:tab w:val="left" w:pos="9072"/>
        </w:tabs>
        <w:spacing w:after="240" w:line="276" w:lineRule="auto"/>
        <w:ind w:left="426" w:right="327"/>
        <w:jc w:val="both"/>
        <w:rPr>
          <w:rFonts w:asciiTheme="minorHAnsi" w:hAnsiTheme="minorHAnsi" w:cstheme="minorHAnsi"/>
        </w:rPr>
      </w:pPr>
      <w:r w:rsidRPr="009F6662">
        <w:rPr>
          <w:rFonts w:asciiTheme="minorHAnsi" w:hAnsiTheme="minorHAnsi" w:cstheme="minorHAnsi"/>
        </w:rPr>
        <w:t xml:space="preserve">The TSP shall ensure that </w:t>
      </w:r>
      <w:r w:rsidR="00550AA0" w:rsidRPr="009F6662">
        <w:rPr>
          <w:rFonts w:asciiTheme="minorHAnsi" w:hAnsiTheme="minorHAnsi" w:cstheme="minorHAns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9F6662">
        <w:rPr>
          <w:rFonts w:asciiTheme="minorHAnsi" w:hAnsiTheme="minorHAnsi" w:cstheme="minorHAnsi"/>
        </w:rPr>
        <w:t>/ IGBT</w:t>
      </w:r>
      <w:r w:rsidR="00550AA0" w:rsidRPr="009F6662">
        <w:rPr>
          <w:rFonts w:asciiTheme="minorHAnsi" w:hAnsiTheme="minorHAnsi" w:cstheme="minorHAnsi"/>
        </w:rPr>
        <w:t xml:space="preserve"> valves, Converter Transformers, smoothing reactors, Transformer bushings and wall bushings</w:t>
      </w:r>
      <w:r w:rsidR="00AF0E07" w:rsidRPr="009F6662">
        <w:rPr>
          <w:rFonts w:asciiTheme="minorHAnsi" w:hAnsiTheme="minorHAnsi" w:cstheme="minorHAnsi"/>
        </w:rPr>
        <w:t>,</w:t>
      </w:r>
      <w:r w:rsidR="00AF0E07" w:rsidRPr="009F6662">
        <w:rPr>
          <w:rFonts w:asciiTheme="minorHAnsi" w:hAnsiTheme="minorHAnsi" w:cstheme="minorHAnsi"/>
          <w:color w:val="FF0000"/>
        </w:rPr>
        <w:t xml:space="preserve"> </w:t>
      </w:r>
      <w:r w:rsidR="00AF0E07" w:rsidRPr="009F6662">
        <w:rPr>
          <w:rFonts w:asciiTheme="minorHAnsi" w:hAnsiTheme="minorHAnsi" w:cstheme="minorHAnsi"/>
        </w:rPr>
        <w:t>GIS bus ducts, towers and gantry structures and transmission towers or poles and line</w:t>
      </w:r>
      <w:r w:rsidR="00550AA0" w:rsidRPr="009F6662">
        <w:rPr>
          <w:rFonts w:asciiTheme="minorHAnsi" w:hAnsiTheme="minorHAnsi" w:cstheme="minorHAnsi"/>
        </w:rPr>
        <w:t xml:space="preserve"> materials (conductors, earthwire, </w:t>
      </w:r>
      <w:r w:rsidR="00AF0E07" w:rsidRPr="009F6662">
        <w:rPr>
          <w:rFonts w:asciiTheme="minorHAnsi" w:hAnsiTheme="minorHAnsi" w:cstheme="minorHAnsi"/>
        </w:rPr>
        <w:t xml:space="preserve">OPGW, </w:t>
      </w:r>
      <w:r w:rsidR="00550AA0" w:rsidRPr="009F6662">
        <w:rPr>
          <w:rFonts w:asciiTheme="minorHAnsi" w:hAnsiTheme="minorHAnsi" w:cstheme="minorHAnsi"/>
        </w:rPr>
        <w:t>insulator, accessories for conductors</w:t>
      </w:r>
      <w:r w:rsidR="00AF0E07" w:rsidRPr="009F6662">
        <w:rPr>
          <w:rFonts w:asciiTheme="minorHAnsi" w:hAnsiTheme="minorHAnsi" w:cstheme="minorHAnsi"/>
        </w:rPr>
        <w:t>, OPGW</w:t>
      </w:r>
      <w:r w:rsidR="00550AA0" w:rsidRPr="009F6662">
        <w:rPr>
          <w:rFonts w:asciiTheme="minorHAnsi" w:hAnsiTheme="minorHAnsi" w:cstheme="minorHAnsi"/>
        </w:rPr>
        <w:t xml:space="preserve"> &amp; earthwires, hardware fittings for insulators</w:t>
      </w:r>
      <w:r w:rsidR="00AF0E07" w:rsidRPr="009F6662">
        <w:rPr>
          <w:rFonts w:asciiTheme="minorHAnsi" w:hAnsiTheme="minorHAnsi" w:cstheme="minorHAnsi"/>
        </w:rPr>
        <w:t>, aviation lights</w:t>
      </w:r>
      <w:r w:rsidR="00550AA0" w:rsidRPr="009F6662">
        <w:rPr>
          <w:rFonts w:asciiTheme="minorHAnsi" w:hAnsiTheme="minorHAnsi" w:cstheme="minorHAnsi"/>
        </w:rPr>
        <w:t xml:space="preserve"> etc), facilities and system shall be </w:t>
      </w:r>
      <w:r w:rsidRPr="009F6662">
        <w:rPr>
          <w:rFonts w:asciiTheme="minorHAnsi" w:hAnsiTheme="minorHAnsi" w:cstheme="minorHAnsi"/>
        </w:rPr>
        <w:t>design</w:t>
      </w:r>
      <w:r w:rsidR="00550AA0" w:rsidRPr="009F6662">
        <w:rPr>
          <w:rFonts w:asciiTheme="minorHAnsi" w:hAnsiTheme="minorHAnsi" w:cstheme="minorHAnsi"/>
        </w:rPr>
        <w:t>ed</w:t>
      </w:r>
      <w:r w:rsidRPr="009F6662">
        <w:rPr>
          <w:rFonts w:asciiTheme="minorHAnsi" w:hAnsiTheme="minorHAnsi" w:cstheme="minorHAnsi"/>
        </w:rPr>
        <w:t>, construct</w:t>
      </w:r>
      <w:r w:rsidR="00550AA0" w:rsidRPr="009F6662">
        <w:rPr>
          <w:rFonts w:asciiTheme="minorHAnsi" w:hAnsiTheme="minorHAnsi" w:cstheme="minorHAnsi"/>
        </w:rPr>
        <w:t>ed</w:t>
      </w:r>
      <w:r w:rsidRPr="009F6662">
        <w:rPr>
          <w:rFonts w:asciiTheme="minorHAnsi" w:hAnsiTheme="minorHAnsi" w:cstheme="minorHAnsi"/>
        </w:rPr>
        <w:t xml:space="preserve"> and test</w:t>
      </w:r>
      <w:r w:rsidR="00550AA0" w:rsidRPr="009F6662">
        <w:rPr>
          <w:rFonts w:asciiTheme="minorHAnsi" w:hAnsiTheme="minorHAnsi" w:cstheme="minorHAnsi"/>
        </w:rPr>
        <w:t xml:space="preserve">ed (Type test, Routine tests, Factory Acceptance Test </w:t>
      </w:r>
      <w:r w:rsidR="00550AA0" w:rsidRPr="009F6662">
        <w:rPr>
          <w:rFonts w:asciiTheme="minorHAnsi" w:hAnsiTheme="minorHAnsi" w:cstheme="minorHAnsi"/>
        </w:rPr>
        <w:lastRenderedPageBreak/>
        <w:t>(FAT))</w:t>
      </w:r>
      <w:r w:rsidR="00355006" w:rsidRPr="009F6662">
        <w:rPr>
          <w:rFonts w:asciiTheme="minorHAnsi" w:hAnsiTheme="minorHAnsi" w:cstheme="minorHAnsi"/>
        </w:rPr>
        <w:t xml:space="preserve"> </w:t>
      </w:r>
      <w:r w:rsidRPr="009F6662">
        <w:rPr>
          <w:rFonts w:asciiTheme="minorHAnsi" w:hAnsiTheme="minorHAnsi" w:cstheme="minorHAnsi"/>
        </w:rPr>
        <w:t xml:space="preserve">in accordance with </w:t>
      </w:r>
      <w:r w:rsidR="00550AA0" w:rsidRPr="009F6662">
        <w:rPr>
          <w:rFonts w:asciiTheme="minorHAnsi" w:hAnsiTheme="minorHAnsi" w:cstheme="minorHAnsi"/>
        </w:rPr>
        <w:t xml:space="preserve">relevant CEA Regulations and </w:t>
      </w:r>
      <w:r w:rsidRPr="009F6662">
        <w:rPr>
          <w:rFonts w:asciiTheme="minorHAnsi" w:hAnsiTheme="minorHAnsi" w:cstheme="minorHAnsi"/>
        </w:rPr>
        <w:t>Indian Standards</w:t>
      </w:r>
      <w:r w:rsidR="00550AA0" w:rsidRPr="009F6662">
        <w:rPr>
          <w:rFonts w:asciiTheme="minorHAnsi" w:hAnsiTheme="minorHAnsi" w:cstheme="minorHAnsi"/>
        </w:rPr>
        <w:t>. In case Indian Standards for any particular equipment/ system/ process is not available</w:t>
      </w:r>
      <w:r w:rsidR="00656C92" w:rsidRPr="009F6662">
        <w:rPr>
          <w:rFonts w:asciiTheme="minorHAnsi" w:hAnsiTheme="minorHAnsi" w:cstheme="minorHAnsi"/>
        </w:rPr>
        <w:t>,</w:t>
      </w:r>
      <w:r w:rsidR="00550AA0" w:rsidRPr="009F6662">
        <w:rPr>
          <w:rFonts w:asciiTheme="minorHAnsi" w:hAnsiTheme="minorHAnsi" w:cstheme="minorHAnsi"/>
        </w:rPr>
        <w:t xml:space="preserve"> IEC/ IEEE or</w:t>
      </w:r>
      <w:r w:rsidRPr="009F6662">
        <w:rPr>
          <w:rFonts w:asciiTheme="minorHAnsi" w:hAnsiTheme="minorHAnsi" w:cstheme="minorHAnsi"/>
        </w:rPr>
        <w:t xml:space="preserve"> equivalent </w:t>
      </w:r>
      <w:r w:rsidR="006E54E8" w:rsidRPr="009F6662">
        <w:rPr>
          <w:rFonts w:asciiTheme="minorHAnsi" w:hAnsiTheme="minorHAnsi" w:cstheme="minorHAnsi"/>
        </w:rPr>
        <w:t xml:space="preserve">International </w:t>
      </w:r>
      <w:r w:rsidRPr="009F6662">
        <w:rPr>
          <w:rFonts w:asciiTheme="minorHAnsi" w:hAnsiTheme="minorHAnsi" w:cstheme="minorHAnsi"/>
        </w:rPr>
        <w:t xml:space="preserve">Standards and Codes shall be followed.  </w:t>
      </w:r>
    </w:p>
    <w:p w14:paraId="3C13AF97" w14:textId="77777777" w:rsidR="00C0377A" w:rsidRPr="009F6662" w:rsidRDefault="00971BAE" w:rsidP="007525FC">
      <w:pPr>
        <w:pStyle w:val="Heading2"/>
        <w:tabs>
          <w:tab w:val="left" w:pos="9072"/>
        </w:tabs>
        <w:ind w:left="426" w:right="327" w:hanging="568"/>
        <w:jc w:val="both"/>
        <w:rPr>
          <w:rFonts w:asciiTheme="minorHAnsi" w:hAnsiTheme="minorHAnsi" w:cstheme="minorHAnsi"/>
          <w:szCs w:val="24"/>
        </w:rPr>
      </w:pPr>
      <w:bookmarkStart w:id="125" w:name="_Ref173658878"/>
      <w:r w:rsidRPr="009F6662">
        <w:rPr>
          <w:rFonts w:asciiTheme="minorHAnsi" w:hAnsiTheme="minorHAnsi" w:cstheme="minorHAnsi"/>
          <w:szCs w:val="24"/>
        </w:rPr>
        <w:t xml:space="preserve">Progress Monitoring &amp; Quality </w:t>
      </w:r>
      <w:r w:rsidR="00530ECB" w:rsidRPr="009F6662">
        <w:rPr>
          <w:rFonts w:asciiTheme="minorHAnsi" w:hAnsiTheme="minorHAnsi" w:cstheme="minorHAnsi"/>
          <w:szCs w:val="24"/>
        </w:rPr>
        <w:t>Assurance</w:t>
      </w:r>
      <w:r w:rsidR="00C0377A" w:rsidRPr="009F6662">
        <w:rPr>
          <w:rFonts w:asciiTheme="minorHAnsi" w:hAnsiTheme="minorHAnsi" w:cstheme="minorHAnsi"/>
          <w:szCs w:val="24"/>
        </w:rPr>
        <w:t>:</w:t>
      </w:r>
      <w:bookmarkEnd w:id="125"/>
    </w:p>
    <w:p w14:paraId="3C13AF98" w14:textId="77777777" w:rsidR="003E3C8F" w:rsidRPr="009F6662" w:rsidRDefault="00927F30"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The Project Execution Plan submitted by the TSP in accordance with Article 3.1.3 c) shall comprise of detailed schedule of all the equipments/items /materials required for the Project, right from procurement of raw material till the dispatch from works and receipt at the site. Further, it should also include various stages of the construction schedule up to the commissioning of the Project.</w:t>
      </w:r>
    </w:p>
    <w:p w14:paraId="3C13AF99" w14:textId="77777777" w:rsidR="003E3C8F" w:rsidRPr="009F6662" w:rsidRDefault="00485B51"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Nodal Agency</w:t>
      </w:r>
      <w:r w:rsidR="002A4B7D" w:rsidRPr="009F6662">
        <w:rPr>
          <w:rFonts w:asciiTheme="minorHAnsi" w:hAnsiTheme="minorHAnsi" w:cstheme="minorHAnsi"/>
          <w:sz w:val="24"/>
          <w:szCs w:val="24"/>
        </w:rPr>
        <w:t>, CEA</w:t>
      </w:r>
      <w:r w:rsidRPr="009F6662">
        <w:rPr>
          <w:rFonts w:asciiTheme="minorHAnsi" w:hAnsiTheme="minorHAnsi" w:cstheme="minorHAnsi"/>
          <w:sz w:val="24"/>
          <w:szCs w:val="24"/>
        </w:rPr>
        <w:t xml:space="preserve"> &amp; </w:t>
      </w:r>
      <w:r w:rsidR="00A95643" w:rsidRPr="009F6662">
        <w:rPr>
          <w:rFonts w:asciiTheme="minorHAnsi" w:hAnsiTheme="minorHAnsi" w:cstheme="minorHAnsi"/>
          <w:sz w:val="24"/>
          <w:szCs w:val="24"/>
        </w:rPr>
        <w:t xml:space="preserve">Independent </w:t>
      </w:r>
      <w:r w:rsidR="000E7736" w:rsidRPr="009F6662">
        <w:rPr>
          <w:rFonts w:asciiTheme="minorHAnsi" w:hAnsiTheme="minorHAnsi" w:cstheme="minorHAnsi"/>
          <w:sz w:val="24"/>
          <w:szCs w:val="24"/>
        </w:rPr>
        <w:t>Engineer</w:t>
      </w:r>
      <w:r w:rsidR="00A95643" w:rsidRPr="009F6662">
        <w:rPr>
          <w:rFonts w:asciiTheme="minorHAnsi" w:hAnsiTheme="minorHAnsi" w:cstheme="minorHAnsi"/>
          <w:sz w:val="24"/>
          <w:szCs w:val="24"/>
        </w:rPr>
        <w:t xml:space="preserve"> shall have access at all reasonable times to the Site and to the Manufacturer’s works and to all such places where the Project is being executed</w:t>
      </w:r>
      <w:r w:rsidR="00E32FE6" w:rsidRPr="009F6662">
        <w:rPr>
          <w:rFonts w:asciiTheme="minorHAnsi" w:hAnsiTheme="minorHAnsi" w:cstheme="minorHAnsi"/>
          <w:sz w:val="24"/>
          <w:szCs w:val="24"/>
        </w:rPr>
        <w:t>.</w:t>
      </w:r>
      <w:r w:rsidR="00A95643" w:rsidRPr="009F6662">
        <w:rPr>
          <w:rFonts w:asciiTheme="minorHAnsi" w:hAnsiTheme="minorHAnsi" w:cstheme="minorHAnsi"/>
          <w:sz w:val="24"/>
          <w:szCs w:val="24"/>
        </w:rPr>
        <w:t xml:space="preserve"> </w:t>
      </w:r>
    </w:p>
    <w:p w14:paraId="3C13AF9A" w14:textId="77777777" w:rsidR="003E3C8F" w:rsidRPr="009F6662" w:rsidRDefault="00970509"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Independent Engineer shall </w:t>
      </w:r>
      <w:r w:rsidR="00BE36EF" w:rsidRPr="009F6662">
        <w:rPr>
          <w:rFonts w:asciiTheme="minorHAnsi" w:hAnsiTheme="minorHAnsi" w:cstheme="minorHAnsi"/>
          <w:sz w:val="24"/>
          <w:szCs w:val="24"/>
        </w:rPr>
        <w:t>ensure</w:t>
      </w:r>
      <w:r w:rsidRPr="009F6662">
        <w:rPr>
          <w:rFonts w:asciiTheme="minorHAnsi" w:hAnsiTheme="minorHAnsi" w:cstheme="minorHAnsi"/>
          <w:sz w:val="24"/>
          <w:szCs w:val="24"/>
        </w:rPr>
        <w:t xml:space="preserve"> conformity of the conductor specifications </w:t>
      </w:r>
      <w:r w:rsidR="002341BE" w:rsidRPr="009F6662">
        <w:rPr>
          <w:rFonts w:asciiTheme="minorHAnsi" w:hAnsiTheme="minorHAnsi" w:cstheme="minorHAnsi"/>
          <w:sz w:val="24"/>
          <w:szCs w:val="24"/>
        </w:rPr>
        <w:t>with</w:t>
      </w:r>
      <w:r w:rsidRPr="009F6662">
        <w:rPr>
          <w:rFonts w:asciiTheme="minorHAnsi" w:hAnsiTheme="minorHAnsi" w:cstheme="minorHAnsi"/>
          <w:sz w:val="24"/>
          <w:szCs w:val="24"/>
        </w:rPr>
        <w:t xml:space="preserve"> the functional specifications specified in RFP</w:t>
      </w:r>
      <w:r w:rsidR="003E3C8F" w:rsidRPr="009F6662">
        <w:rPr>
          <w:rFonts w:asciiTheme="minorHAnsi" w:hAnsiTheme="minorHAnsi" w:cstheme="minorHAnsi"/>
          <w:sz w:val="24"/>
          <w:szCs w:val="24"/>
        </w:rPr>
        <w:t xml:space="preserve">. </w:t>
      </w:r>
    </w:p>
    <w:p w14:paraId="3C13AF9B" w14:textId="77777777" w:rsidR="003E3C8F" w:rsidRPr="009F6662" w:rsidRDefault="003E3C8F"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Independent Engineer shall monitor the following during </w:t>
      </w:r>
      <w:r w:rsidR="00F75547" w:rsidRPr="009F6662">
        <w:rPr>
          <w:rFonts w:asciiTheme="minorHAnsi" w:hAnsiTheme="minorHAnsi" w:cstheme="minorHAnsi"/>
          <w:sz w:val="24"/>
          <w:szCs w:val="24"/>
        </w:rPr>
        <w:t xml:space="preserve">construction </w:t>
      </w:r>
      <w:r w:rsidRPr="009F6662">
        <w:rPr>
          <w:rFonts w:asciiTheme="minorHAnsi" w:hAnsiTheme="minorHAnsi" w:cstheme="minorHAnsi"/>
          <w:sz w:val="24"/>
          <w:szCs w:val="24"/>
        </w:rPr>
        <w:t>of the Project:</w:t>
      </w:r>
    </w:p>
    <w:p w14:paraId="3C13AF9C" w14:textId="77777777" w:rsidR="003E3C8F" w:rsidRPr="009F6662" w:rsidRDefault="003E3C8F" w:rsidP="008B48A6">
      <w:pPr>
        <w:pStyle w:val="ListParagraph"/>
        <w:numPr>
          <w:ilvl w:val="0"/>
          <w:numId w:val="28"/>
        </w:numPr>
        <w:tabs>
          <w:tab w:val="left" w:pos="9072"/>
        </w:tabs>
        <w:spacing w:after="240"/>
        <w:ind w:right="327"/>
        <w:jc w:val="both"/>
        <w:rPr>
          <w:rFonts w:asciiTheme="minorHAnsi" w:hAnsiTheme="minorHAnsi" w:cstheme="minorHAnsi"/>
          <w:sz w:val="24"/>
          <w:szCs w:val="24"/>
        </w:rPr>
      </w:pPr>
      <w:r w:rsidRPr="009F6662">
        <w:rPr>
          <w:rFonts w:asciiTheme="minorHAnsi" w:hAnsiTheme="minorHAnsi" w:cstheme="minorHAnsi"/>
          <w:sz w:val="24"/>
          <w:szCs w:val="24"/>
        </w:rPr>
        <w:t>Q</w:t>
      </w:r>
      <w:r w:rsidR="00A95643" w:rsidRPr="009F6662">
        <w:rPr>
          <w:rFonts w:asciiTheme="minorHAnsi" w:hAnsiTheme="minorHAnsi" w:cstheme="minorHAnsi"/>
          <w:sz w:val="24"/>
          <w:szCs w:val="24"/>
        </w:rPr>
        <w:t xml:space="preserve">uality of equipments, material, foundation, structures and workmanship etc. as laid down in Article 5.4 and 6.1.4 of the TSA. Specifically, quality of Sub-station equipments, transmission line material and workmanship etc. would be checked in accordance with the </w:t>
      </w:r>
      <w:r w:rsidR="003522DC" w:rsidRPr="009F6662">
        <w:rPr>
          <w:rFonts w:asciiTheme="minorHAnsi" w:hAnsiTheme="minorHAnsi" w:cstheme="minorHAnsi"/>
          <w:sz w:val="24"/>
          <w:szCs w:val="24"/>
        </w:rPr>
        <w:t>Article 5.4.</w:t>
      </w:r>
      <w:r w:rsidRPr="009F6662">
        <w:rPr>
          <w:rFonts w:asciiTheme="minorHAnsi" w:hAnsiTheme="minorHAnsi" w:cstheme="minorHAnsi"/>
          <w:sz w:val="24"/>
          <w:szCs w:val="24"/>
        </w:rPr>
        <w:t xml:space="preserve"> </w:t>
      </w:r>
    </w:p>
    <w:p w14:paraId="3C13AF9D" w14:textId="77777777" w:rsidR="003E3C8F" w:rsidRPr="009F6662" w:rsidRDefault="003E3C8F" w:rsidP="008B48A6">
      <w:pPr>
        <w:pStyle w:val="ListParagraph"/>
        <w:numPr>
          <w:ilvl w:val="0"/>
          <w:numId w:val="28"/>
        </w:numPr>
        <w:tabs>
          <w:tab w:val="left" w:pos="9072"/>
        </w:tabs>
        <w:spacing w:after="240"/>
        <w:ind w:right="327"/>
        <w:jc w:val="both"/>
        <w:rPr>
          <w:rFonts w:asciiTheme="minorHAnsi" w:hAnsiTheme="minorHAnsi" w:cstheme="minorHAnsi"/>
          <w:sz w:val="24"/>
          <w:szCs w:val="24"/>
        </w:rPr>
      </w:pPr>
      <w:r w:rsidRPr="009F6662">
        <w:rPr>
          <w:rFonts w:asciiTheme="minorHAnsi" w:hAnsiTheme="minorHAnsi" w:cstheme="minorHAnsi"/>
          <w:sz w:val="24"/>
          <w:szCs w:val="24"/>
        </w:rPr>
        <w:t xml:space="preserve">Progress in the activities specified in Condition Subsequent </w:t>
      </w:r>
    </w:p>
    <w:p w14:paraId="3C13AF9E" w14:textId="77777777" w:rsidR="003E3C8F" w:rsidRPr="009F6662" w:rsidRDefault="003E3C8F" w:rsidP="008B48A6">
      <w:pPr>
        <w:pStyle w:val="ListParagraph"/>
        <w:numPr>
          <w:ilvl w:val="0"/>
          <w:numId w:val="28"/>
        </w:numPr>
        <w:tabs>
          <w:tab w:val="left" w:pos="9072"/>
        </w:tabs>
        <w:spacing w:after="240"/>
        <w:ind w:right="327"/>
        <w:jc w:val="both"/>
        <w:rPr>
          <w:rFonts w:asciiTheme="minorHAnsi" w:hAnsiTheme="minorHAnsi" w:cstheme="minorHAnsi"/>
          <w:sz w:val="24"/>
          <w:szCs w:val="24"/>
        </w:rPr>
      </w:pPr>
      <w:r w:rsidRPr="009F6662">
        <w:rPr>
          <w:rFonts w:asciiTheme="minorHAnsi" w:hAnsiTheme="minorHAnsi" w:cstheme="minorHAnsi"/>
          <w:sz w:val="24"/>
          <w:szCs w:val="24"/>
        </w:rPr>
        <w:t xml:space="preserve">Verification of readiness of the elements including the statutory clearances &amp; completion of civil works, fixing of all components and finalisation of punch points (if any) prior to charging of the elements </w:t>
      </w:r>
    </w:p>
    <w:p w14:paraId="3C13AF9F" w14:textId="77777777" w:rsidR="00A95643" w:rsidRPr="009F6662" w:rsidRDefault="003E3C8F" w:rsidP="008B48A6">
      <w:pPr>
        <w:pStyle w:val="ListParagraph"/>
        <w:numPr>
          <w:ilvl w:val="0"/>
          <w:numId w:val="28"/>
        </w:numPr>
        <w:tabs>
          <w:tab w:val="left" w:pos="9072"/>
        </w:tabs>
        <w:spacing w:after="240"/>
        <w:ind w:right="327"/>
        <w:jc w:val="both"/>
        <w:rPr>
          <w:rFonts w:asciiTheme="minorHAnsi" w:hAnsiTheme="minorHAnsi" w:cstheme="minorHAnsi"/>
          <w:sz w:val="24"/>
          <w:szCs w:val="24"/>
        </w:rPr>
      </w:pPr>
      <w:r w:rsidRPr="009F6662">
        <w:rPr>
          <w:rFonts w:asciiTheme="minorHAnsi" w:hAnsiTheme="minorHAnsi" w:cstheme="minorHAnsi"/>
          <w:sz w:val="24"/>
          <w:szCs w:val="24"/>
        </w:rPr>
        <w:t>Progress of construction of substation and Transmission Lines</w:t>
      </w:r>
    </w:p>
    <w:p w14:paraId="3C13AFA0" w14:textId="77777777" w:rsidR="001B05B3" w:rsidRPr="009F6662" w:rsidRDefault="00A95643"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progress shall be reviewed by the Independent </w:t>
      </w:r>
      <w:r w:rsidR="00291477" w:rsidRPr="009F6662">
        <w:rPr>
          <w:rFonts w:asciiTheme="minorHAnsi" w:hAnsiTheme="minorHAnsi" w:cstheme="minorHAnsi"/>
          <w:sz w:val="24"/>
          <w:szCs w:val="24"/>
        </w:rPr>
        <w:t>Engineer</w:t>
      </w:r>
      <w:r w:rsidRPr="009F6662">
        <w:rPr>
          <w:rFonts w:asciiTheme="minorHAnsi" w:hAnsiTheme="minorHAnsi" w:cstheme="minorHAnsi"/>
          <w:sz w:val="24"/>
          <w:szCs w:val="24"/>
        </w:rPr>
        <w:t xml:space="preserve"> against the </w:t>
      </w:r>
      <w:r w:rsidR="00291477" w:rsidRPr="009F6662">
        <w:rPr>
          <w:rFonts w:asciiTheme="minorHAnsi" w:hAnsiTheme="minorHAnsi" w:cstheme="minorHAnsi"/>
          <w:sz w:val="24"/>
          <w:szCs w:val="24"/>
        </w:rPr>
        <w:t>Project Execution Plan</w:t>
      </w:r>
      <w:r w:rsidR="00C42170" w:rsidRPr="009F6662">
        <w:rPr>
          <w:rFonts w:asciiTheme="minorHAnsi" w:hAnsiTheme="minorHAnsi" w:cstheme="minorHAnsi"/>
          <w:sz w:val="24"/>
          <w:szCs w:val="24"/>
        </w:rPr>
        <w:t>.</w:t>
      </w:r>
      <w:r w:rsidR="00291477" w:rsidRPr="009F6662">
        <w:rPr>
          <w:rFonts w:asciiTheme="minorHAnsi" w:hAnsiTheme="minorHAnsi" w:cstheme="minorHAnsi"/>
          <w:sz w:val="24"/>
          <w:szCs w:val="24"/>
        </w:rPr>
        <w:t xml:space="preserve"> </w:t>
      </w:r>
      <w:r w:rsidR="00C42170" w:rsidRPr="009F6662">
        <w:rPr>
          <w:rFonts w:asciiTheme="minorHAnsi" w:hAnsiTheme="minorHAnsi" w:cstheme="minorHAnsi"/>
          <w:sz w:val="24"/>
          <w:szCs w:val="24"/>
        </w:rPr>
        <w:t xml:space="preserve">The </w:t>
      </w:r>
      <w:r w:rsidRPr="009F6662">
        <w:rPr>
          <w:rFonts w:asciiTheme="minorHAnsi" w:hAnsiTheme="minorHAnsi" w:cstheme="minorHAnsi"/>
          <w:sz w:val="24"/>
          <w:szCs w:val="24"/>
        </w:rPr>
        <w:t xml:space="preserve">Independent </w:t>
      </w:r>
      <w:r w:rsidR="00291477" w:rsidRPr="009F6662">
        <w:rPr>
          <w:rFonts w:asciiTheme="minorHAnsi" w:hAnsiTheme="minorHAnsi" w:cstheme="minorHAnsi"/>
          <w:sz w:val="24"/>
          <w:szCs w:val="24"/>
        </w:rPr>
        <w:t xml:space="preserve">Engineer </w:t>
      </w:r>
      <w:r w:rsidRPr="009F6662">
        <w:rPr>
          <w:rFonts w:asciiTheme="minorHAnsi" w:hAnsiTheme="minorHAnsi" w:cstheme="minorHAnsi"/>
          <w:sz w:val="24"/>
          <w:szCs w:val="24"/>
        </w:rPr>
        <w:t xml:space="preserve">shall prepare its report on </w:t>
      </w:r>
      <w:r w:rsidR="0022376B" w:rsidRPr="009F6662">
        <w:rPr>
          <w:rFonts w:asciiTheme="minorHAnsi" w:hAnsiTheme="minorHAnsi" w:cstheme="minorHAnsi"/>
          <w:sz w:val="24"/>
          <w:szCs w:val="24"/>
        </w:rPr>
        <w:t>monthly</w:t>
      </w:r>
      <w:r w:rsidRPr="009F6662">
        <w:rPr>
          <w:rFonts w:asciiTheme="minorHAnsi" w:hAnsiTheme="minorHAnsi" w:cstheme="minorHAnsi"/>
          <w:sz w:val="24"/>
          <w:szCs w:val="24"/>
        </w:rPr>
        <w:t xml:space="preserve"> basis and submit the same to </w:t>
      </w:r>
      <w:r w:rsidR="00291477" w:rsidRPr="009F6662">
        <w:rPr>
          <w:rFonts w:asciiTheme="minorHAnsi" w:hAnsiTheme="minorHAnsi" w:cstheme="minorHAnsi"/>
          <w:sz w:val="24"/>
          <w:szCs w:val="24"/>
        </w:rPr>
        <w:t>Nodal Agency</w:t>
      </w:r>
      <w:r w:rsidR="004C561D"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highlighting the progress achieved till the end of respective </w:t>
      </w:r>
      <w:r w:rsidR="00AC3055" w:rsidRPr="009F6662">
        <w:rPr>
          <w:rFonts w:asciiTheme="minorHAnsi" w:hAnsiTheme="minorHAnsi" w:cstheme="minorHAnsi"/>
          <w:sz w:val="24"/>
          <w:szCs w:val="24"/>
        </w:rPr>
        <w:t xml:space="preserve">month </w:t>
      </w:r>
      <w:r w:rsidRPr="009F6662">
        <w:rPr>
          <w:rFonts w:asciiTheme="minorHAnsi" w:hAnsiTheme="minorHAnsi" w:cstheme="minorHAnsi"/>
          <w:sz w:val="24"/>
          <w:szCs w:val="24"/>
        </w:rPr>
        <w:t xml:space="preserve">vis-à-vis milestone activities, areas of concern, if any, which may result in delay in the timely </w:t>
      </w:r>
      <w:r w:rsidR="00D62DF3" w:rsidRPr="009F6662">
        <w:rPr>
          <w:rFonts w:asciiTheme="minorHAnsi" w:hAnsiTheme="minorHAnsi" w:cstheme="minorHAnsi"/>
          <w:sz w:val="24"/>
          <w:szCs w:val="24"/>
        </w:rPr>
        <w:t xml:space="preserve">completion </w:t>
      </w:r>
      <w:r w:rsidRPr="009F6662">
        <w:rPr>
          <w:rFonts w:asciiTheme="minorHAnsi" w:hAnsiTheme="minorHAnsi" w:cstheme="minorHAnsi"/>
          <w:sz w:val="24"/>
          <w:szCs w:val="24"/>
        </w:rPr>
        <w:t xml:space="preserve">of the Project. Based on the </w:t>
      </w:r>
      <w:r w:rsidR="004573CE" w:rsidRPr="009F6662">
        <w:rPr>
          <w:rFonts w:asciiTheme="minorHAnsi" w:hAnsiTheme="minorHAnsi" w:cstheme="minorHAnsi"/>
          <w:sz w:val="24"/>
          <w:szCs w:val="24"/>
        </w:rPr>
        <w:t xml:space="preserve">progress, </w:t>
      </w:r>
      <w:r w:rsidR="004E1817" w:rsidRPr="009F6662">
        <w:rPr>
          <w:rFonts w:asciiTheme="minorHAnsi" w:hAnsiTheme="minorHAnsi" w:cstheme="minorHAnsi"/>
          <w:sz w:val="24"/>
          <w:szCs w:val="24"/>
        </w:rPr>
        <w:t xml:space="preserve">Nodal Agency and/ or CEA </w:t>
      </w:r>
      <w:r w:rsidRPr="009F6662">
        <w:rPr>
          <w:rFonts w:asciiTheme="minorHAnsi" w:hAnsiTheme="minorHAnsi" w:cstheme="minorHAnsi"/>
          <w:sz w:val="24"/>
          <w:szCs w:val="24"/>
        </w:rPr>
        <w:t xml:space="preserve">shall issue written instructions to the TSP to take corrective measures, as may be prudent for the timely completion of the Project. </w:t>
      </w:r>
      <w:r w:rsidR="00081896" w:rsidRPr="009F6662">
        <w:rPr>
          <w:rFonts w:asciiTheme="minorHAnsi" w:hAnsiTheme="minorHAnsi" w:cstheme="minorHAnsi"/>
          <w:sz w:val="24"/>
          <w:szCs w:val="24"/>
        </w:rPr>
        <w:t xml:space="preserve">In case of any deficiency, </w:t>
      </w:r>
      <w:r w:rsidR="000B1DCA" w:rsidRPr="009F6662">
        <w:rPr>
          <w:rFonts w:asciiTheme="minorHAnsi" w:hAnsiTheme="minorHAnsi" w:cstheme="minorHAnsi"/>
          <w:sz w:val="24"/>
          <w:szCs w:val="24"/>
        </w:rPr>
        <w:t xml:space="preserve">the </w:t>
      </w:r>
      <w:r w:rsidR="00081896" w:rsidRPr="009F6662">
        <w:rPr>
          <w:rFonts w:asciiTheme="minorHAnsi" w:hAnsiTheme="minorHAnsi" w:cstheme="minorHAnsi"/>
          <w:sz w:val="24"/>
          <w:szCs w:val="24"/>
        </w:rPr>
        <w:t xml:space="preserve">Nodal Agency would be at liberty to </w:t>
      </w:r>
      <w:r w:rsidR="002C5A1A" w:rsidRPr="009F6662">
        <w:rPr>
          <w:rFonts w:asciiTheme="minorHAnsi" w:hAnsiTheme="minorHAnsi" w:cstheme="minorHAnsi"/>
          <w:sz w:val="24"/>
          <w:szCs w:val="24"/>
        </w:rPr>
        <w:t>take action in accordance with the procedure of this Agreement.</w:t>
      </w:r>
      <w:r w:rsidR="00081896" w:rsidRPr="009F6662">
        <w:rPr>
          <w:rFonts w:asciiTheme="minorHAnsi" w:hAnsiTheme="minorHAnsi" w:cstheme="minorHAnsi"/>
          <w:sz w:val="24"/>
          <w:szCs w:val="24"/>
        </w:rPr>
        <w:tab/>
      </w:r>
    </w:p>
    <w:p w14:paraId="3C13AFA1" w14:textId="77777777" w:rsidR="001B05B3" w:rsidRPr="009F6662" w:rsidRDefault="00967F19"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For any delay in commissioning any </w:t>
      </w:r>
      <w:r w:rsidR="00651968" w:rsidRPr="009F6662">
        <w:rPr>
          <w:rFonts w:asciiTheme="minorHAnsi" w:hAnsiTheme="minorHAnsi" w:cstheme="minorHAnsi"/>
          <w:sz w:val="24"/>
          <w:szCs w:val="24"/>
        </w:rPr>
        <w:t>critical</w:t>
      </w:r>
      <w:r w:rsidRPr="009F6662">
        <w:rPr>
          <w:rFonts w:asciiTheme="minorHAnsi" w:hAnsiTheme="minorHAnsi" w:cstheme="minorHAnsi"/>
          <w:sz w:val="24"/>
          <w:szCs w:val="24"/>
        </w:rPr>
        <w:t xml:space="preserve"> </w:t>
      </w:r>
      <w:r w:rsidR="00E9615D" w:rsidRPr="009F6662">
        <w:rPr>
          <w:rFonts w:asciiTheme="minorHAnsi" w:hAnsiTheme="minorHAnsi" w:cstheme="minorHAnsi"/>
          <w:sz w:val="24"/>
          <w:szCs w:val="24"/>
        </w:rPr>
        <w:t>E</w:t>
      </w:r>
      <w:r w:rsidRPr="009F6662">
        <w:rPr>
          <w:rFonts w:asciiTheme="minorHAnsi" w:hAnsiTheme="minorHAnsi" w:cstheme="minorHAnsi"/>
          <w:sz w:val="24"/>
          <w:szCs w:val="24"/>
        </w:rPr>
        <w:t>lement</w:t>
      </w:r>
      <w:r w:rsidR="00E9615D" w:rsidRPr="009F6662">
        <w:rPr>
          <w:rFonts w:asciiTheme="minorHAnsi" w:hAnsiTheme="minorHAnsi" w:cstheme="minorHAnsi"/>
          <w:sz w:val="24"/>
          <w:szCs w:val="24"/>
        </w:rPr>
        <w:t>(s)</w:t>
      </w:r>
      <w:r w:rsidR="001E3A9F" w:rsidRPr="009F6662">
        <w:rPr>
          <w:rFonts w:asciiTheme="minorHAnsi" w:hAnsiTheme="minorHAnsi" w:cstheme="minorHAnsi"/>
          <w:sz w:val="24"/>
          <w:szCs w:val="24"/>
        </w:rPr>
        <w:t xml:space="preserve">, as </w:t>
      </w:r>
      <w:r w:rsidR="00486BE3" w:rsidRPr="009F6662">
        <w:rPr>
          <w:rFonts w:asciiTheme="minorHAnsi" w:hAnsiTheme="minorHAnsi" w:cstheme="minorHAnsi"/>
          <w:sz w:val="24"/>
          <w:szCs w:val="24"/>
        </w:rPr>
        <w:t>identified</w:t>
      </w:r>
      <w:r w:rsidR="001E3A9F" w:rsidRPr="009F6662">
        <w:rPr>
          <w:rFonts w:asciiTheme="minorHAnsi" w:hAnsiTheme="minorHAnsi" w:cstheme="minorHAnsi"/>
          <w:sz w:val="24"/>
          <w:szCs w:val="24"/>
        </w:rPr>
        <w:t xml:space="preserve"> in Schedule 1 &amp; </w:t>
      </w:r>
      <w:r w:rsidR="001E3A9F" w:rsidRPr="009F6662">
        <w:rPr>
          <w:rFonts w:asciiTheme="minorHAnsi" w:hAnsiTheme="minorHAnsi" w:cstheme="minorHAnsi"/>
          <w:sz w:val="24"/>
          <w:szCs w:val="24"/>
        </w:rPr>
        <w:lastRenderedPageBreak/>
        <w:t xml:space="preserve">Schedule 2 of this Agreement, </w:t>
      </w:r>
      <w:r w:rsidRPr="009F6662">
        <w:rPr>
          <w:rFonts w:asciiTheme="minorHAnsi" w:hAnsiTheme="minorHAnsi" w:cstheme="minorHAnsi"/>
          <w:sz w:val="24"/>
          <w:szCs w:val="24"/>
        </w:rPr>
        <w:t xml:space="preserve"> beyond a period of 45 days shall lead to a sequestration of 10% of the </w:t>
      </w:r>
      <w:r w:rsidR="00C8234A" w:rsidRPr="009F6662">
        <w:rPr>
          <w:rFonts w:asciiTheme="minorHAnsi" w:hAnsiTheme="minorHAnsi" w:cstheme="minorHAnsi"/>
          <w:sz w:val="24"/>
          <w:szCs w:val="24"/>
        </w:rPr>
        <w:t>Contract Performance Guarantee</w:t>
      </w:r>
      <w:r w:rsidRPr="009F6662">
        <w:rPr>
          <w:rFonts w:asciiTheme="minorHAnsi" w:hAnsiTheme="minorHAnsi" w:cstheme="minorHAnsi"/>
          <w:sz w:val="24"/>
          <w:szCs w:val="24"/>
        </w:rPr>
        <w:t>.</w:t>
      </w:r>
    </w:p>
    <w:p w14:paraId="3C13AFA2"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26" w:name="_Ref172540486"/>
      <w:r w:rsidRPr="009F6662">
        <w:rPr>
          <w:rFonts w:asciiTheme="minorHAnsi" w:hAnsiTheme="minorHAnsi" w:cstheme="minorHAnsi"/>
          <w:szCs w:val="24"/>
        </w:rPr>
        <w:t>Site regulations and Construction Documents</w:t>
      </w:r>
      <w:bookmarkEnd w:id="126"/>
    </w:p>
    <w:p w14:paraId="3C13AFA3" w14:textId="77777777" w:rsidR="00C0377A" w:rsidRPr="009F6662" w:rsidRDefault="00C0377A" w:rsidP="002B4B56">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 xml:space="preserve">The TSP shall abide by the Safety Rules and Procedures as mentioned in Schedule </w:t>
      </w:r>
      <w:r w:rsidR="001B6E88" w:rsidRPr="009F6662">
        <w:rPr>
          <w:rFonts w:asciiTheme="minorHAnsi" w:hAnsiTheme="minorHAnsi" w:cstheme="minorHAnsi"/>
        </w:rPr>
        <w:t xml:space="preserve">3 </w:t>
      </w:r>
      <w:r w:rsidRPr="009F6662">
        <w:rPr>
          <w:rFonts w:asciiTheme="minorHAnsi" w:hAnsiTheme="minorHAnsi" w:cstheme="minorHAnsi"/>
        </w:rPr>
        <w:t>of this Agreement</w:t>
      </w:r>
    </w:p>
    <w:p w14:paraId="3C13AFA4" w14:textId="77777777" w:rsidR="00C0377A" w:rsidRPr="009F6662" w:rsidRDefault="00C0377A" w:rsidP="002B4B56">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The TSP shall retain at the Site and make available for inspection at all reasonable times</w:t>
      </w:r>
      <w:r w:rsidR="002A5701" w:rsidRPr="009F6662">
        <w:rPr>
          <w:rFonts w:asciiTheme="minorHAnsi" w:hAnsiTheme="minorHAnsi" w:cstheme="minorHAnsi"/>
        </w:rPr>
        <w:t>,</w:t>
      </w:r>
      <w:r w:rsidRPr="009F6662">
        <w:rPr>
          <w:rFonts w:asciiTheme="minorHAnsi" w:hAnsiTheme="minorHAnsi" w:cstheme="minorHAnsi"/>
        </w:rPr>
        <w:t xml:space="preserve"> copies of the Consents, Clearances and Permits, construction drawings and other documents related to construction.</w:t>
      </w:r>
    </w:p>
    <w:p w14:paraId="3C13AFA5"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Supervision of work:</w:t>
      </w:r>
    </w:p>
    <w:p w14:paraId="3C13AFA6" w14:textId="77777777" w:rsidR="00C0377A" w:rsidRPr="009F6662" w:rsidRDefault="00C0377A" w:rsidP="002B4B56">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3C13AFA7"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27" w:name="_Ref173658891"/>
      <w:r w:rsidRPr="009F6662">
        <w:rPr>
          <w:rFonts w:asciiTheme="minorHAnsi" w:hAnsiTheme="minorHAnsi" w:cstheme="minorHAnsi"/>
          <w:szCs w:val="24"/>
        </w:rPr>
        <w:t>Remedial Measures:</w:t>
      </w:r>
      <w:bookmarkEnd w:id="127"/>
    </w:p>
    <w:p w14:paraId="3C13AFA8" w14:textId="77777777" w:rsidR="00C0377A" w:rsidRPr="009F6662" w:rsidRDefault="00C0377A" w:rsidP="002B4B56">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 xml:space="preserve">The TSP shall take all necessary actions for remedying the shortfall in achievement of timely progress in execution of the Project, if any, as intimated by the </w:t>
      </w:r>
      <w:r w:rsidR="00A2009B" w:rsidRPr="009F6662">
        <w:rPr>
          <w:rFonts w:asciiTheme="minorHAnsi" w:hAnsiTheme="minorHAnsi" w:cstheme="minorHAnsi"/>
        </w:rPr>
        <w:t xml:space="preserve">Independent Engineer and/ or </w:t>
      </w:r>
      <w:r w:rsidRPr="009F6662">
        <w:rPr>
          <w:rFonts w:asciiTheme="minorHAnsi" w:hAnsiTheme="minorHAnsi" w:cstheme="minorHAnsi"/>
        </w:rPr>
        <w:t>CEA</w:t>
      </w:r>
      <w:r w:rsidR="00D3397B" w:rsidRPr="009F6662">
        <w:rPr>
          <w:rFonts w:asciiTheme="minorHAnsi" w:hAnsiTheme="minorHAnsi" w:cstheme="minorHAnsi"/>
        </w:rPr>
        <w:t xml:space="preserve"> and</w:t>
      </w:r>
      <w:r w:rsidR="000811E4" w:rsidRPr="009F6662">
        <w:rPr>
          <w:rFonts w:asciiTheme="minorHAnsi" w:hAnsiTheme="minorHAnsi" w:cstheme="minorHAnsi"/>
        </w:rPr>
        <w:t>/ or</w:t>
      </w:r>
      <w:r w:rsidR="00D3397B" w:rsidRPr="009F6662">
        <w:rPr>
          <w:rFonts w:asciiTheme="minorHAnsi" w:hAnsiTheme="minorHAnsi" w:cstheme="minorHAnsi"/>
        </w:rPr>
        <w:t xml:space="preserve"> </w:t>
      </w:r>
      <w:r w:rsidR="00C62DF2" w:rsidRPr="009F6662">
        <w:rPr>
          <w:rFonts w:asciiTheme="minorHAnsi" w:hAnsiTheme="minorHAnsi" w:cstheme="minorHAnsi"/>
        </w:rPr>
        <w:t xml:space="preserve">the </w:t>
      </w:r>
      <w:r w:rsidR="00D3397B" w:rsidRPr="009F6662">
        <w:rPr>
          <w:rFonts w:asciiTheme="minorHAnsi" w:hAnsiTheme="minorHAnsi" w:cstheme="minorHAnsi"/>
        </w:rPr>
        <w:t>Nodal Agency</w:t>
      </w:r>
      <w:r w:rsidRPr="009F6662">
        <w:rPr>
          <w:rFonts w:asciiTheme="minorHAnsi" w:hAnsiTheme="minorHAnsi" w:cstheme="minorHAnsi"/>
        </w:rPr>
        <w:t xml:space="preserve">. However, such intimation by the </w:t>
      </w:r>
      <w:r w:rsidR="00A2009B" w:rsidRPr="009F6662">
        <w:rPr>
          <w:rFonts w:asciiTheme="minorHAnsi" w:hAnsiTheme="minorHAnsi" w:cstheme="minorHAnsi"/>
        </w:rPr>
        <w:t xml:space="preserve">Independent Engineer and/ or </w:t>
      </w:r>
      <w:r w:rsidRPr="009F6662">
        <w:rPr>
          <w:rFonts w:asciiTheme="minorHAnsi" w:hAnsiTheme="minorHAnsi" w:cstheme="minorHAnsi"/>
        </w:rPr>
        <w:t>CEA</w:t>
      </w:r>
      <w:r w:rsidR="00D3397B" w:rsidRPr="009F6662">
        <w:rPr>
          <w:rFonts w:asciiTheme="minorHAnsi" w:hAnsiTheme="minorHAnsi" w:cstheme="minorHAnsi"/>
        </w:rPr>
        <w:t xml:space="preserve"> and</w:t>
      </w:r>
      <w:r w:rsidR="000811E4" w:rsidRPr="009F6662">
        <w:rPr>
          <w:rFonts w:asciiTheme="minorHAnsi" w:hAnsiTheme="minorHAnsi" w:cstheme="minorHAnsi"/>
        </w:rPr>
        <w:t>/ or</w:t>
      </w:r>
      <w:r w:rsidR="00D3397B" w:rsidRPr="009F6662">
        <w:rPr>
          <w:rFonts w:asciiTheme="minorHAnsi" w:hAnsiTheme="minorHAnsi" w:cstheme="minorHAnsi"/>
        </w:rPr>
        <w:t xml:space="preserve"> </w:t>
      </w:r>
      <w:r w:rsidR="00C62DF2" w:rsidRPr="009F6662">
        <w:rPr>
          <w:rFonts w:asciiTheme="minorHAnsi" w:hAnsiTheme="minorHAnsi" w:cstheme="minorHAnsi"/>
        </w:rPr>
        <w:t xml:space="preserve">the </w:t>
      </w:r>
      <w:r w:rsidR="00D3397B" w:rsidRPr="009F6662">
        <w:rPr>
          <w:rFonts w:asciiTheme="minorHAnsi" w:hAnsiTheme="minorHAnsi" w:cstheme="minorHAnsi"/>
        </w:rPr>
        <w:t>Nodal Agency</w:t>
      </w:r>
      <w:r w:rsidRPr="009F6662">
        <w:rPr>
          <w:rFonts w:asciiTheme="minorHAnsi" w:hAnsiTheme="minorHAnsi" w:cstheme="minorHAnsi"/>
        </w:rPr>
        <w:t xml:space="preserve"> and the subsequent effect of such remedial measures carried out by the TSP shall not relieve the TSP of its obligations in the Agreement. </w:t>
      </w:r>
      <w:r w:rsidR="004136D3" w:rsidRPr="009F6662">
        <w:rPr>
          <w:rFonts w:asciiTheme="minorHAnsi" w:hAnsiTheme="minorHAnsi" w:cstheme="minorHAnsi"/>
        </w:rPr>
        <w:t xml:space="preserve">Independent Engineer and/ or </w:t>
      </w:r>
      <w:r w:rsidRPr="009F6662">
        <w:rPr>
          <w:rFonts w:asciiTheme="minorHAnsi" w:hAnsiTheme="minorHAnsi" w:cstheme="minorHAnsi"/>
        </w:rPr>
        <w:t>CEA</w:t>
      </w:r>
      <w:r w:rsidR="00F21F6D" w:rsidRPr="009F6662">
        <w:rPr>
          <w:rFonts w:asciiTheme="minorHAnsi" w:hAnsiTheme="minorHAnsi" w:cstheme="minorHAnsi"/>
        </w:rPr>
        <w:t xml:space="preserve"> and</w:t>
      </w:r>
      <w:r w:rsidR="000811E4" w:rsidRPr="009F6662">
        <w:rPr>
          <w:rFonts w:asciiTheme="minorHAnsi" w:hAnsiTheme="minorHAnsi" w:cstheme="minorHAnsi"/>
        </w:rPr>
        <w:t>/ or</w:t>
      </w:r>
      <w:r w:rsidR="00F21F6D" w:rsidRPr="009F6662">
        <w:rPr>
          <w:rFonts w:asciiTheme="minorHAnsi" w:hAnsiTheme="minorHAnsi" w:cstheme="minorHAnsi"/>
        </w:rPr>
        <w:t xml:space="preserve"> </w:t>
      </w:r>
      <w:r w:rsidR="00C62DF2" w:rsidRPr="009F6662">
        <w:rPr>
          <w:rFonts w:asciiTheme="minorHAnsi" w:hAnsiTheme="minorHAnsi" w:cstheme="minorHAnsi"/>
        </w:rPr>
        <w:t xml:space="preserve">the </w:t>
      </w:r>
      <w:r w:rsidR="00F21F6D" w:rsidRPr="009F6662">
        <w:rPr>
          <w:rFonts w:asciiTheme="minorHAnsi" w:hAnsiTheme="minorHAnsi" w:cstheme="minorHAnsi"/>
        </w:rPr>
        <w:t>Nodal Agency</w:t>
      </w:r>
      <w:r w:rsidRPr="009F6662">
        <w:rPr>
          <w:rFonts w:asciiTheme="minorHAnsi" w:hAnsiTheme="minorHAnsi" w:cstheme="minorHAnsi"/>
        </w:rPr>
        <w:t xml:space="preserve"> may carry out random inspections during the Project execution, as and when deemed necessary by it. If the shortfalls as intimated to the TSP are not remedied to the satisfaction of the CEA</w:t>
      </w:r>
      <w:r w:rsidR="00F21F6D" w:rsidRPr="009F6662">
        <w:rPr>
          <w:rFonts w:asciiTheme="minorHAnsi" w:hAnsiTheme="minorHAnsi" w:cstheme="minorHAnsi"/>
        </w:rPr>
        <w:t xml:space="preserve"> and</w:t>
      </w:r>
      <w:r w:rsidR="000811E4" w:rsidRPr="009F6662">
        <w:rPr>
          <w:rFonts w:asciiTheme="minorHAnsi" w:hAnsiTheme="minorHAnsi" w:cstheme="minorHAnsi"/>
        </w:rPr>
        <w:t>/ or</w:t>
      </w:r>
      <w:r w:rsidR="00F21F6D" w:rsidRPr="009F6662">
        <w:rPr>
          <w:rFonts w:asciiTheme="minorHAnsi" w:hAnsiTheme="minorHAnsi" w:cstheme="minorHAnsi"/>
        </w:rPr>
        <w:t xml:space="preserve"> </w:t>
      </w:r>
      <w:r w:rsidR="00C62DF2" w:rsidRPr="009F6662">
        <w:rPr>
          <w:rFonts w:asciiTheme="minorHAnsi" w:hAnsiTheme="minorHAnsi" w:cstheme="minorHAnsi"/>
        </w:rPr>
        <w:t xml:space="preserve">the </w:t>
      </w:r>
      <w:r w:rsidR="00F21F6D" w:rsidRPr="009F6662">
        <w:rPr>
          <w:rFonts w:asciiTheme="minorHAnsi" w:hAnsiTheme="minorHAnsi" w:cstheme="minorHAnsi"/>
        </w:rPr>
        <w:t>Nodal Agency</w:t>
      </w:r>
      <w:r w:rsidRPr="009F6662">
        <w:rPr>
          <w:rFonts w:asciiTheme="minorHAnsi" w:hAnsiTheme="minorHAnsi" w:cstheme="minorHAnsi"/>
        </w:rPr>
        <w:t xml:space="preserve">, </w:t>
      </w:r>
      <w:r w:rsidR="000C6E32" w:rsidRPr="009F6662">
        <w:rPr>
          <w:rFonts w:asciiTheme="minorHAnsi" w:hAnsiTheme="minorHAnsi" w:cstheme="minorHAnsi"/>
        </w:rPr>
        <w:t xml:space="preserve">this Agreement may be terminated by the Nodal Agency by giving </w:t>
      </w:r>
      <w:r w:rsidR="005111D7" w:rsidRPr="009F6662">
        <w:rPr>
          <w:rFonts w:asciiTheme="minorHAnsi" w:hAnsiTheme="minorHAnsi" w:cstheme="minorHAnsi"/>
        </w:rPr>
        <w:t>a Termination Notice to the TSP, in writing, of at least seven (7) days</w:t>
      </w:r>
      <w:r w:rsidR="000C6E32" w:rsidRPr="009F6662">
        <w:rPr>
          <w:rFonts w:asciiTheme="minorHAnsi" w:hAnsiTheme="minorHAnsi" w:cstheme="minorHAnsi"/>
        </w:rPr>
        <w:t>, with a copy to CEA and the Lenders’ Representative</w:t>
      </w:r>
      <w:r w:rsidR="00760371" w:rsidRPr="009F6662">
        <w:rPr>
          <w:rFonts w:asciiTheme="minorHAnsi" w:hAnsiTheme="minorHAnsi" w:cstheme="minorHAnsi"/>
        </w:rPr>
        <w:t xml:space="preserve"> in order to enable the Lenders to exercise right of substitution in accordance with Article 15.3 of this Agreement</w:t>
      </w:r>
      <w:r w:rsidR="00760371" w:rsidRPr="009F6662" w:rsidDel="00C32187">
        <w:rPr>
          <w:rFonts w:asciiTheme="minorHAnsi" w:hAnsiTheme="minorHAnsi" w:cstheme="minorHAnsi"/>
        </w:rPr>
        <w:t xml:space="preserve"> </w:t>
      </w:r>
      <w:r w:rsidRPr="009F6662">
        <w:rPr>
          <w:rFonts w:asciiTheme="minorHAnsi" w:hAnsiTheme="minorHAnsi" w:cstheme="minorHAnsi"/>
        </w:rPr>
        <w:t>.</w:t>
      </w:r>
    </w:p>
    <w:p w14:paraId="3C13AFA9" w14:textId="77777777" w:rsidR="00C0377A" w:rsidRPr="009F6662" w:rsidRDefault="00205546"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rPr>
        <w:br w:type="page"/>
      </w:r>
      <w:r w:rsidR="00C0377A" w:rsidRPr="009F6662">
        <w:rPr>
          <w:rFonts w:asciiTheme="minorHAnsi" w:hAnsiTheme="minorHAnsi" w:cstheme="minorHAnsi"/>
          <w:b/>
        </w:rPr>
        <w:lastRenderedPageBreak/>
        <w:t xml:space="preserve">ARTICLE: 6 </w:t>
      </w:r>
    </w:p>
    <w:p w14:paraId="3C13AFAA" w14:textId="77777777" w:rsidR="00C0377A" w:rsidRPr="009F6662" w:rsidRDefault="00C0377A" w:rsidP="00B55AE0">
      <w:pPr>
        <w:pStyle w:val="Heading1"/>
      </w:pPr>
      <w:bookmarkStart w:id="128" w:name="_Ref170028570"/>
      <w:bookmarkStart w:id="129" w:name="_Toc165463907"/>
      <w:r w:rsidRPr="009F6662">
        <w:t>Connection and commissioning of the Project</w:t>
      </w:r>
      <w:bookmarkEnd w:id="128"/>
      <w:bookmarkEnd w:id="129"/>
    </w:p>
    <w:p w14:paraId="3C13AFAB"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30" w:name="_Ref172542605"/>
      <w:r w:rsidRPr="009F6662">
        <w:rPr>
          <w:rFonts w:asciiTheme="minorHAnsi" w:hAnsiTheme="minorHAnsi" w:cstheme="minorHAnsi"/>
          <w:szCs w:val="24"/>
        </w:rPr>
        <w:t>Connection with the Inter-Connection Facilities:</w:t>
      </w:r>
      <w:bookmarkEnd w:id="130"/>
    </w:p>
    <w:p w14:paraId="3C13AFAC" w14:textId="1C3ED8AD"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31" w:name="_Ref169507485"/>
      <w:r w:rsidRPr="009F6662">
        <w:rPr>
          <w:rFonts w:asciiTheme="minorHAnsi" w:hAnsiTheme="minorHAnsi" w:cstheme="minorHAnsi"/>
          <w:sz w:val="24"/>
          <w:szCs w:val="24"/>
        </w:rPr>
        <w:t>The TSP shall give the RLDC(s), CTU</w:t>
      </w:r>
      <w:r w:rsidR="00617ABA" w:rsidRPr="009F6662">
        <w:rPr>
          <w:rFonts w:asciiTheme="minorHAnsi" w:hAnsiTheme="minorHAnsi" w:cstheme="minorHAnsi"/>
          <w:sz w:val="24"/>
          <w:szCs w:val="24"/>
        </w:rPr>
        <w:t xml:space="preserve">, </w:t>
      </w:r>
      <w:r w:rsidRPr="009F6662">
        <w:rPr>
          <w:rFonts w:asciiTheme="minorHAnsi" w:hAnsiTheme="minorHAnsi" w:cstheme="minorHAnsi"/>
          <w:sz w:val="24"/>
          <w:szCs w:val="24"/>
        </w:rPr>
        <w:t>/ STU, as the case may be, and any other agencies as required</w:t>
      </w:r>
      <w:r w:rsidR="00617ABA" w:rsidRPr="009F6662">
        <w:rPr>
          <w:rFonts w:asciiTheme="minorHAnsi" w:hAnsiTheme="minorHAnsi" w:cstheme="minorHAnsi"/>
          <w:sz w:val="24"/>
          <w:szCs w:val="24"/>
        </w:rPr>
        <w:t>,</w:t>
      </w:r>
      <w:r w:rsidRPr="009F6662">
        <w:rPr>
          <w:rFonts w:asciiTheme="minorHAnsi" w:hAnsiTheme="minorHAnsi" w:cstheme="minorHAnsi"/>
          <w:sz w:val="24"/>
          <w:szCs w:val="24"/>
        </w:rPr>
        <w:t xml:space="preserve"> at least sixty (60) days advance written notice of the date on which it intends to connect an Element of the Project,</w:t>
      </w:r>
      <w:r w:rsidR="00E5144A"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which date shall not </w:t>
      </w:r>
      <w:r w:rsidR="00617ABA" w:rsidRPr="009F6662">
        <w:rPr>
          <w:rFonts w:asciiTheme="minorHAnsi" w:hAnsiTheme="minorHAnsi" w:cstheme="minorHAnsi"/>
          <w:sz w:val="24"/>
          <w:szCs w:val="24"/>
        </w:rPr>
        <w:t xml:space="preserve">be </w:t>
      </w:r>
      <w:r w:rsidRPr="009F6662">
        <w:rPr>
          <w:rFonts w:asciiTheme="minorHAnsi" w:hAnsiTheme="minorHAnsi" w:cstheme="minorHAnsi"/>
          <w:sz w:val="24"/>
          <w:szCs w:val="24"/>
        </w:rPr>
        <w:t>earlier than its Scheduled COD</w:t>
      </w:r>
      <w:r w:rsidR="007E47BA"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or Schedule COD extended as per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_Ref190326201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4.4.1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w:t>
      </w:r>
      <w:r w:rsidR="00940C1F" w:rsidRPr="009F6662">
        <w:rPr>
          <w:rFonts w:asciiTheme="minorHAnsi" w:hAnsiTheme="minorHAnsi" w:cstheme="minorHAnsi"/>
          <w:sz w:val="24"/>
          <w:szCs w:val="24"/>
        </w:rPr>
        <w:t xml:space="preserve">&amp; 4.4.2 </w:t>
      </w:r>
      <w:r w:rsidRPr="009F6662">
        <w:rPr>
          <w:rFonts w:asciiTheme="minorHAnsi" w:hAnsiTheme="minorHAnsi" w:cstheme="minorHAnsi"/>
          <w:sz w:val="24"/>
          <w:szCs w:val="24"/>
        </w:rPr>
        <w:t>of this Agreement</w:t>
      </w:r>
      <w:r w:rsidR="007E47BA" w:rsidRPr="009F6662">
        <w:rPr>
          <w:rFonts w:asciiTheme="minorHAnsi" w:hAnsiTheme="minorHAnsi" w:cstheme="minorHAnsi"/>
          <w:sz w:val="24"/>
          <w:szCs w:val="24"/>
        </w:rPr>
        <w:t>,</w:t>
      </w:r>
      <w:r w:rsidR="006024DA" w:rsidRPr="009F6662">
        <w:rPr>
          <w:rFonts w:asciiTheme="minorHAnsi" w:hAnsiTheme="minorHAnsi" w:cstheme="minorHAnsi"/>
          <w:sz w:val="24"/>
          <w:szCs w:val="24"/>
        </w:rPr>
        <w:t xml:space="preserve"> </w:t>
      </w:r>
      <w:r w:rsidR="007E47BA" w:rsidRPr="009F6662">
        <w:rPr>
          <w:rFonts w:asciiTheme="minorHAnsi" w:hAnsiTheme="minorHAnsi" w:cstheme="minorHAnsi"/>
          <w:sz w:val="24"/>
          <w:szCs w:val="24"/>
        </w:rPr>
        <w:t>unless mutually agreed to by Parties</w:t>
      </w:r>
      <w:r w:rsidR="00970B67" w:rsidRPr="009F6662">
        <w:rPr>
          <w:rFonts w:asciiTheme="minorHAnsi" w:hAnsiTheme="minorHAnsi" w:cstheme="minorHAnsi"/>
          <w:sz w:val="24"/>
          <w:szCs w:val="24"/>
        </w:rPr>
        <w:t xml:space="preserve">. Further, </w:t>
      </w:r>
      <w:bookmarkEnd w:id="131"/>
      <w:r w:rsidR="00970B67" w:rsidRPr="009F6662">
        <w:rPr>
          <w:rFonts w:asciiTheme="minorHAnsi" w:hAnsiTheme="minorHAnsi" w:cstheme="minorHAnsi"/>
          <w:sz w:val="24"/>
          <w:szCs w:val="24"/>
        </w:rPr>
        <w:t>a</w:t>
      </w:r>
      <w:r w:rsidR="001636ED" w:rsidRPr="009F6662">
        <w:rPr>
          <w:rFonts w:asciiTheme="minorHAnsi" w:hAnsiTheme="minorHAnsi" w:cstheme="minorHAnsi"/>
          <w:sz w:val="24"/>
          <w:szCs w:val="24"/>
        </w:rPr>
        <w:t xml:space="preserve">ny preponing </w:t>
      </w:r>
      <w:r w:rsidR="00A81FA2" w:rsidRPr="009F6662">
        <w:rPr>
          <w:rFonts w:asciiTheme="minorHAnsi" w:hAnsiTheme="minorHAnsi" w:cstheme="minorHAnsi"/>
          <w:sz w:val="24"/>
          <w:szCs w:val="24"/>
        </w:rPr>
        <w:t>of COD of any element prior to S</w:t>
      </w:r>
      <w:r w:rsidR="001636ED" w:rsidRPr="009F6662">
        <w:rPr>
          <w:rFonts w:asciiTheme="minorHAnsi" w:hAnsiTheme="minorHAnsi" w:cstheme="minorHAnsi"/>
          <w:sz w:val="24"/>
          <w:szCs w:val="24"/>
        </w:rPr>
        <w:t>cheduled COD mus</w:t>
      </w:r>
      <w:r w:rsidR="00A81FA2" w:rsidRPr="009F6662">
        <w:rPr>
          <w:rFonts w:asciiTheme="minorHAnsi" w:hAnsiTheme="minorHAnsi" w:cstheme="minorHAnsi"/>
          <w:sz w:val="24"/>
          <w:szCs w:val="24"/>
        </w:rPr>
        <w:t xml:space="preserve">t be approved by </w:t>
      </w:r>
      <w:r w:rsidR="00531122" w:rsidRPr="009F6662">
        <w:rPr>
          <w:rFonts w:asciiTheme="minorHAnsi" w:hAnsiTheme="minorHAnsi" w:cstheme="minorHAnsi"/>
          <w:sz w:val="24"/>
          <w:szCs w:val="24"/>
        </w:rPr>
        <w:t xml:space="preserve">the </w:t>
      </w:r>
      <w:r w:rsidR="00622E35" w:rsidRPr="009F6662">
        <w:rPr>
          <w:rFonts w:asciiTheme="minorHAnsi" w:hAnsiTheme="minorHAnsi" w:cstheme="minorHAnsi"/>
          <w:sz w:val="24"/>
          <w:szCs w:val="24"/>
        </w:rPr>
        <w:t xml:space="preserve">Nodal </w:t>
      </w:r>
      <w:r w:rsidR="00AB2326" w:rsidRPr="009F6662">
        <w:rPr>
          <w:rFonts w:asciiTheme="minorHAnsi" w:hAnsiTheme="minorHAnsi" w:cstheme="minorHAnsi"/>
          <w:sz w:val="24"/>
          <w:szCs w:val="24"/>
        </w:rPr>
        <w:t>A</w:t>
      </w:r>
      <w:r w:rsidR="00622E35" w:rsidRPr="009F6662">
        <w:rPr>
          <w:rFonts w:asciiTheme="minorHAnsi" w:hAnsiTheme="minorHAnsi" w:cstheme="minorHAnsi"/>
          <w:sz w:val="24"/>
          <w:szCs w:val="24"/>
        </w:rPr>
        <w:t>gency</w:t>
      </w:r>
      <w:r w:rsidR="00970B67" w:rsidRPr="009F6662">
        <w:rPr>
          <w:rFonts w:asciiTheme="minorHAnsi" w:hAnsiTheme="minorHAnsi" w:cstheme="minorHAnsi"/>
          <w:sz w:val="24"/>
          <w:szCs w:val="24"/>
        </w:rPr>
        <w:t>.</w:t>
      </w:r>
    </w:p>
    <w:p w14:paraId="3C13AFAD" w14:textId="6FB3AE2F"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32" w:name="_Ref190518006"/>
      <w:r w:rsidRPr="009F6662">
        <w:rPr>
          <w:rFonts w:asciiTheme="minorHAnsi" w:hAnsiTheme="minorHAnsi" w:cstheme="minorHAnsi"/>
          <w:sz w:val="24"/>
          <w:szCs w:val="24"/>
        </w:rPr>
        <w:t xml:space="preserve">The RLDC / SLDC (as the case may be) or the CTU / STU (as the case may be), for reasonable cause, including </w:t>
      </w:r>
      <w:r w:rsidR="00C53311" w:rsidRPr="009F6662">
        <w:rPr>
          <w:rFonts w:asciiTheme="minorHAnsi" w:hAnsiTheme="minorHAnsi" w:cstheme="minorHAnsi"/>
          <w:sz w:val="24"/>
          <w:szCs w:val="24"/>
        </w:rPr>
        <w:t>non-availability</w:t>
      </w:r>
      <w:r w:rsidR="00182FFD" w:rsidRPr="009F6662">
        <w:rPr>
          <w:rFonts w:asciiTheme="minorHAnsi" w:hAnsiTheme="minorHAnsi" w:cstheme="minorHAnsi"/>
          <w:sz w:val="24"/>
          <w:szCs w:val="24"/>
        </w:rPr>
        <w:t xml:space="preserve"> of </w:t>
      </w:r>
      <w:r w:rsidR="004878B1" w:rsidRPr="009F6662">
        <w:rPr>
          <w:rFonts w:asciiTheme="minorHAnsi" w:hAnsiTheme="minorHAnsi" w:cstheme="minorHAnsi"/>
          <w:sz w:val="24"/>
          <w:szCs w:val="24"/>
        </w:rPr>
        <w:t xml:space="preserve"> </w:t>
      </w:r>
      <w:r w:rsidR="00C53311"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Interconnection Facilities as per Article 4.2, </w:t>
      </w:r>
      <w:r w:rsidR="00403DDE" w:rsidRPr="009F6662">
        <w:rPr>
          <w:rFonts w:asciiTheme="minorHAnsi" w:hAnsiTheme="minorHAnsi" w:cstheme="minorHAnsi"/>
          <w:sz w:val="24"/>
          <w:szCs w:val="24"/>
        </w:rPr>
        <w:t xml:space="preserve">can </w:t>
      </w:r>
      <w:r w:rsidRPr="009F6662">
        <w:rPr>
          <w:rFonts w:asciiTheme="minorHAnsi" w:hAnsiTheme="minorHAnsi" w:cstheme="minorHAnsi"/>
          <w:sz w:val="24"/>
          <w:szCs w:val="24"/>
        </w:rPr>
        <w:t xml:space="preserve">defer the connection for up to fifteen (15) days from the date notified by the TSP pursuant to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_Ref169507485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6.1.1</w:t>
      </w:r>
      <w:r w:rsidRPr="009F6662">
        <w:rPr>
          <w:rFonts w:asciiTheme="minorHAnsi" w:hAnsiTheme="minorHAnsi" w:cstheme="minorHAnsi"/>
          <w:sz w:val="24"/>
          <w:szCs w:val="24"/>
        </w:rPr>
        <w:fldChar w:fldCharType="end"/>
      </w:r>
      <w:r w:rsidR="006F2DC7" w:rsidRPr="009F6662">
        <w:rPr>
          <w:rFonts w:asciiTheme="minorHAnsi" w:hAnsiTheme="minorHAnsi" w:cstheme="minorHAnsi"/>
          <w:sz w:val="24"/>
          <w:szCs w:val="24"/>
        </w:rPr>
        <w:t>,</w:t>
      </w:r>
      <w:r w:rsidRPr="009F6662">
        <w:rPr>
          <w:rFonts w:asciiTheme="minorHAnsi" w:hAnsiTheme="minorHAnsi" w:cstheme="minorHAns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9F6662">
        <w:rPr>
          <w:rFonts w:asciiTheme="minorHAnsi" w:hAnsiTheme="minorHAnsi" w:cstheme="minorHAnsi"/>
          <w:sz w:val="24"/>
          <w:szCs w:val="24"/>
        </w:rPr>
        <w:t>thirty (</w:t>
      </w:r>
      <w:r w:rsidRPr="009F6662">
        <w:rPr>
          <w:rFonts w:asciiTheme="minorHAnsi" w:hAnsiTheme="minorHAnsi" w:cstheme="minorHAnsi"/>
          <w:sz w:val="24"/>
          <w:szCs w:val="24"/>
        </w:rPr>
        <w:t>30</w:t>
      </w:r>
      <w:r w:rsidR="00B306C8" w:rsidRPr="009F6662">
        <w:rPr>
          <w:rFonts w:asciiTheme="minorHAnsi" w:hAnsiTheme="minorHAnsi" w:cstheme="minorHAnsi"/>
          <w:sz w:val="24"/>
          <w:szCs w:val="24"/>
        </w:rPr>
        <w:t>)</w:t>
      </w:r>
      <w:r w:rsidRPr="009F6662">
        <w:rPr>
          <w:rFonts w:asciiTheme="minorHAnsi" w:hAnsiTheme="minorHAnsi" w:cstheme="minorHAnsi"/>
          <w:sz w:val="24"/>
          <w:szCs w:val="24"/>
        </w:rPr>
        <w:t xml:space="preserve"> days.  Further, the Scheduled COD would be extended as required, for all such deferments on </w:t>
      </w:r>
      <w:r w:rsidR="00863425" w:rsidRPr="009F6662">
        <w:rPr>
          <w:rFonts w:asciiTheme="minorHAnsi" w:hAnsiTheme="minorHAnsi" w:cstheme="minorHAnsi"/>
          <w:sz w:val="24"/>
          <w:szCs w:val="24"/>
        </w:rPr>
        <w:t>“</w:t>
      </w:r>
      <w:r w:rsidRPr="009F6662">
        <w:rPr>
          <w:rFonts w:asciiTheme="minorHAnsi" w:hAnsiTheme="minorHAnsi" w:cstheme="minorHAnsi"/>
          <w:sz w:val="24"/>
          <w:szCs w:val="24"/>
        </w:rPr>
        <w:t xml:space="preserve">day </w:t>
      </w:r>
      <w:r w:rsidR="00863425" w:rsidRPr="009F6662">
        <w:rPr>
          <w:rFonts w:asciiTheme="minorHAnsi" w:hAnsiTheme="minorHAnsi" w:cstheme="minorHAnsi"/>
          <w:sz w:val="24"/>
          <w:szCs w:val="24"/>
        </w:rPr>
        <w:t>to</w:t>
      </w:r>
      <w:r w:rsidRPr="009F6662">
        <w:rPr>
          <w:rFonts w:asciiTheme="minorHAnsi" w:hAnsiTheme="minorHAnsi" w:cstheme="minorHAnsi"/>
          <w:sz w:val="24"/>
          <w:szCs w:val="24"/>
        </w:rPr>
        <w:t xml:space="preserve"> day</w:t>
      </w:r>
      <w:r w:rsidR="00863425" w:rsidRPr="009F6662">
        <w:rPr>
          <w:rFonts w:asciiTheme="minorHAnsi" w:hAnsiTheme="minorHAnsi" w:cstheme="minorHAnsi"/>
          <w:sz w:val="24"/>
          <w:szCs w:val="24"/>
        </w:rPr>
        <w:t>”</w:t>
      </w:r>
      <w:r w:rsidRPr="009F6662">
        <w:rPr>
          <w:rFonts w:asciiTheme="minorHAnsi" w:hAnsiTheme="minorHAnsi" w:cstheme="minorHAnsi"/>
          <w:sz w:val="24"/>
          <w:szCs w:val="24"/>
        </w:rPr>
        <w:t xml:space="preserve"> basis.</w:t>
      </w:r>
      <w:bookmarkEnd w:id="132"/>
    </w:p>
    <w:p w14:paraId="3C13AFAE" w14:textId="55225D50"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33" w:name="_Ref169507604"/>
      <w:r w:rsidRPr="009F6662">
        <w:rPr>
          <w:rFonts w:asciiTheme="minorHAnsi" w:hAnsiTheme="minorHAnsi" w:cstheme="minorHAnsi"/>
          <w:bCs w:val="0"/>
          <w:w w:val="0"/>
          <w:sz w:val="24"/>
          <w:szCs w:val="24"/>
        </w:rPr>
        <w:t>Subject</w:t>
      </w:r>
      <w:r w:rsidRPr="009F6662">
        <w:rPr>
          <w:rFonts w:asciiTheme="minorHAnsi" w:hAnsiTheme="minorHAnsi" w:cstheme="minorHAnsi"/>
          <w:sz w:val="24"/>
          <w:szCs w:val="24"/>
        </w:rPr>
        <w:t xml:space="preserve"> to Articles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_Ref169507485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6.1.1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and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_Ref190518006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6.1.2</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any Element of Project may be connected with the Interconnection Facilities when:</w:t>
      </w:r>
      <w:bookmarkEnd w:id="133"/>
    </w:p>
    <w:p w14:paraId="3C13AFAF" w14:textId="77777777" w:rsidR="00C0377A" w:rsidRPr="009F6662" w:rsidRDefault="00C0377A" w:rsidP="008B48A6">
      <w:pPr>
        <w:pStyle w:val="ListParagraph"/>
        <w:widowControl w:val="0"/>
        <w:numPr>
          <w:ilvl w:val="0"/>
          <w:numId w:val="29"/>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 xml:space="preserve">it has been completed in accordance with this Agreement and the Connection Agreement; </w:t>
      </w:r>
    </w:p>
    <w:p w14:paraId="3C13AFB0" w14:textId="77777777" w:rsidR="00C0377A" w:rsidRPr="009F6662" w:rsidRDefault="00C0377A" w:rsidP="008B48A6">
      <w:pPr>
        <w:pStyle w:val="ListParagraph"/>
        <w:widowControl w:val="0"/>
        <w:numPr>
          <w:ilvl w:val="0"/>
          <w:numId w:val="29"/>
        </w:numPr>
        <w:tabs>
          <w:tab w:val="left" w:pos="9072"/>
        </w:tabs>
        <w:ind w:right="327"/>
        <w:jc w:val="both"/>
        <w:rPr>
          <w:rFonts w:asciiTheme="minorHAnsi" w:hAnsiTheme="minorHAnsi" w:cstheme="minorHAnsi"/>
          <w:sz w:val="24"/>
          <w:szCs w:val="24"/>
        </w:rPr>
      </w:pPr>
      <w:bookmarkStart w:id="134" w:name="_Ref197839947"/>
      <w:r w:rsidRPr="009F6662">
        <w:rPr>
          <w:rFonts w:asciiTheme="minorHAnsi" w:hAnsiTheme="minorHAnsi" w:cstheme="minorHAnsi"/>
          <w:sz w:val="24"/>
          <w:szCs w:val="24"/>
        </w:rPr>
        <w:t xml:space="preserve">it meets the Grid </w:t>
      </w:r>
      <w:r w:rsidR="004177DC" w:rsidRPr="009F6662">
        <w:rPr>
          <w:rFonts w:asciiTheme="minorHAnsi" w:hAnsiTheme="minorHAnsi" w:cstheme="minorHAnsi"/>
          <w:sz w:val="24"/>
          <w:szCs w:val="24"/>
        </w:rPr>
        <w:t>Code, Central</w:t>
      </w:r>
      <w:r w:rsidRPr="009F6662">
        <w:rPr>
          <w:rFonts w:asciiTheme="minorHAnsi" w:hAnsiTheme="minorHAnsi" w:cstheme="minorHAnsi"/>
          <w:sz w:val="24"/>
          <w:szCs w:val="24"/>
        </w:rPr>
        <w:t xml:space="preserve"> Electricity Authority (Technical Standards for Connectivity to the Grid) Regulations, 2007 </w:t>
      </w:r>
      <w:r w:rsidR="008F086E" w:rsidRPr="009F6662">
        <w:rPr>
          <w:rFonts w:asciiTheme="minorHAnsi" w:hAnsiTheme="minorHAnsi" w:cstheme="minorHAnsi"/>
          <w:sz w:val="24"/>
          <w:szCs w:val="24"/>
        </w:rPr>
        <w:t xml:space="preserve">as amended from time to time </w:t>
      </w:r>
      <w:r w:rsidRPr="009F6662">
        <w:rPr>
          <w:rFonts w:asciiTheme="minorHAnsi" w:hAnsiTheme="minorHAnsi" w:cstheme="minorHAnsi"/>
          <w:sz w:val="24"/>
          <w:szCs w:val="24"/>
        </w:rPr>
        <w:t>and all other Indian legal requirements</w:t>
      </w:r>
      <w:r w:rsidR="006F2DC7" w:rsidRPr="009F6662">
        <w:rPr>
          <w:rFonts w:asciiTheme="minorHAnsi" w:hAnsiTheme="minorHAnsi" w:cstheme="minorHAnsi"/>
          <w:sz w:val="24"/>
          <w:szCs w:val="24"/>
        </w:rPr>
        <w:t>,</w:t>
      </w:r>
      <w:r w:rsidRPr="009F6662">
        <w:rPr>
          <w:rFonts w:asciiTheme="minorHAnsi" w:hAnsiTheme="minorHAnsi" w:cstheme="minorHAnsi"/>
          <w:sz w:val="24"/>
          <w:szCs w:val="24"/>
        </w:rPr>
        <w:t xml:space="preserve"> and</w:t>
      </w:r>
      <w:bookmarkEnd w:id="134"/>
      <w:r w:rsidRPr="009F6662">
        <w:rPr>
          <w:rFonts w:asciiTheme="minorHAnsi" w:hAnsiTheme="minorHAnsi" w:cstheme="minorHAnsi"/>
          <w:sz w:val="24"/>
          <w:szCs w:val="24"/>
        </w:rPr>
        <w:t xml:space="preserve"> </w:t>
      </w:r>
    </w:p>
    <w:p w14:paraId="3C13AFB1" w14:textId="77777777" w:rsidR="00C0377A" w:rsidRPr="009F6662" w:rsidRDefault="00C0377A" w:rsidP="008B48A6">
      <w:pPr>
        <w:pStyle w:val="ListParagraph"/>
        <w:widowControl w:val="0"/>
        <w:numPr>
          <w:ilvl w:val="0"/>
          <w:numId w:val="29"/>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The TSP has obtained the approval in writing of the Electrical Inspector certifying that the Element is ready from the point of view of safety of supply and can be connected with the Interconnection Facilities.</w:t>
      </w:r>
    </w:p>
    <w:p w14:paraId="3C13AFB2" w14:textId="77777777" w:rsidR="00BF14CC" w:rsidRPr="009F6662" w:rsidRDefault="00BF14CC"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It has satisfactorily met all the testing requirements as per Articles 6.1.4</w:t>
      </w:r>
    </w:p>
    <w:p w14:paraId="3C13AFB3" w14:textId="77777777" w:rsidR="00BF14CC" w:rsidRPr="009F6662" w:rsidRDefault="00550AA0"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bCs w:val="0"/>
          <w:w w:val="0"/>
          <w:sz w:val="24"/>
          <w:szCs w:val="24"/>
        </w:rPr>
        <w:t>Site</w:t>
      </w:r>
      <w:r w:rsidRPr="009F6662">
        <w:rPr>
          <w:rFonts w:asciiTheme="minorHAnsi" w:hAnsiTheme="minorHAnsi" w:cstheme="minorHAnsi"/>
          <w:sz w:val="24"/>
          <w:szCs w:val="24"/>
        </w:rPr>
        <w:t xml:space="preserve"> Acceptance Test (SAT)/ </w:t>
      </w:r>
      <w:r w:rsidR="0021025D" w:rsidRPr="009F6662">
        <w:rPr>
          <w:rFonts w:asciiTheme="minorHAnsi" w:hAnsiTheme="minorHAnsi" w:cstheme="minorHAnsi"/>
          <w:sz w:val="24"/>
          <w:szCs w:val="24"/>
        </w:rPr>
        <w:t>pre-commissioning</w:t>
      </w:r>
      <w:r w:rsidRPr="009F6662">
        <w:rPr>
          <w:rFonts w:asciiTheme="minorHAnsi" w:hAnsiTheme="minorHAnsi" w:cstheme="minorHAnsi"/>
          <w:sz w:val="24"/>
          <w:szCs w:val="24"/>
        </w:rPr>
        <w:t xml:space="preserve"> test</w:t>
      </w:r>
      <w:r w:rsidR="00BB6218" w:rsidRPr="009F6662">
        <w:rPr>
          <w:rFonts w:asciiTheme="minorHAnsi" w:hAnsiTheme="minorHAnsi" w:cstheme="minorHAnsi"/>
          <w:sz w:val="24"/>
          <w:szCs w:val="24"/>
        </w:rPr>
        <w:t>s</w:t>
      </w:r>
      <w:r w:rsidRPr="009F6662">
        <w:rPr>
          <w:rFonts w:asciiTheme="minorHAnsi" w:hAnsiTheme="minorHAnsi" w:cstheme="minorHAnsi"/>
          <w:sz w:val="24"/>
          <w:szCs w:val="24"/>
        </w:rPr>
        <w:t xml:space="preserve"> of a</w:t>
      </w:r>
      <w:r w:rsidR="00BF14CC" w:rsidRPr="009F6662">
        <w:rPr>
          <w:rFonts w:asciiTheme="minorHAnsi" w:hAnsiTheme="minorHAnsi" w:cstheme="minorHAnsi"/>
          <w:sz w:val="24"/>
          <w:szCs w:val="24"/>
        </w:rPr>
        <w:t>ll major substation equipment</w:t>
      </w:r>
      <w:r w:rsidRPr="009F6662">
        <w:rPr>
          <w:rFonts w:asciiTheme="minorHAnsi" w:hAnsiTheme="minorHAnsi" w:cstheme="minorHAnsi"/>
          <w:sz w:val="24"/>
          <w:szCs w:val="24"/>
        </w:rPr>
        <w:t xml:space="preserve">, </w:t>
      </w:r>
      <w:r w:rsidR="00BF14CC" w:rsidRPr="009F6662">
        <w:rPr>
          <w:rFonts w:asciiTheme="minorHAnsi" w:hAnsiTheme="minorHAnsi" w:cstheme="minorHAnsi"/>
          <w:sz w:val="24"/>
          <w:szCs w:val="24"/>
        </w:rPr>
        <w:t>component</w:t>
      </w:r>
      <w:r w:rsidRPr="009F6662">
        <w:rPr>
          <w:rFonts w:asciiTheme="minorHAnsi" w:hAnsiTheme="minorHAnsi" w:cstheme="minorHAnsi"/>
          <w:sz w:val="24"/>
          <w:szCs w:val="24"/>
        </w:rPr>
        <w:t>, system, facilities shall be successfully carried out before commissioning.</w:t>
      </w:r>
      <w:r w:rsidR="00A8488D" w:rsidRPr="009F6662">
        <w:rPr>
          <w:rFonts w:asciiTheme="minorHAnsi" w:hAnsiTheme="minorHAnsi" w:cstheme="minorHAnsi"/>
          <w:sz w:val="24"/>
          <w:szCs w:val="24"/>
        </w:rPr>
        <w:t xml:space="preserve"> </w:t>
      </w:r>
      <w:r w:rsidR="00BF14CC" w:rsidRPr="009F6662">
        <w:rPr>
          <w:rFonts w:asciiTheme="minorHAnsi" w:hAnsiTheme="minorHAnsi" w:cstheme="minorHAnsi"/>
          <w:sz w:val="24"/>
          <w:szCs w:val="24"/>
        </w:rPr>
        <w:t xml:space="preserve">The </w:t>
      </w:r>
      <w:r w:rsidR="00087DD1" w:rsidRPr="009F6662">
        <w:rPr>
          <w:rFonts w:asciiTheme="minorHAnsi" w:hAnsiTheme="minorHAnsi" w:cstheme="minorHAnsi"/>
          <w:sz w:val="24"/>
          <w:szCs w:val="24"/>
        </w:rPr>
        <w:t xml:space="preserve">Type tests, </w:t>
      </w:r>
      <w:r w:rsidR="00BF14CC" w:rsidRPr="009F6662">
        <w:rPr>
          <w:rFonts w:asciiTheme="minorHAnsi" w:hAnsiTheme="minorHAnsi" w:cstheme="minorHAnsi"/>
          <w:sz w:val="24"/>
          <w:szCs w:val="24"/>
        </w:rPr>
        <w:t xml:space="preserve">FAT and SAT reports should be available </w:t>
      </w:r>
      <w:r w:rsidRPr="009F6662">
        <w:rPr>
          <w:rFonts w:asciiTheme="minorHAnsi" w:hAnsiTheme="minorHAnsi" w:cstheme="minorHAnsi"/>
          <w:sz w:val="24"/>
          <w:szCs w:val="24"/>
        </w:rPr>
        <w:t xml:space="preserve">at </w:t>
      </w:r>
      <w:r w:rsidR="00BF14CC" w:rsidRPr="009F6662">
        <w:rPr>
          <w:rFonts w:asciiTheme="minorHAnsi" w:hAnsiTheme="minorHAnsi" w:cstheme="minorHAnsi"/>
          <w:sz w:val="24"/>
          <w:szCs w:val="24"/>
        </w:rPr>
        <w:t xml:space="preserve">the substation / terminal station of HVDC installations for ready reference of operation and maintenance staff and has to be made available to the </w:t>
      </w:r>
      <w:r w:rsidR="00047D09" w:rsidRPr="009F6662">
        <w:rPr>
          <w:rFonts w:asciiTheme="minorHAnsi" w:hAnsiTheme="minorHAnsi" w:cstheme="minorHAnsi"/>
          <w:sz w:val="24"/>
          <w:szCs w:val="24"/>
        </w:rPr>
        <w:t>I</w:t>
      </w:r>
      <w:r w:rsidR="00E50DCB" w:rsidRPr="009F6662">
        <w:rPr>
          <w:rFonts w:asciiTheme="minorHAnsi" w:hAnsiTheme="minorHAnsi" w:cstheme="minorHAnsi"/>
          <w:sz w:val="24"/>
          <w:szCs w:val="24"/>
        </w:rPr>
        <w:t>n</w:t>
      </w:r>
      <w:r w:rsidR="00047D09" w:rsidRPr="009F6662">
        <w:rPr>
          <w:rFonts w:asciiTheme="minorHAnsi" w:hAnsiTheme="minorHAnsi" w:cstheme="minorHAnsi"/>
          <w:sz w:val="24"/>
          <w:szCs w:val="24"/>
        </w:rPr>
        <w:t xml:space="preserve">dependent </w:t>
      </w:r>
      <w:r w:rsidR="00D863B4" w:rsidRPr="009F6662">
        <w:rPr>
          <w:rFonts w:asciiTheme="minorHAnsi" w:hAnsiTheme="minorHAnsi" w:cstheme="minorHAnsi"/>
          <w:sz w:val="24"/>
          <w:szCs w:val="24"/>
        </w:rPr>
        <w:t>Engineer</w:t>
      </w:r>
      <w:r w:rsidR="00E50DCB" w:rsidRPr="009F6662">
        <w:rPr>
          <w:rFonts w:asciiTheme="minorHAnsi" w:hAnsiTheme="minorHAnsi" w:cstheme="minorHAnsi"/>
          <w:sz w:val="24"/>
          <w:szCs w:val="24"/>
        </w:rPr>
        <w:t xml:space="preserve"> </w:t>
      </w:r>
      <w:r w:rsidR="008C03E4" w:rsidRPr="009F6662">
        <w:rPr>
          <w:rFonts w:asciiTheme="minorHAnsi" w:hAnsiTheme="minorHAnsi" w:cstheme="minorHAnsi"/>
          <w:sz w:val="24"/>
          <w:szCs w:val="24"/>
        </w:rPr>
        <w:t xml:space="preserve">appointed for quality monitoring </w:t>
      </w:r>
      <w:r w:rsidR="00084567" w:rsidRPr="009F6662">
        <w:rPr>
          <w:rFonts w:asciiTheme="minorHAnsi" w:hAnsiTheme="minorHAnsi" w:cstheme="minorHAnsi"/>
          <w:sz w:val="24"/>
          <w:szCs w:val="24"/>
        </w:rPr>
        <w:t>or their authorised representatives</w:t>
      </w:r>
      <w:r w:rsidR="00BF14CC" w:rsidRPr="009F6662">
        <w:rPr>
          <w:rFonts w:asciiTheme="minorHAnsi" w:hAnsiTheme="minorHAnsi" w:cstheme="minorHAnsi"/>
          <w:sz w:val="24"/>
          <w:szCs w:val="24"/>
        </w:rPr>
        <w:t>, as and when they wish to examine the same.</w:t>
      </w:r>
    </w:p>
    <w:p w14:paraId="3C13AFB4"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35" w:name="_Ref190844152"/>
      <w:r w:rsidRPr="009F6662">
        <w:rPr>
          <w:rFonts w:asciiTheme="minorHAnsi" w:hAnsiTheme="minorHAnsi" w:cstheme="minorHAnsi"/>
          <w:szCs w:val="24"/>
        </w:rPr>
        <w:lastRenderedPageBreak/>
        <w:t>Commercial Operation:</w:t>
      </w:r>
      <w:bookmarkEnd w:id="135"/>
    </w:p>
    <w:p w14:paraId="3C13AFB5"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36" w:name="_Ref192478733"/>
      <w:bookmarkStart w:id="137" w:name="_Ref173658947"/>
      <w:r w:rsidRPr="009F6662">
        <w:rPr>
          <w:rFonts w:asciiTheme="minorHAnsi" w:hAnsiTheme="minorHAnsi" w:cstheme="minorHAnsi"/>
          <w:sz w:val="24"/>
          <w:szCs w:val="24"/>
        </w:rPr>
        <w:t xml:space="preserve">An Element of the Project shall be declared to have achieved COD </w:t>
      </w:r>
      <w:r w:rsidR="00E5144A" w:rsidRPr="009F6662">
        <w:rPr>
          <w:rFonts w:asciiTheme="minorHAnsi" w:hAnsiTheme="minorHAnsi" w:cstheme="minorHAnsi"/>
          <w:sz w:val="24"/>
          <w:szCs w:val="24"/>
        </w:rPr>
        <w:t>twenty four</w:t>
      </w:r>
      <w:r w:rsidRPr="009F6662">
        <w:rPr>
          <w:rFonts w:asciiTheme="minorHAnsi" w:hAnsiTheme="minorHAnsi" w:cstheme="minorHAnsi"/>
          <w:sz w:val="24"/>
          <w:szCs w:val="24"/>
        </w:rPr>
        <w:t xml:space="preserve"> (</w:t>
      </w:r>
      <w:r w:rsidR="00E5144A" w:rsidRPr="009F6662">
        <w:rPr>
          <w:rFonts w:asciiTheme="minorHAnsi" w:hAnsiTheme="minorHAnsi" w:cstheme="minorHAnsi"/>
          <w:sz w:val="24"/>
          <w:szCs w:val="24"/>
        </w:rPr>
        <w:t>24</w:t>
      </w:r>
      <w:r w:rsidRPr="009F6662">
        <w:rPr>
          <w:rFonts w:asciiTheme="minorHAnsi" w:hAnsiTheme="minorHAnsi" w:cstheme="minorHAnsi"/>
          <w:sz w:val="24"/>
          <w:szCs w:val="24"/>
        </w:rPr>
        <w:t xml:space="preserve">) hours following the connection of the Element with the Interconnection Facilities </w:t>
      </w:r>
      <w:r w:rsidR="001262DA" w:rsidRPr="009F6662">
        <w:rPr>
          <w:rFonts w:asciiTheme="minorHAnsi" w:hAnsiTheme="minorHAnsi" w:cstheme="minorHAnsi"/>
          <w:sz w:val="24"/>
          <w:szCs w:val="24"/>
        </w:rPr>
        <w:t xml:space="preserve">pursuant to Article </w:t>
      </w:r>
      <w:r w:rsidR="00482C94" w:rsidRPr="009F6662">
        <w:rPr>
          <w:rFonts w:asciiTheme="minorHAnsi" w:hAnsiTheme="minorHAnsi" w:cstheme="minorHAnsi"/>
          <w:sz w:val="24"/>
          <w:szCs w:val="24"/>
        </w:rPr>
        <w:t>6.1</w:t>
      </w:r>
      <w:r w:rsidR="001262DA" w:rsidRPr="009F6662">
        <w:rPr>
          <w:rFonts w:asciiTheme="minorHAnsi" w:hAnsiTheme="minorHAnsi" w:cstheme="minorHAnsi"/>
          <w:sz w:val="24"/>
          <w:szCs w:val="24"/>
        </w:rPr>
        <w:t xml:space="preserve"> </w:t>
      </w:r>
      <w:r w:rsidRPr="009F6662">
        <w:rPr>
          <w:rFonts w:asciiTheme="minorHAnsi" w:hAnsiTheme="minorHAnsi" w:cstheme="minorHAnsi"/>
          <w:sz w:val="24"/>
          <w:szCs w:val="24"/>
        </w:rPr>
        <w:t>or seven (7) days after the date on which it is declared by the TSP to be ready for charging but is not able to be charged for reasons not attributable to the TSP</w:t>
      </w:r>
      <w:r w:rsidR="00C24806" w:rsidRPr="009F6662">
        <w:rPr>
          <w:rFonts w:asciiTheme="minorHAnsi" w:hAnsiTheme="minorHAnsi" w:cstheme="minorHAnsi"/>
          <w:sz w:val="24"/>
          <w:szCs w:val="24"/>
        </w:rPr>
        <w:t xml:space="preserve"> subject to Article 6.1.2</w:t>
      </w:r>
      <w:r w:rsidRPr="009F6662">
        <w:rPr>
          <w:rFonts w:asciiTheme="minorHAnsi" w:hAnsiTheme="minorHAnsi" w:cstheme="minorHAnsi"/>
          <w:sz w:val="24"/>
          <w:szCs w:val="24"/>
        </w:rPr>
        <w:t>.</w:t>
      </w:r>
      <w:bookmarkEnd w:id="136"/>
    </w:p>
    <w:p w14:paraId="3C13AFB6" w14:textId="77777777" w:rsidR="00C0377A" w:rsidRPr="009F6662" w:rsidRDefault="00C0377A" w:rsidP="002B4B56">
      <w:pPr>
        <w:widowControl w:val="0"/>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 xml:space="preserve">Provided that an Element shall be declared to have achieved COD only after all the Element(s), if any, which are pre-required to have achieved COD as defined in Schedule </w:t>
      </w:r>
      <w:r w:rsidR="001B6E88" w:rsidRPr="009F6662">
        <w:rPr>
          <w:rFonts w:asciiTheme="minorHAnsi" w:hAnsiTheme="minorHAnsi" w:cstheme="minorHAnsi"/>
        </w:rPr>
        <w:t xml:space="preserve">2 </w:t>
      </w:r>
      <w:r w:rsidRPr="009F6662">
        <w:rPr>
          <w:rFonts w:asciiTheme="minorHAnsi" w:hAnsiTheme="minorHAnsi" w:cstheme="minorHAnsi"/>
        </w:rPr>
        <w:t>of this Agreement, have been declared to have achieved their respective COD.</w:t>
      </w:r>
    </w:p>
    <w:p w14:paraId="3C13AFB7" w14:textId="3FFE6BAA"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38" w:name="_Ref192398088"/>
      <w:r w:rsidRPr="009F6662">
        <w:rPr>
          <w:rFonts w:asciiTheme="minorHAnsi" w:hAnsiTheme="minorHAnsi" w:cstheme="minorHAnsi"/>
          <w:sz w:val="24"/>
          <w:szCs w:val="24"/>
        </w:rPr>
        <w:t xml:space="preserve">Once any Element of the Project has been declared to have achieved deemed COD as per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_Ref192478733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6.2.1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above, such Element of the Project shall be deemed to have Availability equal to the Target Availability till the actual charging of the Element and to this extent, </w:t>
      </w:r>
      <w:r w:rsidR="006B62A2" w:rsidRPr="009F6662">
        <w:rPr>
          <w:rFonts w:asciiTheme="minorHAnsi" w:hAnsiTheme="minorHAnsi" w:cstheme="minorHAnsi"/>
          <w:sz w:val="24"/>
          <w:szCs w:val="24"/>
        </w:rPr>
        <w:t xml:space="preserve">TSP </w:t>
      </w:r>
      <w:r w:rsidRPr="009F6662">
        <w:rPr>
          <w:rFonts w:asciiTheme="minorHAnsi" w:hAnsiTheme="minorHAnsi" w:cstheme="minorHAnsi"/>
          <w:sz w:val="24"/>
          <w:szCs w:val="24"/>
        </w:rPr>
        <w:t>shall be eligible for the Monthly Transmission Charges applicable for such Element</w:t>
      </w:r>
      <w:bookmarkEnd w:id="137"/>
      <w:bookmarkEnd w:id="138"/>
      <w:r w:rsidR="006B62A2" w:rsidRPr="009F6662">
        <w:rPr>
          <w:rFonts w:asciiTheme="minorHAnsi" w:hAnsiTheme="minorHAnsi" w:cstheme="minorHAnsi"/>
          <w:sz w:val="24"/>
          <w:szCs w:val="24"/>
        </w:rPr>
        <w:t xml:space="preserve"> </w:t>
      </w:r>
    </w:p>
    <w:p w14:paraId="3C13AFB8" w14:textId="77777777" w:rsidR="00C0377A" w:rsidRPr="009F6662" w:rsidRDefault="003D59FC" w:rsidP="007525FC">
      <w:pPr>
        <w:pStyle w:val="Heading2"/>
        <w:tabs>
          <w:tab w:val="left" w:pos="9072"/>
        </w:tabs>
        <w:ind w:left="426" w:right="327" w:hanging="568"/>
        <w:jc w:val="both"/>
        <w:rPr>
          <w:rFonts w:asciiTheme="minorHAnsi" w:hAnsiTheme="minorHAnsi" w:cstheme="minorHAnsi"/>
          <w:szCs w:val="24"/>
        </w:rPr>
      </w:pPr>
      <w:bookmarkStart w:id="139" w:name="_Ref170683522"/>
      <w:r w:rsidRPr="009F6662">
        <w:rPr>
          <w:rFonts w:asciiTheme="minorHAnsi" w:hAnsiTheme="minorHAnsi" w:cstheme="minorHAnsi"/>
          <w:szCs w:val="24"/>
        </w:rPr>
        <w:t>Compensation</w:t>
      </w:r>
      <w:r w:rsidR="00C0377A" w:rsidRPr="009F6662">
        <w:rPr>
          <w:rFonts w:asciiTheme="minorHAnsi" w:hAnsiTheme="minorHAnsi" w:cstheme="minorHAnsi"/>
          <w:szCs w:val="24"/>
        </w:rPr>
        <w:t xml:space="preserve"> for </w:t>
      </w:r>
      <w:r w:rsidR="00F10A14" w:rsidRPr="009F6662">
        <w:rPr>
          <w:rFonts w:asciiTheme="minorHAnsi" w:hAnsiTheme="minorHAnsi" w:cstheme="minorHAnsi"/>
          <w:szCs w:val="24"/>
        </w:rPr>
        <w:t xml:space="preserve">Direct Non Natural Force </w:t>
      </w:r>
      <w:r w:rsidR="00042B39" w:rsidRPr="009F6662">
        <w:rPr>
          <w:rFonts w:asciiTheme="minorHAnsi" w:hAnsiTheme="minorHAnsi" w:cstheme="minorHAnsi"/>
          <w:szCs w:val="24"/>
        </w:rPr>
        <w:t>M</w:t>
      </w:r>
      <w:r w:rsidR="00F10A14" w:rsidRPr="009F6662">
        <w:rPr>
          <w:rFonts w:asciiTheme="minorHAnsi" w:hAnsiTheme="minorHAnsi" w:cstheme="minorHAnsi"/>
          <w:szCs w:val="24"/>
        </w:rPr>
        <w:t xml:space="preserve">ajeure </w:t>
      </w:r>
      <w:r w:rsidR="003F55C4" w:rsidRPr="009F6662">
        <w:rPr>
          <w:rFonts w:asciiTheme="minorHAnsi" w:hAnsiTheme="minorHAnsi" w:cstheme="minorHAnsi"/>
          <w:szCs w:val="24"/>
        </w:rPr>
        <w:t xml:space="preserve">Event </w:t>
      </w:r>
      <w:r w:rsidR="00C0377A" w:rsidRPr="009F6662">
        <w:rPr>
          <w:rFonts w:asciiTheme="minorHAnsi" w:hAnsiTheme="minorHAnsi" w:cstheme="minorHAnsi"/>
          <w:szCs w:val="24"/>
        </w:rPr>
        <w:t xml:space="preserve">or Indirect Non Natural Force Majeure Event or Natural Force Majeure Event (affecting the </w:t>
      </w:r>
      <w:r w:rsidR="003101BE" w:rsidRPr="009F6662">
        <w:rPr>
          <w:rFonts w:asciiTheme="minorHAnsi" w:hAnsiTheme="minorHAnsi" w:cstheme="minorHAnsi"/>
          <w:szCs w:val="24"/>
        </w:rPr>
        <w:t>Nodal Agency</w:t>
      </w:r>
      <w:r w:rsidR="00C0377A" w:rsidRPr="009F6662">
        <w:rPr>
          <w:rFonts w:asciiTheme="minorHAnsi" w:hAnsiTheme="minorHAnsi" w:cstheme="minorHAnsi"/>
          <w:szCs w:val="24"/>
        </w:rPr>
        <w:t>)</w:t>
      </w:r>
      <w:r w:rsidR="00F10A14" w:rsidRPr="009F6662">
        <w:rPr>
          <w:rFonts w:asciiTheme="minorHAnsi" w:hAnsiTheme="minorHAnsi" w:cstheme="minorHAnsi"/>
          <w:szCs w:val="24"/>
        </w:rPr>
        <w:t xml:space="preserve"> </w:t>
      </w:r>
    </w:p>
    <w:p w14:paraId="3C13AFB9" w14:textId="0F262026"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40" w:name="_Ref207789532"/>
      <w:r w:rsidRPr="009F6662">
        <w:rPr>
          <w:rFonts w:asciiTheme="minorHAnsi" w:hAnsiTheme="minorHAnsi" w:cstheme="minorHAnsi"/>
          <w:sz w:val="24"/>
          <w:szCs w:val="24"/>
        </w:rPr>
        <w:t xml:space="preserve">If the TSP is otherwise ready to connect the Element(s) of the Project  and has given due notice, as per provisions of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_Ref169507485 \r \h </w:instrText>
      </w:r>
      <w:r w:rsidR="00FD147F" w:rsidRPr="009F6662">
        <w:rPr>
          <w:rFonts w:asciiTheme="minorHAnsi" w:hAnsiTheme="minorHAnsi" w:cstheme="minorHAnsi"/>
          <w:sz w:val="24"/>
          <w:szCs w:val="24"/>
        </w:rPr>
        <w:instrText xml:space="preserve">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6.1.1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to the </w:t>
      </w:r>
      <w:r w:rsidR="00F10A14" w:rsidRPr="009F6662">
        <w:rPr>
          <w:rFonts w:asciiTheme="minorHAnsi" w:hAnsiTheme="minorHAnsi" w:cstheme="minorHAnsi"/>
          <w:sz w:val="24"/>
          <w:szCs w:val="24"/>
        </w:rPr>
        <w:t>concerned agencies</w:t>
      </w:r>
      <w:r w:rsidRPr="009F6662">
        <w:rPr>
          <w:rFonts w:asciiTheme="minorHAnsi" w:hAnsiTheme="minorHAnsi" w:cstheme="minorHAnsi"/>
          <w:sz w:val="24"/>
          <w:szCs w:val="24"/>
        </w:rPr>
        <w:t xml:space="preserve"> of the date of intention to connect the Element(s) of the Project, where such date is </w:t>
      </w:r>
      <w:r w:rsidR="0090547A" w:rsidRPr="009F6662">
        <w:rPr>
          <w:rFonts w:asciiTheme="minorHAnsi" w:hAnsiTheme="minorHAnsi" w:cstheme="minorHAnsi"/>
          <w:sz w:val="24"/>
          <w:szCs w:val="24"/>
        </w:rPr>
        <w:t xml:space="preserve">not </w:t>
      </w:r>
      <w:r w:rsidRPr="009F6662">
        <w:rPr>
          <w:rFonts w:asciiTheme="minorHAnsi" w:hAnsiTheme="minorHAnsi" w:cstheme="minorHAnsi"/>
          <w:sz w:val="24"/>
          <w:szCs w:val="24"/>
        </w:rPr>
        <w:t xml:space="preserve">before the Scheduled COD, but is not able to connect the Element(s) of the Project by the said date specified in the notice, due to </w:t>
      </w:r>
      <w:r w:rsidR="00F10A14" w:rsidRPr="009F6662">
        <w:rPr>
          <w:rFonts w:asciiTheme="minorHAnsi" w:hAnsiTheme="minorHAnsi" w:cstheme="minorHAnsi"/>
          <w:sz w:val="24"/>
          <w:szCs w:val="24"/>
        </w:rPr>
        <w:t xml:space="preserve">Direct Non Natural Force Majeure </w:t>
      </w:r>
      <w:r w:rsidR="003F55C4" w:rsidRPr="009F6662">
        <w:rPr>
          <w:rFonts w:asciiTheme="minorHAnsi" w:hAnsiTheme="minorHAnsi" w:cstheme="minorHAnsi"/>
          <w:sz w:val="24"/>
          <w:szCs w:val="24"/>
        </w:rPr>
        <w:t xml:space="preserve">Event </w:t>
      </w:r>
      <w:r w:rsidR="00F10A14" w:rsidRPr="009F6662">
        <w:rPr>
          <w:rFonts w:asciiTheme="minorHAnsi" w:hAnsiTheme="minorHAnsi" w:cstheme="minorHAnsi"/>
          <w:sz w:val="24"/>
          <w:szCs w:val="24"/>
        </w:rPr>
        <w:t xml:space="preserve">or </w:t>
      </w:r>
      <w:r w:rsidRPr="009F6662">
        <w:rPr>
          <w:rFonts w:asciiTheme="minorHAnsi" w:hAnsiTheme="minorHAnsi" w:cstheme="minorHAnsi"/>
          <w:sz w:val="24"/>
          <w:szCs w:val="24"/>
        </w:rPr>
        <w:t xml:space="preserve">Indirect Non Natural Force Majeure Event or Natural Force Majeure Event affecting the </w:t>
      </w:r>
      <w:r w:rsidR="003101BE" w:rsidRPr="009F6662">
        <w:rPr>
          <w:rFonts w:asciiTheme="minorHAnsi" w:hAnsiTheme="minorHAnsi" w:cstheme="minorHAnsi"/>
          <w:sz w:val="24"/>
          <w:szCs w:val="24"/>
        </w:rPr>
        <w:t xml:space="preserve"> Nodal Agency</w:t>
      </w:r>
      <w:r w:rsidR="00F10A14" w:rsidRPr="009F6662">
        <w:rPr>
          <w:rFonts w:asciiTheme="minorHAnsi" w:hAnsiTheme="minorHAnsi" w:cstheme="minorHAnsi"/>
          <w:sz w:val="24"/>
          <w:szCs w:val="24"/>
        </w:rPr>
        <w:t>,</w:t>
      </w:r>
      <w:r w:rsidRPr="009F6662">
        <w:rPr>
          <w:rFonts w:asciiTheme="minorHAnsi" w:hAnsiTheme="minorHAnsi" w:cstheme="minorHAnsi"/>
          <w:sz w:val="24"/>
          <w:szCs w:val="24"/>
        </w:rPr>
        <w:t xml:space="preserve"> provided such </w:t>
      </w:r>
      <w:r w:rsidR="00F10A14" w:rsidRPr="009F6662">
        <w:rPr>
          <w:rFonts w:asciiTheme="minorHAnsi" w:hAnsiTheme="minorHAnsi" w:cstheme="minorHAnsi"/>
          <w:sz w:val="24"/>
          <w:szCs w:val="24"/>
        </w:rPr>
        <w:t xml:space="preserve">Direct Non Natural Force Majeure </w:t>
      </w:r>
      <w:r w:rsidR="003F55C4" w:rsidRPr="009F6662">
        <w:rPr>
          <w:rFonts w:asciiTheme="minorHAnsi" w:hAnsiTheme="minorHAnsi" w:cstheme="minorHAnsi"/>
          <w:sz w:val="24"/>
          <w:szCs w:val="24"/>
        </w:rPr>
        <w:t xml:space="preserve">Event </w:t>
      </w:r>
      <w:r w:rsidR="00F10A14" w:rsidRPr="009F6662">
        <w:rPr>
          <w:rFonts w:asciiTheme="minorHAnsi" w:hAnsiTheme="minorHAnsi" w:cstheme="minorHAnsi"/>
          <w:sz w:val="24"/>
          <w:szCs w:val="24"/>
        </w:rPr>
        <w:t xml:space="preserve">or </w:t>
      </w:r>
      <w:r w:rsidRPr="009F6662">
        <w:rPr>
          <w:rFonts w:asciiTheme="minorHAnsi" w:hAnsiTheme="minorHAnsi" w:cstheme="minorHAnsi"/>
          <w:sz w:val="24"/>
          <w:szCs w:val="24"/>
        </w:rPr>
        <w:t xml:space="preserve">Indirect Non Natural Force Majeure Event or Natural Force Majeure Event affecting the </w:t>
      </w:r>
      <w:r w:rsidR="003101BE" w:rsidRPr="009F6662">
        <w:rPr>
          <w:rFonts w:asciiTheme="minorHAnsi" w:hAnsiTheme="minorHAnsi" w:cstheme="minorHAnsi"/>
          <w:sz w:val="24"/>
          <w:szCs w:val="24"/>
        </w:rPr>
        <w:t xml:space="preserve"> Nodal Agency</w:t>
      </w:r>
      <w:r w:rsidRPr="009F6662">
        <w:rPr>
          <w:rFonts w:asciiTheme="minorHAnsi" w:hAnsiTheme="minorHAnsi" w:cstheme="minorHAnsi"/>
          <w:sz w:val="24"/>
          <w:szCs w:val="24"/>
        </w:rPr>
        <w:t xml:space="preserve"> has continued for a period of more than three (3) continuous or non-continuous Months, the TSP shall, until the effects of the </w:t>
      </w:r>
      <w:r w:rsidR="00F10A14" w:rsidRPr="009F6662">
        <w:rPr>
          <w:rFonts w:asciiTheme="minorHAnsi" w:hAnsiTheme="minorHAnsi" w:cstheme="minorHAnsi"/>
          <w:sz w:val="24"/>
          <w:szCs w:val="24"/>
        </w:rPr>
        <w:t xml:space="preserve">Direct Non Natural Force Majeure Event </w:t>
      </w:r>
      <w:r w:rsidRPr="009F6662">
        <w:rPr>
          <w:rFonts w:asciiTheme="minorHAnsi" w:hAnsiTheme="minorHAnsi" w:cstheme="minorHAnsi"/>
          <w:sz w:val="24"/>
          <w:szCs w:val="24"/>
        </w:rPr>
        <w:t xml:space="preserve">or of Indirect Non Natural Force Majeure Event or Natural Force Majeure Event affecting the </w:t>
      </w:r>
      <w:r w:rsidR="003101BE" w:rsidRPr="009F6662">
        <w:rPr>
          <w:rFonts w:asciiTheme="minorHAnsi" w:hAnsiTheme="minorHAnsi" w:cstheme="minorHAnsi"/>
          <w:sz w:val="24"/>
          <w:szCs w:val="24"/>
        </w:rPr>
        <w:t xml:space="preserve"> Nodal Agency</w:t>
      </w:r>
      <w:r w:rsidRPr="009F6662">
        <w:rPr>
          <w:rFonts w:asciiTheme="minorHAnsi" w:hAnsiTheme="minorHAnsi" w:cstheme="minorHAnsi"/>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0"/>
      <w:r w:rsidR="00F10A14" w:rsidRPr="009F6662">
        <w:rPr>
          <w:rFonts w:asciiTheme="minorHAnsi" w:hAnsiTheme="minorHAnsi" w:cstheme="minorHAnsi"/>
          <w:sz w:val="24"/>
          <w:szCs w:val="24"/>
        </w:rPr>
        <w:t xml:space="preserve">: </w:t>
      </w:r>
    </w:p>
    <w:p w14:paraId="3C13AFBA" w14:textId="77777777" w:rsidR="00C0377A" w:rsidRPr="009F6662" w:rsidRDefault="00C0377A" w:rsidP="008B48A6">
      <w:pPr>
        <w:pStyle w:val="ListParagraph"/>
        <w:widowControl w:val="0"/>
        <w:numPr>
          <w:ilvl w:val="0"/>
          <w:numId w:val="30"/>
        </w:numPr>
        <w:tabs>
          <w:tab w:val="left" w:pos="9072"/>
        </w:tabs>
        <w:spacing w:before="240"/>
        <w:ind w:left="1145" w:right="329" w:hanging="357"/>
        <w:jc w:val="both"/>
        <w:rPr>
          <w:rFonts w:asciiTheme="minorHAnsi" w:hAnsiTheme="minorHAnsi" w:cstheme="minorHAnsi"/>
          <w:sz w:val="24"/>
          <w:szCs w:val="24"/>
        </w:rPr>
      </w:pPr>
      <w:r w:rsidRPr="009F6662">
        <w:rPr>
          <w:rFonts w:asciiTheme="minorHAnsi" w:hAnsiTheme="minorHAnsi" w:cstheme="minorHAnsi"/>
          <w:sz w:val="24"/>
          <w:szCs w:val="24"/>
        </w:rPr>
        <w:t>In case of delay due to Direct Non Natural Force Majeure Event, TSP</w:t>
      </w:r>
      <w:r w:rsidR="00B2699F" w:rsidRPr="009F6662">
        <w:rPr>
          <w:rFonts w:asciiTheme="minorHAnsi" w:hAnsiTheme="minorHAnsi" w:cstheme="minorHAnsi"/>
          <w:sz w:val="24"/>
          <w:szCs w:val="24"/>
        </w:rPr>
        <w:t xml:space="preserve"> is entitled for </w:t>
      </w:r>
      <w:r w:rsidRPr="009F6662">
        <w:rPr>
          <w:rFonts w:asciiTheme="minorHAnsi" w:hAnsiTheme="minorHAnsi" w:cstheme="minorHAnsi"/>
          <w:sz w:val="24"/>
          <w:szCs w:val="24"/>
        </w:rPr>
        <w:t>Transmission Charges calculated on Target Availability for the period of such events in excess of three (3) continuous or non continuous Months in the manner provided in (</w:t>
      </w:r>
      <w:r w:rsidR="00ED0612" w:rsidRPr="009F6662">
        <w:rPr>
          <w:rFonts w:asciiTheme="minorHAnsi" w:hAnsiTheme="minorHAnsi" w:cstheme="minorHAnsi"/>
          <w:sz w:val="24"/>
          <w:szCs w:val="24"/>
        </w:rPr>
        <w:t>c</w:t>
      </w:r>
      <w:r w:rsidRPr="009F6662">
        <w:rPr>
          <w:rFonts w:asciiTheme="minorHAnsi" w:hAnsiTheme="minorHAnsi" w:cstheme="minorHAnsi"/>
          <w:sz w:val="24"/>
          <w:szCs w:val="24"/>
        </w:rPr>
        <w:t>) below.</w:t>
      </w:r>
    </w:p>
    <w:p w14:paraId="3C13AFBB" w14:textId="77777777" w:rsidR="00C0377A" w:rsidRPr="009F6662" w:rsidRDefault="00C0377A" w:rsidP="008B48A6">
      <w:pPr>
        <w:pStyle w:val="ListParagraph"/>
        <w:widowControl w:val="0"/>
        <w:numPr>
          <w:ilvl w:val="0"/>
          <w:numId w:val="30"/>
        </w:numPr>
        <w:tabs>
          <w:tab w:val="left" w:pos="9072"/>
        </w:tabs>
        <w:spacing w:before="240"/>
        <w:ind w:left="1145" w:right="329" w:hanging="357"/>
        <w:jc w:val="both"/>
        <w:rPr>
          <w:rFonts w:asciiTheme="minorHAnsi" w:hAnsiTheme="minorHAnsi" w:cstheme="minorHAnsi"/>
        </w:rPr>
      </w:pPr>
      <w:r w:rsidRPr="009F6662">
        <w:rPr>
          <w:rFonts w:asciiTheme="minorHAnsi" w:hAnsiTheme="minorHAnsi" w:cstheme="minorHAnsi"/>
        </w:rPr>
        <w:t xml:space="preserve">In case of delay due to Indirect Non Natural Force Majeure Event or Natural Force Majeure Event affecting </w:t>
      </w:r>
      <w:r w:rsidR="0043087B" w:rsidRPr="009F6662">
        <w:rPr>
          <w:rFonts w:asciiTheme="minorHAnsi" w:hAnsiTheme="minorHAnsi" w:cstheme="minorHAnsi"/>
        </w:rPr>
        <w:t>the Nodal</w:t>
      </w:r>
      <w:r w:rsidR="003101BE" w:rsidRPr="009F6662">
        <w:rPr>
          <w:rFonts w:asciiTheme="minorHAnsi" w:hAnsiTheme="minorHAnsi" w:cstheme="minorHAnsi"/>
        </w:rPr>
        <w:t xml:space="preserve"> Agency</w:t>
      </w:r>
      <w:r w:rsidRPr="009F6662">
        <w:rPr>
          <w:rFonts w:asciiTheme="minorHAnsi" w:hAnsiTheme="minorHAnsi" w:cstheme="minorHAnsi"/>
        </w:rPr>
        <w:t>, TSP</w:t>
      </w:r>
      <w:r w:rsidR="0035633F" w:rsidRPr="009F6662">
        <w:rPr>
          <w:rFonts w:asciiTheme="minorHAnsi" w:hAnsiTheme="minorHAnsi" w:cstheme="minorHAnsi"/>
        </w:rPr>
        <w:t xml:space="preserve"> is entitled</w:t>
      </w:r>
      <w:r w:rsidR="00B2699F" w:rsidRPr="009F6662">
        <w:rPr>
          <w:rFonts w:asciiTheme="minorHAnsi" w:hAnsiTheme="minorHAnsi" w:cstheme="minorHAnsi"/>
        </w:rPr>
        <w:t xml:space="preserve"> </w:t>
      </w:r>
      <w:r w:rsidRPr="009F6662">
        <w:rPr>
          <w:rFonts w:asciiTheme="minorHAnsi" w:hAnsiTheme="minorHAnsi" w:cstheme="minorHAnsi"/>
        </w:rPr>
        <w:t xml:space="preserve">for </w:t>
      </w:r>
      <w:r w:rsidR="005B648D" w:rsidRPr="009F6662">
        <w:rPr>
          <w:rFonts w:asciiTheme="minorHAnsi" w:hAnsiTheme="minorHAnsi" w:cstheme="minorHAnsi"/>
        </w:rPr>
        <w:t xml:space="preserve">payment </w:t>
      </w:r>
      <w:r w:rsidR="001D782C" w:rsidRPr="009F6662">
        <w:rPr>
          <w:rFonts w:asciiTheme="minorHAnsi" w:hAnsiTheme="minorHAnsi" w:cstheme="minorHAnsi"/>
        </w:rPr>
        <w:t xml:space="preserve">for </w:t>
      </w:r>
      <w:r w:rsidR="00D92372" w:rsidRPr="009F6662">
        <w:rPr>
          <w:rFonts w:asciiTheme="minorHAnsi" w:hAnsiTheme="minorHAnsi" w:cstheme="minorHAnsi"/>
        </w:rPr>
        <w:t>debt service</w:t>
      </w:r>
      <w:r w:rsidR="008E011F" w:rsidRPr="009F6662">
        <w:rPr>
          <w:rFonts w:asciiTheme="minorHAnsi" w:hAnsiTheme="minorHAnsi" w:cstheme="minorHAnsi"/>
        </w:rPr>
        <w:t xml:space="preserve"> </w:t>
      </w:r>
      <w:r w:rsidR="008E011F" w:rsidRPr="009F6662">
        <w:rPr>
          <w:rFonts w:asciiTheme="minorHAnsi" w:hAnsiTheme="minorHAnsi" w:cstheme="minorHAnsi"/>
        </w:rPr>
        <w:lastRenderedPageBreak/>
        <w:t>which is due under the Financing Agreements</w:t>
      </w:r>
      <w:r w:rsidR="00D92372" w:rsidRPr="009F6662">
        <w:rPr>
          <w:rFonts w:asciiTheme="minorHAnsi" w:hAnsiTheme="minorHAnsi" w:cstheme="minorHAnsi"/>
        </w:rPr>
        <w:t xml:space="preserve">, subject to a maximum of Transmission Charges calculated on Target Availability, </w:t>
      </w:r>
      <w:r w:rsidRPr="009F6662">
        <w:rPr>
          <w:rFonts w:asciiTheme="minorHAnsi" w:hAnsiTheme="minorHAnsi" w:cstheme="minorHAnsi"/>
        </w:rPr>
        <w:t>for the period of such events in excess of three (3) continuous or non continuous Months in the manner provided in (</w:t>
      </w:r>
      <w:r w:rsidR="006F4D7D" w:rsidRPr="009F6662">
        <w:rPr>
          <w:rFonts w:asciiTheme="minorHAnsi" w:hAnsiTheme="minorHAnsi" w:cstheme="minorHAnsi"/>
        </w:rPr>
        <w:t>c</w:t>
      </w:r>
      <w:r w:rsidRPr="009F6662">
        <w:rPr>
          <w:rFonts w:asciiTheme="minorHAnsi" w:hAnsiTheme="minorHAnsi" w:cstheme="minorHAnsi"/>
        </w:rPr>
        <w:t xml:space="preserve">) below. </w:t>
      </w:r>
    </w:p>
    <w:p w14:paraId="3C13AFBC" w14:textId="77777777" w:rsidR="00C0377A" w:rsidRPr="009F6662" w:rsidRDefault="00C0377A" w:rsidP="008B48A6">
      <w:pPr>
        <w:pStyle w:val="ListParagraph"/>
        <w:widowControl w:val="0"/>
        <w:numPr>
          <w:ilvl w:val="0"/>
          <w:numId w:val="30"/>
        </w:numPr>
        <w:tabs>
          <w:tab w:val="left" w:pos="9072"/>
        </w:tabs>
        <w:spacing w:before="240"/>
        <w:ind w:left="1145" w:right="329" w:hanging="357"/>
        <w:jc w:val="both"/>
        <w:rPr>
          <w:rFonts w:asciiTheme="minorHAnsi" w:hAnsiTheme="minorHAnsi" w:cstheme="minorHAnsi"/>
        </w:rPr>
      </w:pPr>
      <w:r w:rsidRPr="009F6662">
        <w:rPr>
          <w:rFonts w:asciiTheme="minorHAnsi" w:hAnsiTheme="minorHAnsi" w:cstheme="minorHAnsi"/>
        </w:rPr>
        <w:t xml:space="preserve">In case of delay due to </w:t>
      </w:r>
      <w:r w:rsidR="006F4D7D" w:rsidRPr="009F6662">
        <w:rPr>
          <w:rFonts w:asciiTheme="minorHAnsi" w:hAnsiTheme="minorHAnsi" w:cstheme="minorHAnsi"/>
        </w:rPr>
        <w:t xml:space="preserve">Direct Non Natural Force Majeure Event or </w:t>
      </w:r>
      <w:r w:rsidRPr="009F6662">
        <w:rPr>
          <w:rFonts w:asciiTheme="minorHAnsi" w:hAnsiTheme="minorHAnsi" w:cstheme="minorHAnsi"/>
        </w:rPr>
        <w:t xml:space="preserve">Indirect Non Natural Force Majeure Event or Natural Force Majeure Event affecting </w:t>
      </w:r>
      <w:r w:rsidR="00D975BA" w:rsidRPr="009F6662">
        <w:rPr>
          <w:rFonts w:asciiTheme="minorHAnsi" w:hAnsiTheme="minorHAnsi" w:cstheme="minorHAnsi"/>
        </w:rPr>
        <w:t>the Nodal</w:t>
      </w:r>
      <w:r w:rsidR="003101BE" w:rsidRPr="009F6662">
        <w:rPr>
          <w:rFonts w:asciiTheme="minorHAnsi" w:hAnsiTheme="minorHAnsi" w:cstheme="minorHAnsi"/>
        </w:rPr>
        <w:t xml:space="preserve"> Agency</w:t>
      </w:r>
      <w:r w:rsidRPr="009F6662">
        <w:rPr>
          <w:rFonts w:asciiTheme="minorHAnsi" w:hAnsiTheme="minorHAnsi" w:cstheme="minorHAnsi"/>
        </w:rPr>
        <w:t xml:space="preserve">, the </w:t>
      </w:r>
      <w:r w:rsidR="00B2699F" w:rsidRPr="009F6662">
        <w:rPr>
          <w:rFonts w:asciiTheme="minorHAnsi" w:hAnsiTheme="minorHAnsi" w:cstheme="minorHAnsi"/>
        </w:rPr>
        <w:t xml:space="preserve">TSP is entitled for </w:t>
      </w:r>
      <w:r w:rsidRPr="009F6662">
        <w:rPr>
          <w:rFonts w:asciiTheme="minorHAnsi" w:hAnsiTheme="minorHAnsi" w:cstheme="minorHAnsi"/>
        </w:rPr>
        <w:t>payments mentioned in (</w:t>
      </w:r>
      <w:r w:rsidR="006F4D7D" w:rsidRPr="009F6662">
        <w:rPr>
          <w:rFonts w:asciiTheme="minorHAnsi" w:hAnsiTheme="minorHAnsi" w:cstheme="minorHAnsi"/>
        </w:rPr>
        <w:t>a</w:t>
      </w:r>
      <w:r w:rsidRPr="009F6662">
        <w:rPr>
          <w:rFonts w:asciiTheme="minorHAnsi" w:hAnsiTheme="minorHAnsi" w:cstheme="minorHAnsi"/>
        </w:rPr>
        <w:t>) and (</w:t>
      </w:r>
      <w:r w:rsidR="006F4D7D" w:rsidRPr="009F6662">
        <w:rPr>
          <w:rFonts w:asciiTheme="minorHAnsi" w:hAnsiTheme="minorHAnsi" w:cstheme="minorHAnsi"/>
        </w:rPr>
        <w:t>b</w:t>
      </w:r>
      <w:r w:rsidRPr="009F6662">
        <w:rPr>
          <w:rFonts w:asciiTheme="minorHAnsi" w:hAnsiTheme="minorHAnsi" w:cstheme="minorHAnsi"/>
        </w:rPr>
        <w:t xml:space="preserve">) above, after commencement of Transmission Service, in the form of an increase in Transmission Charges. These amounts shall be paid from the date, being the later of a) the date of cessation of such Indirect Non Natural Force Majeure Event or Natural Force Majeure Event affecting </w:t>
      </w:r>
      <w:r w:rsidR="00D975BA" w:rsidRPr="009F6662">
        <w:rPr>
          <w:rFonts w:asciiTheme="minorHAnsi" w:hAnsiTheme="minorHAnsi" w:cstheme="minorHAnsi"/>
        </w:rPr>
        <w:t>the Nodal</w:t>
      </w:r>
      <w:r w:rsidR="003101BE" w:rsidRPr="009F6662">
        <w:rPr>
          <w:rFonts w:asciiTheme="minorHAnsi" w:hAnsiTheme="minorHAnsi" w:cstheme="minorHAnsi"/>
        </w:rPr>
        <w:t xml:space="preserve"> Agency</w:t>
      </w:r>
      <w:r w:rsidRPr="009F6662">
        <w:rPr>
          <w:rFonts w:asciiTheme="minorHAnsi" w:hAnsiTheme="minorHAnsi" w:cstheme="minorHAnsi"/>
        </w:rPr>
        <w:t xml:space="preserve"> and b) the completion of sixty (60) days from the receipt of the </w:t>
      </w:r>
      <w:r w:rsidR="00FE0FDF" w:rsidRPr="009F6662">
        <w:rPr>
          <w:rFonts w:asciiTheme="minorHAnsi" w:hAnsiTheme="minorHAnsi" w:cstheme="minorHAnsi"/>
        </w:rPr>
        <w:t>F</w:t>
      </w:r>
      <w:r w:rsidRPr="009F6662">
        <w:rPr>
          <w:rFonts w:asciiTheme="minorHAnsi" w:hAnsiTheme="minorHAnsi" w:cstheme="minorHAnsi"/>
        </w:rPr>
        <w:t xml:space="preserve">inancing </w:t>
      </w:r>
      <w:r w:rsidR="00FE0FDF" w:rsidRPr="009F6662">
        <w:rPr>
          <w:rFonts w:asciiTheme="minorHAnsi" w:hAnsiTheme="minorHAnsi" w:cstheme="minorHAnsi"/>
        </w:rPr>
        <w:t>A</w:t>
      </w:r>
      <w:r w:rsidRPr="009F6662">
        <w:rPr>
          <w:rFonts w:asciiTheme="minorHAnsi" w:hAnsiTheme="minorHAnsi" w:cstheme="minorHAnsi"/>
        </w:rPr>
        <w:t xml:space="preserve">greements by </w:t>
      </w:r>
      <w:r w:rsidR="00D975BA" w:rsidRPr="009F6662">
        <w:rPr>
          <w:rFonts w:asciiTheme="minorHAnsi" w:hAnsiTheme="minorHAnsi" w:cstheme="minorHAnsi"/>
        </w:rPr>
        <w:t>the Nodal</w:t>
      </w:r>
      <w:r w:rsidR="003101BE" w:rsidRPr="009F6662">
        <w:rPr>
          <w:rFonts w:asciiTheme="minorHAnsi" w:hAnsiTheme="minorHAnsi" w:cstheme="minorHAnsi"/>
        </w:rPr>
        <w:t xml:space="preserve"> Agency</w:t>
      </w:r>
      <w:r w:rsidRPr="009F6662">
        <w:rPr>
          <w:rFonts w:asciiTheme="minorHAnsi" w:hAnsiTheme="minorHAnsi" w:cstheme="minorHAnsi"/>
        </w:rPr>
        <w:t xml:space="preserve"> from the TSP. </w:t>
      </w:r>
    </w:p>
    <w:p w14:paraId="3C13AFBD" w14:textId="77777777" w:rsidR="002A71AF" w:rsidRPr="009F6662" w:rsidRDefault="00C0377A" w:rsidP="00B55AE0">
      <w:pPr>
        <w:pStyle w:val="ListParagraph"/>
        <w:widowControl w:val="0"/>
        <w:tabs>
          <w:tab w:val="num" w:pos="1800"/>
          <w:tab w:val="left" w:pos="9072"/>
        </w:tabs>
        <w:spacing w:before="240"/>
        <w:ind w:left="1145" w:right="329"/>
        <w:jc w:val="both"/>
        <w:rPr>
          <w:rFonts w:asciiTheme="minorHAnsi" w:hAnsiTheme="minorHAnsi" w:cstheme="minorHAnsi"/>
        </w:rPr>
      </w:pPr>
      <w:r w:rsidRPr="009F6662">
        <w:rPr>
          <w:rFonts w:asciiTheme="minorHAnsi" w:hAnsiTheme="minorHAnsi" w:cstheme="minorHAnsi"/>
        </w:rPr>
        <w:t xml:space="preserve">Provided such increase in Transmission Charges shall be </w:t>
      </w:r>
      <w:r w:rsidR="001E487D" w:rsidRPr="009F6662">
        <w:rPr>
          <w:rFonts w:asciiTheme="minorHAnsi" w:hAnsiTheme="minorHAnsi" w:cstheme="minorHAnsi"/>
        </w:rPr>
        <w:t xml:space="preserve">so as to put </w:t>
      </w:r>
      <w:r w:rsidRPr="009F6662">
        <w:rPr>
          <w:rFonts w:asciiTheme="minorHAnsi" w:hAnsiTheme="minorHAnsi" w:cstheme="minorHAnsi"/>
        </w:rPr>
        <w:t>the TSP in the same economic position as the TSP would have been in case the TSP had been paid amounts mentioned in (</w:t>
      </w:r>
      <w:r w:rsidR="00245A8E" w:rsidRPr="009F6662">
        <w:rPr>
          <w:rFonts w:asciiTheme="minorHAnsi" w:hAnsiTheme="minorHAnsi" w:cstheme="minorHAnsi"/>
        </w:rPr>
        <w:t>a</w:t>
      </w:r>
      <w:r w:rsidRPr="009F6662">
        <w:rPr>
          <w:rFonts w:asciiTheme="minorHAnsi" w:hAnsiTheme="minorHAnsi" w:cstheme="minorHAnsi"/>
        </w:rPr>
        <w:t xml:space="preserve">) </w:t>
      </w:r>
      <w:r w:rsidR="00EC4231" w:rsidRPr="009F6662">
        <w:rPr>
          <w:rFonts w:asciiTheme="minorHAnsi" w:hAnsiTheme="minorHAnsi" w:cstheme="minorHAnsi"/>
        </w:rPr>
        <w:t>and (</w:t>
      </w:r>
      <w:r w:rsidR="00245A8E" w:rsidRPr="009F6662">
        <w:rPr>
          <w:rFonts w:asciiTheme="minorHAnsi" w:hAnsiTheme="minorHAnsi" w:cstheme="minorHAnsi"/>
        </w:rPr>
        <w:t>b</w:t>
      </w:r>
      <w:r w:rsidR="00EC4231" w:rsidRPr="009F6662">
        <w:rPr>
          <w:rFonts w:asciiTheme="minorHAnsi" w:hAnsiTheme="minorHAnsi" w:cstheme="minorHAnsi"/>
        </w:rPr>
        <w:t xml:space="preserve">) </w:t>
      </w:r>
      <w:r w:rsidRPr="009F6662">
        <w:rPr>
          <w:rFonts w:asciiTheme="minorHAnsi" w:hAnsiTheme="minorHAnsi" w:cstheme="minorHAnsi"/>
        </w:rPr>
        <w:t>above in a situation where the Force Majeure Event had not occurred.</w:t>
      </w:r>
      <w:r w:rsidR="002A71AF" w:rsidRPr="009F6662">
        <w:rPr>
          <w:rFonts w:asciiTheme="minorHAnsi" w:hAnsiTheme="minorHAnsi" w:cstheme="minorHAnsi"/>
        </w:rPr>
        <w:t xml:space="preserve">  </w:t>
      </w:r>
    </w:p>
    <w:p w14:paraId="3C13AFBE" w14:textId="16564CB4" w:rsidR="00C0377A" w:rsidRPr="009F6662" w:rsidRDefault="00C0377A" w:rsidP="002B4B56">
      <w:pPr>
        <w:widowControl w:val="0"/>
        <w:tabs>
          <w:tab w:val="num" w:pos="1620"/>
          <w:tab w:val="left" w:pos="9072"/>
        </w:tabs>
        <w:overflowPunct w:val="0"/>
        <w:autoSpaceDE w:val="0"/>
        <w:autoSpaceDN w:val="0"/>
        <w:adjustRightInd w:val="0"/>
        <w:spacing w:before="0" w:after="0" w:line="276" w:lineRule="auto"/>
        <w:ind w:left="426" w:right="327"/>
        <w:jc w:val="both"/>
        <w:rPr>
          <w:rFonts w:asciiTheme="minorHAnsi" w:hAnsiTheme="minorHAnsi" w:cstheme="minorHAnsi"/>
        </w:rPr>
      </w:pPr>
      <w:r w:rsidRPr="009F6662">
        <w:rPr>
          <w:rFonts w:asciiTheme="minorHAnsi" w:hAnsiTheme="minorHAnsi" w:cstheme="minorHAnsi"/>
        </w:rPr>
        <w:t xml:space="preserve">For the avoidance of doubt, it is </w:t>
      </w:r>
      <w:r w:rsidR="00C11238" w:rsidRPr="009F6662">
        <w:rPr>
          <w:rFonts w:asciiTheme="minorHAnsi" w:hAnsiTheme="minorHAnsi" w:cstheme="minorHAnsi"/>
        </w:rPr>
        <w:t xml:space="preserve">clarified </w:t>
      </w:r>
      <w:r w:rsidRPr="009F6662">
        <w:rPr>
          <w:rFonts w:asciiTheme="minorHAnsi" w:hAnsiTheme="minorHAnsi" w:cstheme="minorHAnsi"/>
        </w:rPr>
        <w:t xml:space="preserve">that the charges payable under this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_Ref207789532 \r \h </w:instrText>
      </w:r>
      <w:r w:rsidR="00FD147F" w:rsidRPr="009F6662">
        <w:rPr>
          <w:rFonts w:asciiTheme="minorHAnsi" w:hAnsiTheme="minorHAnsi" w:cstheme="minorHAnsi"/>
        </w:rPr>
        <w:instrText xml:space="preserve">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6.3.1</w:t>
      </w:r>
      <w:r w:rsidRPr="009F6662">
        <w:rPr>
          <w:rFonts w:asciiTheme="minorHAnsi" w:hAnsiTheme="minorHAnsi" w:cstheme="minorHAnsi"/>
        </w:rPr>
        <w:fldChar w:fldCharType="end"/>
      </w:r>
      <w:r w:rsidRPr="009F6662">
        <w:rPr>
          <w:rFonts w:asciiTheme="minorHAnsi" w:hAnsiTheme="minorHAnsi" w:cstheme="minorHAnsi"/>
        </w:rPr>
        <w:t xml:space="preserve"> </w:t>
      </w:r>
      <w:r w:rsidR="00A8493C" w:rsidRPr="009F6662">
        <w:rPr>
          <w:rFonts w:asciiTheme="minorHAnsi" w:hAnsiTheme="minorHAnsi" w:cstheme="minorHAnsi"/>
        </w:rPr>
        <w:t xml:space="preserve">shall be recovered </w:t>
      </w:r>
      <w:r w:rsidR="006F4D7D" w:rsidRPr="009F6662">
        <w:rPr>
          <w:rFonts w:asciiTheme="minorHAnsi" w:hAnsiTheme="minorHAnsi" w:cstheme="minorHAnsi"/>
        </w:rPr>
        <w:t xml:space="preserve">as per </w:t>
      </w:r>
      <w:r w:rsidR="0048462F" w:rsidRPr="009F6662">
        <w:rPr>
          <w:rFonts w:asciiTheme="minorHAnsi" w:hAnsiTheme="minorHAnsi" w:cstheme="minorHAnsi"/>
        </w:rPr>
        <w:t>Sharing Regulations</w:t>
      </w:r>
      <w:r w:rsidR="00625BEF" w:rsidRPr="009F6662">
        <w:rPr>
          <w:rFonts w:asciiTheme="minorHAnsi" w:hAnsiTheme="minorHAnsi" w:cstheme="minorHAnsi"/>
        </w:rPr>
        <w:t xml:space="preserve">. </w:t>
      </w:r>
    </w:p>
    <w:p w14:paraId="3C13AFBF"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41" w:name="_Ref310492620"/>
      <w:r w:rsidRPr="009F6662">
        <w:rPr>
          <w:rFonts w:asciiTheme="minorHAnsi" w:hAnsiTheme="minorHAnsi" w:cstheme="minorHAnsi"/>
          <w:szCs w:val="24"/>
        </w:rPr>
        <w:t>Liquidated Damages for Delay in achieving COD of Project:</w:t>
      </w:r>
      <w:bookmarkEnd w:id="139"/>
      <w:bookmarkEnd w:id="141"/>
      <w:r w:rsidRPr="009F6662">
        <w:rPr>
          <w:rFonts w:asciiTheme="minorHAnsi" w:hAnsiTheme="minorHAnsi" w:cstheme="minorHAnsi"/>
          <w:szCs w:val="24"/>
        </w:rPr>
        <w:t xml:space="preserve"> </w:t>
      </w:r>
    </w:p>
    <w:p w14:paraId="3C13AFC0" w14:textId="6BD3FB91"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42" w:name="_Ref170680598"/>
      <w:r w:rsidRPr="009F6662">
        <w:rPr>
          <w:rFonts w:asciiTheme="minorHAnsi" w:hAnsiTheme="minorHAnsi" w:cstheme="minorHAnsi"/>
          <w:sz w:val="24"/>
          <w:szCs w:val="24"/>
        </w:rPr>
        <w:t xml:space="preserve">If the TSP fails to achieve COD of any Element of the Project or the Project, by the Element’s / Project’s Scheduled COD </w:t>
      </w:r>
      <w:r w:rsidR="00736727" w:rsidRPr="009F6662">
        <w:rPr>
          <w:rFonts w:asciiTheme="minorHAnsi" w:hAnsiTheme="minorHAnsi" w:cstheme="minorHAnsi"/>
          <w:sz w:val="24"/>
          <w:szCs w:val="24"/>
        </w:rPr>
        <w:t xml:space="preserve">or such Scheduled COD </w:t>
      </w:r>
      <w:r w:rsidRPr="009F6662">
        <w:rPr>
          <w:rFonts w:asciiTheme="minorHAnsi" w:hAnsiTheme="minorHAnsi" w:cstheme="minorHAnsi"/>
          <w:sz w:val="24"/>
          <w:szCs w:val="24"/>
        </w:rPr>
        <w:t xml:space="preserve">as extended under Articles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_Ref190326201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4.4.1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and </w:t>
      </w:r>
      <w:r w:rsidR="00B13362" w:rsidRPr="009F6662">
        <w:rPr>
          <w:rFonts w:asciiTheme="minorHAnsi" w:hAnsiTheme="minorHAnsi" w:cstheme="minorHAnsi"/>
          <w:sz w:val="24"/>
          <w:szCs w:val="24"/>
        </w:rPr>
        <w:fldChar w:fldCharType="begin"/>
      </w:r>
      <w:r w:rsidR="00B13362" w:rsidRPr="009F6662">
        <w:rPr>
          <w:rFonts w:asciiTheme="minorHAnsi" w:hAnsiTheme="minorHAnsi" w:cstheme="minorHAnsi"/>
          <w:sz w:val="24"/>
          <w:szCs w:val="24"/>
        </w:rPr>
        <w:instrText xml:space="preserve"> REF _Ref313871126 \r \h </w:instrText>
      </w:r>
      <w:r w:rsidR="00360AFF" w:rsidRPr="009F6662">
        <w:rPr>
          <w:rFonts w:asciiTheme="minorHAnsi" w:hAnsiTheme="minorHAnsi" w:cstheme="minorHAnsi"/>
          <w:sz w:val="24"/>
          <w:szCs w:val="24"/>
        </w:rPr>
        <w:instrText xml:space="preserve"> \* MERGEFORMAT </w:instrText>
      </w:r>
      <w:r w:rsidR="00B13362" w:rsidRPr="009F6662">
        <w:rPr>
          <w:rFonts w:asciiTheme="minorHAnsi" w:hAnsiTheme="minorHAnsi" w:cstheme="minorHAnsi"/>
          <w:sz w:val="24"/>
          <w:szCs w:val="24"/>
        </w:rPr>
      </w:r>
      <w:r w:rsidR="00B13362"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4.4.3</w:t>
      </w:r>
      <w:r w:rsidR="00B13362"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then the TSP shall pay to the </w:t>
      </w:r>
      <w:r w:rsidR="003101BE" w:rsidRPr="009F6662">
        <w:rPr>
          <w:rFonts w:asciiTheme="minorHAnsi" w:hAnsiTheme="minorHAnsi" w:cstheme="minorHAnsi"/>
          <w:sz w:val="24"/>
          <w:szCs w:val="24"/>
        </w:rPr>
        <w:t xml:space="preserve"> Nodal Agency</w:t>
      </w:r>
      <w:r w:rsidRPr="009F6662">
        <w:rPr>
          <w:rFonts w:asciiTheme="minorHAnsi" w:hAnsiTheme="minorHAnsi" w:cstheme="minorHAnsi"/>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9F6662">
        <w:rPr>
          <w:rFonts w:asciiTheme="minorHAnsi" w:hAnsiTheme="minorHAnsi" w:cstheme="minorHAnsi"/>
          <w:sz w:val="24"/>
          <w:szCs w:val="24"/>
        </w:rPr>
        <w:t xml:space="preserve">of the </w:t>
      </w:r>
      <w:r w:rsidR="003101BE" w:rsidRPr="009F6662">
        <w:rPr>
          <w:rFonts w:asciiTheme="minorHAnsi" w:hAnsiTheme="minorHAnsi" w:cstheme="minorHAnsi"/>
          <w:sz w:val="24"/>
          <w:szCs w:val="24"/>
        </w:rPr>
        <w:t>Nodal Agency</w:t>
      </w:r>
      <w:r w:rsidR="00736727" w:rsidRPr="009F6662">
        <w:rPr>
          <w:rFonts w:asciiTheme="minorHAnsi" w:hAnsiTheme="minorHAnsi" w:cstheme="minorHAnsi"/>
          <w:sz w:val="24"/>
          <w:szCs w:val="24"/>
        </w:rPr>
        <w:t xml:space="preserve"> </w:t>
      </w:r>
      <w:r w:rsidRPr="009F6662">
        <w:rPr>
          <w:rFonts w:asciiTheme="minorHAnsi" w:hAnsiTheme="minorHAnsi" w:cstheme="minorHAnsi"/>
          <w:sz w:val="24"/>
          <w:szCs w:val="24"/>
        </w:rPr>
        <w:t>under the Agreement.</w:t>
      </w:r>
      <w:bookmarkEnd w:id="142"/>
      <w:r w:rsidRPr="009F6662">
        <w:rPr>
          <w:rFonts w:asciiTheme="minorHAnsi" w:hAnsiTheme="minorHAnsi" w:cstheme="minorHAnsi"/>
          <w:sz w:val="24"/>
          <w:szCs w:val="24"/>
        </w:rPr>
        <w:t xml:space="preserve"> </w:t>
      </w:r>
    </w:p>
    <w:p w14:paraId="3C13AFC1" w14:textId="26C62F6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TSP’s maximum liability under this Article </w:t>
      </w:r>
      <w:r w:rsidR="006C763F" w:rsidRPr="009F6662">
        <w:rPr>
          <w:rFonts w:asciiTheme="minorHAnsi" w:hAnsiTheme="minorHAnsi" w:cstheme="minorHAnsi"/>
          <w:sz w:val="24"/>
          <w:szCs w:val="24"/>
        </w:rPr>
        <w:fldChar w:fldCharType="begin"/>
      </w:r>
      <w:r w:rsidR="006C763F" w:rsidRPr="009F6662">
        <w:rPr>
          <w:rFonts w:asciiTheme="minorHAnsi" w:hAnsiTheme="minorHAnsi" w:cstheme="minorHAnsi"/>
          <w:sz w:val="24"/>
          <w:szCs w:val="24"/>
        </w:rPr>
        <w:instrText xml:space="preserve"> REF _Ref310492620 \r \h </w:instrText>
      </w:r>
      <w:r w:rsidR="00C01C9E" w:rsidRPr="009F6662">
        <w:rPr>
          <w:rFonts w:asciiTheme="minorHAnsi" w:hAnsiTheme="minorHAnsi" w:cstheme="minorHAnsi"/>
          <w:sz w:val="24"/>
          <w:szCs w:val="24"/>
        </w:rPr>
        <w:instrText xml:space="preserve"> \* MERGEFORMAT </w:instrText>
      </w:r>
      <w:r w:rsidR="006C763F" w:rsidRPr="009F6662">
        <w:rPr>
          <w:rFonts w:asciiTheme="minorHAnsi" w:hAnsiTheme="minorHAnsi" w:cstheme="minorHAnsi"/>
          <w:sz w:val="24"/>
          <w:szCs w:val="24"/>
        </w:rPr>
      </w:r>
      <w:r w:rsidR="006C763F"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6.4</w:t>
      </w:r>
      <w:r w:rsidR="006C763F"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shall be limited to the amount of liquidated damages calculated in accordance with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_Ref170680598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6.4.1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for and up to six (6) months of delay for the Element or the Project.</w:t>
      </w:r>
    </w:p>
    <w:p w14:paraId="3C13AFC2" w14:textId="785C1A59" w:rsidR="00C0377A" w:rsidRPr="009F6662" w:rsidRDefault="00C0377A" w:rsidP="002B4B56">
      <w:pPr>
        <w:widowControl w:val="0"/>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Provided that</w:t>
      </w:r>
      <w:r w:rsidR="006F2DC7" w:rsidRPr="009F6662">
        <w:rPr>
          <w:rFonts w:asciiTheme="minorHAnsi" w:hAnsiTheme="minorHAnsi" w:cstheme="minorHAnsi"/>
        </w:rPr>
        <w:t>,</w:t>
      </w:r>
      <w:r w:rsidRPr="009F6662">
        <w:rPr>
          <w:rFonts w:asciiTheme="minorHAnsi" w:hAnsiTheme="minorHAnsi" w:cstheme="minorHAnsi"/>
        </w:rPr>
        <w:t xml:space="preserve"> in case of failure of the TSP to achieve COD of the Element of the Project even after the expiry of six (6) months from its Scheduled COD, the provisions of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_Ref169580801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13</w:t>
      </w:r>
      <w:r w:rsidRPr="009F6662">
        <w:rPr>
          <w:rFonts w:asciiTheme="minorHAnsi" w:hAnsiTheme="minorHAnsi" w:cstheme="minorHAnsi"/>
        </w:rPr>
        <w:fldChar w:fldCharType="end"/>
      </w:r>
      <w:r w:rsidRPr="009F6662">
        <w:rPr>
          <w:rFonts w:asciiTheme="minorHAnsi" w:hAnsiTheme="minorHAnsi" w:cstheme="minorHAnsi"/>
        </w:rPr>
        <w:t xml:space="preserve"> shall apply. </w:t>
      </w:r>
    </w:p>
    <w:p w14:paraId="3C13AFC3" w14:textId="3F21C250"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TSP shall make payment </w:t>
      </w:r>
      <w:r w:rsidR="0043087B" w:rsidRPr="009F6662">
        <w:rPr>
          <w:rFonts w:asciiTheme="minorHAnsi" w:hAnsiTheme="minorHAnsi" w:cstheme="minorHAnsi"/>
          <w:sz w:val="24"/>
          <w:szCs w:val="24"/>
        </w:rPr>
        <w:t xml:space="preserve">to </w:t>
      </w:r>
      <w:r w:rsidR="008F40E3" w:rsidRPr="009F6662">
        <w:rPr>
          <w:rFonts w:asciiTheme="minorHAnsi" w:hAnsiTheme="minorHAnsi" w:cstheme="minorHAnsi"/>
          <w:sz w:val="24"/>
          <w:szCs w:val="24"/>
        </w:rPr>
        <w:t xml:space="preserve">the </w:t>
      </w:r>
      <w:r w:rsidR="003101BE" w:rsidRPr="009F6662">
        <w:rPr>
          <w:rFonts w:asciiTheme="minorHAnsi" w:hAnsiTheme="minorHAnsi" w:cstheme="minorHAnsi"/>
          <w:sz w:val="24"/>
          <w:szCs w:val="24"/>
        </w:rPr>
        <w:t>Nodal Agency</w:t>
      </w:r>
      <w:r w:rsidR="005C678C"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of the liquidated damages calculated pursuant to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_Ref170680598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6.4.1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within ten (10) days of the earlier of: </w:t>
      </w:r>
    </w:p>
    <w:p w14:paraId="3C13AFC4" w14:textId="77777777" w:rsidR="00C0377A" w:rsidRPr="009F6662" w:rsidRDefault="00C0377A" w:rsidP="008B48A6">
      <w:pPr>
        <w:widowControl w:val="0"/>
        <w:numPr>
          <w:ilvl w:val="0"/>
          <w:numId w:val="31"/>
        </w:numPr>
        <w:tabs>
          <w:tab w:val="clear" w:pos="2160"/>
          <w:tab w:val="num" w:pos="709"/>
          <w:tab w:val="left" w:pos="9072"/>
        </w:tabs>
        <w:spacing w:line="276" w:lineRule="auto"/>
        <w:ind w:right="327" w:hanging="1734"/>
        <w:jc w:val="both"/>
        <w:rPr>
          <w:rFonts w:asciiTheme="minorHAnsi" w:hAnsiTheme="minorHAnsi" w:cstheme="minorHAnsi"/>
        </w:rPr>
      </w:pPr>
      <w:r w:rsidRPr="009F6662">
        <w:rPr>
          <w:rFonts w:asciiTheme="minorHAnsi" w:hAnsiTheme="minorHAnsi" w:cstheme="minorHAnsi"/>
        </w:rPr>
        <w:t>the date on which the applicable Element achieves COD; or</w:t>
      </w:r>
    </w:p>
    <w:p w14:paraId="3C13AFC5" w14:textId="77777777" w:rsidR="00C0377A" w:rsidRPr="009F6662" w:rsidRDefault="00C0377A" w:rsidP="008B48A6">
      <w:pPr>
        <w:widowControl w:val="0"/>
        <w:numPr>
          <w:ilvl w:val="0"/>
          <w:numId w:val="31"/>
        </w:numPr>
        <w:tabs>
          <w:tab w:val="clear" w:pos="2160"/>
          <w:tab w:val="left" w:pos="9072"/>
        </w:tabs>
        <w:spacing w:line="276" w:lineRule="auto"/>
        <w:ind w:left="709" w:right="327" w:hanging="283"/>
        <w:jc w:val="both"/>
        <w:rPr>
          <w:rFonts w:asciiTheme="minorHAnsi" w:hAnsiTheme="minorHAnsi" w:cstheme="minorHAnsi"/>
        </w:rPr>
      </w:pPr>
      <w:r w:rsidRPr="009F6662">
        <w:rPr>
          <w:rFonts w:asciiTheme="minorHAnsi" w:hAnsiTheme="minorHAnsi" w:cstheme="minorHAnsi"/>
        </w:rPr>
        <w:t xml:space="preserve">the date of termination of this Agreement. </w:t>
      </w:r>
    </w:p>
    <w:p w14:paraId="3C13AFC6" w14:textId="77777777" w:rsidR="00C0377A" w:rsidRPr="009F6662" w:rsidRDefault="00C0377A" w:rsidP="002B4B56">
      <w:pPr>
        <w:widowControl w:val="0"/>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lastRenderedPageBreak/>
        <w:t>The payment of such damages shall not relieve the TSP from its obligations to complete the Project or from any other obligation and liabilities under the Agreement.</w:t>
      </w:r>
    </w:p>
    <w:p w14:paraId="3C13AFC7" w14:textId="5BFFCA38" w:rsidR="008A62F0"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If the TSP fails to pay the amount of liquidated damages </w:t>
      </w:r>
      <w:r w:rsidR="008F40E3" w:rsidRPr="009F6662">
        <w:rPr>
          <w:rFonts w:asciiTheme="minorHAnsi" w:hAnsiTheme="minorHAnsi" w:cstheme="minorHAnsi"/>
          <w:sz w:val="24"/>
          <w:szCs w:val="24"/>
        </w:rPr>
        <w:t xml:space="preserve">to the </w:t>
      </w:r>
      <w:r w:rsidR="003101BE" w:rsidRPr="009F6662">
        <w:rPr>
          <w:rFonts w:asciiTheme="minorHAnsi" w:hAnsiTheme="minorHAnsi" w:cstheme="minorHAnsi"/>
          <w:sz w:val="24"/>
          <w:szCs w:val="24"/>
        </w:rPr>
        <w:t>Nodal Agency</w:t>
      </w:r>
      <w:r w:rsidR="00B4266B"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within the said period of ten (10) days, the </w:t>
      </w:r>
      <w:r w:rsidR="003101BE"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under this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_Ref170683522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6.3</w:t>
      </w:r>
      <w:r w:rsidRPr="009F6662">
        <w:rPr>
          <w:rFonts w:asciiTheme="minorHAnsi" w:hAnsiTheme="minorHAnsi" w:cstheme="minorHAnsi"/>
          <w:sz w:val="24"/>
          <w:szCs w:val="24"/>
        </w:rPr>
        <w:fldChar w:fldCharType="end"/>
      </w:r>
      <w:r w:rsidR="003D59FC" w:rsidRPr="009F6662">
        <w:rPr>
          <w:rFonts w:asciiTheme="minorHAnsi" w:hAnsiTheme="minorHAnsi" w:cstheme="minorHAnsi"/>
          <w:sz w:val="24"/>
          <w:szCs w:val="24"/>
        </w:rPr>
        <w:t xml:space="preserve"> and </w:t>
      </w:r>
      <w:r w:rsidRPr="009F6662">
        <w:rPr>
          <w:rFonts w:asciiTheme="minorHAnsi" w:hAnsiTheme="minorHAnsi" w:cstheme="minorHAnsi"/>
          <w:sz w:val="24"/>
          <w:szCs w:val="24"/>
        </w:rPr>
        <w:t xml:space="preserve"> the TSP </w:t>
      </w:r>
      <w:r w:rsidR="003D59FC" w:rsidRPr="009F6662">
        <w:rPr>
          <w:rFonts w:asciiTheme="minorHAnsi" w:hAnsiTheme="minorHAnsi" w:cstheme="minorHAnsi"/>
          <w:sz w:val="24"/>
          <w:szCs w:val="24"/>
        </w:rPr>
        <w:t xml:space="preserve">fails to make payment of the balance amount of the liquidated damages not covered by the Contract Performance Guarantee, then such balance amount shall be </w:t>
      </w:r>
      <w:r w:rsidR="00C9556A" w:rsidRPr="009F6662">
        <w:rPr>
          <w:rFonts w:asciiTheme="minorHAnsi" w:hAnsiTheme="minorHAnsi" w:cstheme="minorHAnsi"/>
          <w:sz w:val="24"/>
          <w:szCs w:val="24"/>
        </w:rPr>
        <w:t xml:space="preserve">deducted  </w:t>
      </w:r>
      <w:r w:rsidR="00126D31" w:rsidRPr="009F6662">
        <w:rPr>
          <w:rFonts w:asciiTheme="minorHAnsi" w:hAnsiTheme="minorHAnsi" w:cstheme="minorHAnsi"/>
          <w:sz w:val="24"/>
          <w:szCs w:val="24"/>
        </w:rPr>
        <w:t xml:space="preserve">from the </w:t>
      </w:r>
      <w:r w:rsidR="000C3A87" w:rsidRPr="009F6662">
        <w:rPr>
          <w:rFonts w:asciiTheme="minorHAnsi" w:hAnsiTheme="minorHAnsi" w:cstheme="minorHAnsi"/>
          <w:sz w:val="24"/>
          <w:szCs w:val="24"/>
        </w:rPr>
        <w:t>T</w:t>
      </w:r>
      <w:r w:rsidR="00126D31" w:rsidRPr="009F6662">
        <w:rPr>
          <w:rFonts w:asciiTheme="minorHAnsi" w:hAnsiTheme="minorHAnsi" w:cstheme="minorHAnsi"/>
          <w:sz w:val="24"/>
          <w:szCs w:val="24"/>
        </w:rPr>
        <w:t xml:space="preserve">ransmission </w:t>
      </w:r>
      <w:r w:rsidR="000C3A87" w:rsidRPr="009F6662">
        <w:rPr>
          <w:rFonts w:asciiTheme="minorHAnsi" w:hAnsiTheme="minorHAnsi" w:cstheme="minorHAnsi"/>
          <w:sz w:val="24"/>
          <w:szCs w:val="24"/>
        </w:rPr>
        <w:t>C</w:t>
      </w:r>
      <w:r w:rsidR="00126D31" w:rsidRPr="009F6662">
        <w:rPr>
          <w:rFonts w:asciiTheme="minorHAnsi" w:hAnsiTheme="minorHAnsi" w:cstheme="minorHAnsi"/>
          <w:sz w:val="24"/>
          <w:szCs w:val="24"/>
        </w:rPr>
        <w:t xml:space="preserve">harges </w:t>
      </w:r>
      <w:r w:rsidR="00C9556A" w:rsidRPr="009F6662">
        <w:rPr>
          <w:rFonts w:asciiTheme="minorHAnsi" w:hAnsiTheme="minorHAnsi" w:cstheme="minorHAnsi"/>
          <w:sz w:val="24"/>
          <w:szCs w:val="24"/>
        </w:rPr>
        <w:t xml:space="preserve">payable to the TSP. </w:t>
      </w:r>
      <w:r w:rsidR="00736727" w:rsidRPr="009F6662">
        <w:rPr>
          <w:rFonts w:asciiTheme="minorHAnsi" w:hAnsiTheme="minorHAnsi" w:cstheme="minorHAnsi"/>
          <w:sz w:val="24"/>
          <w:szCs w:val="24"/>
        </w:rPr>
        <w:t>The right of</w:t>
      </w:r>
      <w:r w:rsidR="00AE48D8" w:rsidRPr="009F6662">
        <w:rPr>
          <w:rFonts w:asciiTheme="minorHAnsi" w:hAnsiTheme="minorHAnsi" w:cstheme="minorHAnsi"/>
          <w:sz w:val="24"/>
          <w:szCs w:val="24"/>
        </w:rPr>
        <w:t xml:space="preserve"> the </w:t>
      </w:r>
      <w:r w:rsidR="003101BE" w:rsidRPr="009F6662">
        <w:rPr>
          <w:rFonts w:asciiTheme="minorHAnsi" w:hAnsiTheme="minorHAnsi" w:cstheme="minorHAnsi"/>
          <w:sz w:val="24"/>
          <w:szCs w:val="24"/>
        </w:rPr>
        <w:t>Nodal Agency</w:t>
      </w:r>
      <w:r w:rsidR="00736727" w:rsidRPr="009F6662">
        <w:rPr>
          <w:rFonts w:asciiTheme="minorHAnsi" w:hAnsiTheme="minorHAnsi" w:cstheme="minorHAnsi"/>
          <w:sz w:val="24"/>
          <w:szCs w:val="24"/>
        </w:rPr>
        <w:t xml:space="preserve"> to encash the Contract Performance Guarantee is without prejudice to the other rights of the </w:t>
      </w:r>
      <w:r w:rsidR="003101BE" w:rsidRPr="009F6662">
        <w:rPr>
          <w:rFonts w:asciiTheme="minorHAnsi" w:hAnsiTheme="minorHAnsi" w:cstheme="minorHAnsi"/>
          <w:sz w:val="24"/>
          <w:szCs w:val="24"/>
        </w:rPr>
        <w:t>Nodal Agency</w:t>
      </w:r>
      <w:r w:rsidR="00736727" w:rsidRPr="009F6662">
        <w:rPr>
          <w:rFonts w:asciiTheme="minorHAnsi" w:hAnsiTheme="minorHAnsi" w:cstheme="minorHAnsi"/>
          <w:sz w:val="24"/>
          <w:szCs w:val="24"/>
        </w:rPr>
        <w:t xml:space="preserve"> under this Agreement.</w:t>
      </w:r>
    </w:p>
    <w:p w14:paraId="3C13AFC8" w14:textId="77777777" w:rsidR="008A62F0" w:rsidRPr="009F6662" w:rsidRDefault="005213C9"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For avoidance of doubt, </w:t>
      </w:r>
      <w:r w:rsidR="003E296B" w:rsidRPr="009F6662">
        <w:rPr>
          <w:rFonts w:asciiTheme="minorHAnsi" w:hAnsiTheme="minorHAnsi" w:cstheme="minorHAnsi"/>
          <w:sz w:val="24"/>
          <w:szCs w:val="24"/>
        </w:rPr>
        <w:t>i</w:t>
      </w:r>
      <w:r w:rsidR="008A62F0" w:rsidRPr="009F6662">
        <w:rPr>
          <w:rFonts w:asciiTheme="minorHAnsi" w:hAnsiTheme="minorHAnsi" w:cstheme="minorHAnsi"/>
          <w:sz w:val="24"/>
          <w:szCs w:val="24"/>
        </w:rPr>
        <w:t xml:space="preserve">t is clarified that amount payable by TSP under this Article is over and above the penalty payable </w:t>
      </w:r>
      <w:r w:rsidR="001D7E19" w:rsidRPr="009F6662">
        <w:rPr>
          <w:rFonts w:asciiTheme="minorHAnsi" w:hAnsiTheme="minorHAnsi" w:cstheme="minorHAnsi"/>
          <w:sz w:val="24"/>
          <w:szCs w:val="24"/>
        </w:rPr>
        <w:t xml:space="preserve">by TSP </w:t>
      </w:r>
      <w:r w:rsidR="008A62F0" w:rsidRPr="009F6662">
        <w:rPr>
          <w:rFonts w:asciiTheme="minorHAnsi" w:hAnsiTheme="minorHAnsi" w:cstheme="minorHAnsi"/>
          <w:sz w:val="24"/>
          <w:szCs w:val="24"/>
        </w:rPr>
        <w:t xml:space="preserve">under Article 5.5.6 of this Agreement. </w:t>
      </w:r>
    </w:p>
    <w:p w14:paraId="3C13AFC9"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eastAsia="Arial Unicode MS" w:hAnsiTheme="minorHAnsi" w:cstheme="minorHAnsi"/>
          <w:w w:val="0"/>
          <w:szCs w:val="24"/>
        </w:rPr>
        <w:t>Return of Contract Performance Guarantee</w:t>
      </w:r>
    </w:p>
    <w:p w14:paraId="3C13AFCA" w14:textId="18F639DE"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43" w:name="_Ref191200554"/>
      <w:r w:rsidRPr="009F6662">
        <w:rPr>
          <w:rFonts w:asciiTheme="minorHAnsi" w:hAnsiTheme="minorHAnsi" w:cstheme="minorHAnsi"/>
          <w:sz w:val="24"/>
          <w:szCs w:val="24"/>
        </w:rPr>
        <w:t xml:space="preserve">The Contract Performance Guarantee as submitted by TSP in accordance with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_Ref170624097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3.1.1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shall be released by the </w:t>
      </w:r>
      <w:r w:rsidR="003101BE"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within three (3) months from the COD of the Project.  In the event of delay in achieving Scheduled COD of any of the Elements by the TSP (otherwise than due to reasons as mentioned in Article </w:t>
      </w:r>
      <w:r w:rsidR="008146AD" w:rsidRPr="009F6662">
        <w:rPr>
          <w:rFonts w:asciiTheme="minorHAnsi" w:hAnsiTheme="minorHAnsi" w:cstheme="minorHAnsi"/>
          <w:sz w:val="24"/>
          <w:szCs w:val="24"/>
        </w:rPr>
        <w:fldChar w:fldCharType="begin"/>
      </w:r>
      <w:r w:rsidR="008146AD" w:rsidRPr="009F6662">
        <w:rPr>
          <w:rFonts w:asciiTheme="minorHAnsi" w:hAnsiTheme="minorHAnsi" w:cstheme="minorHAnsi"/>
          <w:sz w:val="24"/>
          <w:szCs w:val="24"/>
        </w:rPr>
        <w:instrText xml:space="preserve"> REF _Ref170678236 \r \h </w:instrText>
      </w:r>
      <w:r w:rsidR="000A0938" w:rsidRPr="009F6662">
        <w:rPr>
          <w:rFonts w:asciiTheme="minorHAnsi" w:hAnsiTheme="minorHAnsi" w:cstheme="minorHAnsi"/>
          <w:sz w:val="24"/>
          <w:szCs w:val="24"/>
        </w:rPr>
        <w:instrText xml:space="preserve"> \* MERGEFORMAT </w:instrText>
      </w:r>
      <w:r w:rsidR="008146AD" w:rsidRPr="009F6662">
        <w:rPr>
          <w:rFonts w:asciiTheme="minorHAnsi" w:hAnsiTheme="minorHAnsi" w:cstheme="minorHAnsi"/>
          <w:sz w:val="24"/>
          <w:szCs w:val="24"/>
        </w:rPr>
      </w:r>
      <w:r w:rsidR="008146AD"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3.1.3</w:t>
      </w:r>
      <w:r w:rsidR="008146AD"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or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_Ref169486238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and consequent part invocation of the Contract Performance Guarantee by the </w:t>
      </w:r>
      <w:r w:rsidR="003101BE"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w:t>
      </w:r>
      <w:r w:rsidR="003101BE" w:rsidRPr="009F6662">
        <w:rPr>
          <w:rFonts w:asciiTheme="minorHAnsi" w:hAnsiTheme="minorHAnsi" w:cstheme="minorHAnsi"/>
          <w:sz w:val="24"/>
          <w:szCs w:val="24"/>
        </w:rPr>
        <w:t>Nodal Agency</w:t>
      </w:r>
      <w:r w:rsidR="00042B39" w:rsidRPr="009F6662">
        <w:rPr>
          <w:rFonts w:asciiTheme="minorHAnsi" w:hAnsiTheme="minorHAnsi" w:cstheme="minorHAnsi"/>
          <w:sz w:val="24"/>
          <w:szCs w:val="24"/>
        </w:rPr>
        <w:t xml:space="preserve"> </w:t>
      </w:r>
      <w:r w:rsidRPr="009F6662">
        <w:rPr>
          <w:rFonts w:asciiTheme="minorHAnsi" w:hAnsiTheme="minorHAnsi" w:cstheme="minorHAnsi"/>
          <w:sz w:val="24"/>
          <w:szCs w:val="24"/>
        </w:rPr>
        <w:t>shall release the Contract Performance Guarantee</w:t>
      </w:r>
      <w:r w:rsidR="00736727" w:rsidRPr="009F6662">
        <w:rPr>
          <w:rFonts w:asciiTheme="minorHAnsi" w:hAnsiTheme="minorHAnsi" w:cstheme="minorHAnsi"/>
          <w:sz w:val="24"/>
          <w:szCs w:val="24"/>
        </w:rPr>
        <w:t>,</w:t>
      </w:r>
      <w:r w:rsidRPr="009F6662">
        <w:rPr>
          <w:rFonts w:asciiTheme="minorHAnsi" w:hAnsiTheme="minorHAnsi" w:cstheme="minorHAnsi"/>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shall also return</w:t>
      </w:r>
      <w:r w:rsidR="00736727" w:rsidRPr="009F6662">
        <w:rPr>
          <w:rFonts w:asciiTheme="minorHAnsi" w:hAnsiTheme="minorHAnsi" w:cstheme="minorHAnsi"/>
          <w:sz w:val="24"/>
          <w:szCs w:val="24"/>
        </w:rPr>
        <w:t xml:space="preserve"> </w:t>
      </w:r>
      <w:r w:rsidRPr="009F6662">
        <w:rPr>
          <w:rFonts w:asciiTheme="minorHAnsi" w:hAnsiTheme="minorHAnsi" w:cstheme="minorHAnsi"/>
          <w:sz w:val="24"/>
          <w:szCs w:val="24"/>
        </w:rPr>
        <w:t>/</w:t>
      </w:r>
      <w:r w:rsidR="00736727"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release the Contract Performance Guarantee in the event of (i) applicability of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_Ref170679919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3.3.1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to the extent the Contract Performance Guarantee is valid for an amount</w:t>
      </w:r>
      <w:r w:rsidR="002C7C56" w:rsidRPr="009F6662">
        <w:rPr>
          <w:rFonts w:asciiTheme="minorHAnsi" w:hAnsiTheme="minorHAnsi" w:cstheme="minorHAnsi"/>
          <w:sz w:val="24"/>
          <w:szCs w:val="24"/>
        </w:rPr>
        <w:t xml:space="preserve"> in excess of </w:t>
      </w:r>
      <w:r w:rsidR="00F26BD2">
        <w:rPr>
          <w:rFonts w:asciiTheme="minorHAnsi" w:hAnsiTheme="minorHAnsi" w:cstheme="minorHAnsi"/>
          <w:b/>
          <w:sz w:val="24"/>
          <w:szCs w:val="24"/>
        </w:rPr>
        <w:t>46.5</w:t>
      </w:r>
      <w:r w:rsidR="00F26BD2" w:rsidRPr="009F6662">
        <w:rPr>
          <w:rFonts w:asciiTheme="minorHAnsi" w:hAnsiTheme="minorHAnsi" w:cstheme="minorHAnsi"/>
          <w:b/>
          <w:sz w:val="24"/>
          <w:szCs w:val="24"/>
        </w:rPr>
        <w:t xml:space="preserve"> Crores (Rs. </w:t>
      </w:r>
      <w:r w:rsidR="00F26BD2">
        <w:rPr>
          <w:rFonts w:asciiTheme="minorHAnsi" w:hAnsiTheme="minorHAnsi" w:cstheme="minorHAnsi"/>
          <w:b/>
          <w:sz w:val="24"/>
          <w:szCs w:val="24"/>
        </w:rPr>
        <w:t>Forty-six</w:t>
      </w:r>
      <w:r w:rsidR="00F26BD2" w:rsidRPr="009F6662">
        <w:rPr>
          <w:rFonts w:asciiTheme="minorHAnsi" w:hAnsiTheme="minorHAnsi" w:cstheme="minorHAnsi"/>
          <w:b/>
          <w:sz w:val="24"/>
          <w:szCs w:val="24"/>
        </w:rPr>
        <w:t xml:space="preserve"> Crore</w:t>
      </w:r>
      <w:r w:rsidR="00F26BD2">
        <w:rPr>
          <w:rFonts w:asciiTheme="minorHAnsi" w:hAnsiTheme="minorHAnsi" w:cstheme="minorHAnsi"/>
          <w:b/>
          <w:sz w:val="24"/>
          <w:szCs w:val="24"/>
        </w:rPr>
        <w:t xml:space="preserve"> fifty lakhs</w:t>
      </w:r>
      <w:r w:rsidR="00F26BD2" w:rsidRPr="009F6662">
        <w:rPr>
          <w:rFonts w:asciiTheme="minorHAnsi" w:hAnsiTheme="minorHAnsi" w:cstheme="minorHAnsi"/>
          <w:b/>
          <w:sz w:val="24"/>
          <w:szCs w:val="24"/>
        </w:rPr>
        <w:t xml:space="preserve"> only)</w:t>
      </w:r>
      <w:r w:rsidR="00A05221"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or (ii) termination of this Agreement by </w:t>
      </w:r>
      <w:r w:rsidR="006019B5" w:rsidRPr="009F6662">
        <w:rPr>
          <w:rFonts w:asciiTheme="minorHAnsi" w:hAnsiTheme="minorHAnsi" w:cstheme="minorHAnsi"/>
          <w:sz w:val="24"/>
          <w:szCs w:val="24"/>
        </w:rPr>
        <w:t xml:space="preserve">the Nodal Agency </w:t>
      </w:r>
      <w:r w:rsidRPr="009F6662">
        <w:rPr>
          <w:rFonts w:asciiTheme="minorHAnsi" w:hAnsiTheme="minorHAnsi" w:cstheme="minorHAnsi"/>
          <w:sz w:val="24"/>
          <w:szCs w:val="24"/>
        </w:rPr>
        <w:t xml:space="preserve">as mentioned under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_Ref190738038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3.3.4</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of this Agreement.</w:t>
      </w:r>
      <w:bookmarkEnd w:id="143"/>
      <w:r w:rsidRPr="009F6662">
        <w:rPr>
          <w:rFonts w:asciiTheme="minorHAnsi" w:hAnsiTheme="minorHAnsi" w:cstheme="minorHAnsi"/>
          <w:sz w:val="24"/>
          <w:szCs w:val="24"/>
        </w:rPr>
        <w:t xml:space="preserve"> </w:t>
      </w:r>
    </w:p>
    <w:p w14:paraId="3C13AFCB" w14:textId="77777777" w:rsidR="00FA10E1"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release of the Contract Performance Guarantee shall be without prejudice to other rights of the </w:t>
      </w:r>
      <w:r w:rsidR="003101BE"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under this Agreem</w:t>
      </w:r>
      <w:r w:rsidR="00FA10E1" w:rsidRPr="009F6662">
        <w:rPr>
          <w:rFonts w:asciiTheme="minorHAnsi" w:hAnsiTheme="minorHAnsi" w:cstheme="minorHAnsi"/>
          <w:sz w:val="24"/>
          <w:szCs w:val="24"/>
        </w:rPr>
        <w:t>ent</w:t>
      </w:r>
      <w:r w:rsidR="00F53D12" w:rsidRPr="009F6662">
        <w:rPr>
          <w:rFonts w:asciiTheme="minorHAnsi" w:hAnsiTheme="minorHAnsi" w:cstheme="minorHAnsi"/>
          <w:sz w:val="24"/>
          <w:szCs w:val="24"/>
        </w:rPr>
        <w:t>.</w:t>
      </w:r>
    </w:p>
    <w:p w14:paraId="3C13AFCC" w14:textId="77777777" w:rsidR="00C0377A" w:rsidRPr="009F6662" w:rsidRDefault="00205546"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rPr>
        <w:br w:type="page"/>
      </w:r>
      <w:r w:rsidR="00C0377A" w:rsidRPr="009F6662">
        <w:rPr>
          <w:rFonts w:asciiTheme="minorHAnsi" w:hAnsiTheme="minorHAnsi" w:cstheme="minorHAnsi"/>
          <w:b/>
        </w:rPr>
        <w:lastRenderedPageBreak/>
        <w:t>ARTICLE: 7</w:t>
      </w:r>
    </w:p>
    <w:p w14:paraId="3C13AFCD" w14:textId="77777777" w:rsidR="00C0377A" w:rsidRPr="009F6662" w:rsidRDefault="00C0377A" w:rsidP="00B55AE0">
      <w:pPr>
        <w:pStyle w:val="Heading1"/>
      </w:pPr>
      <w:bookmarkStart w:id="144" w:name="_Toc165463908"/>
      <w:r w:rsidRPr="009F6662">
        <w:t>Operation and Maintenance of the Project</w:t>
      </w:r>
      <w:bookmarkEnd w:id="144"/>
    </w:p>
    <w:p w14:paraId="3C13AFCE"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45" w:name="_Ref311439722"/>
      <w:r w:rsidRPr="009F6662">
        <w:rPr>
          <w:rFonts w:asciiTheme="minorHAnsi" w:hAnsiTheme="minorHAnsi" w:cstheme="minorHAnsi"/>
          <w:szCs w:val="24"/>
        </w:rPr>
        <w:t>Operation and Maintenance of the Project:</w:t>
      </w:r>
      <w:bookmarkEnd w:id="145"/>
    </w:p>
    <w:p w14:paraId="3C13AFCF" w14:textId="77777777" w:rsidR="00C0377A" w:rsidRPr="009F6662" w:rsidRDefault="00A163DB" w:rsidP="002B4B56">
      <w:pPr>
        <w:pStyle w:val="Heading2"/>
        <w:numPr>
          <w:ilvl w:val="0"/>
          <w:numId w:val="0"/>
        </w:numPr>
        <w:tabs>
          <w:tab w:val="left" w:pos="9072"/>
        </w:tabs>
        <w:spacing w:after="120" w:line="276" w:lineRule="auto"/>
        <w:ind w:left="426" w:right="327"/>
        <w:jc w:val="both"/>
        <w:rPr>
          <w:rFonts w:asciiTheme="minorHAnsi" w:hAnsiTheme="minorHAnsi" w:cstheme="minorHAnsi"/>
          <w:szCs w:val="24"/>
        </w:rPr>
      </w:pPr>
      <w:bookmarkStart w:id="146" w:name="_Ref190494376"/>
      <w:r w:rsidRPr="009F6662">
        <w:rPr>
          <w:rFonts w:asciiTheme="minorHAnsi" w:hAnsiTheme="minorHAnsi" w:cstheme="minorHAnsi"/>
          <w:b w:val="0"/>
          <w:iCs w:val="0"/>
          <w:szCs w:val="24"/>
        </w:rPr>
        <w:t xml:space="preserve">The TSP shall be responsible for ensuring that the Project is operated and maintained in accordance with the regulations made by the Commission and CEA from time to time and provisions of the Act.     </w:t>
      </w:r>
      <w:bookmarkEnd w:id="146"/>
    </w:p>
    <w:p w14:paraId="3C13AFD0" w14:textId="77777777" w:rsidR="00C0377A" w:rsidRPr="009F6662" w:rsidRDefault="00C0377A" w:rsidP="002B4B56">
      <w:pPr>
        <w:tabs>
          <w:tab w:val="left" w:pos="9072"/>
        </w:tabs>
        <w:ind w:left="426" w:right="327"/>
        <w:jc w:val="both"/>
        <w:rPr>
          <w:rFonts w:asciiTheme="minorHAnsi" w:hAnsiTheme="minorHAnsi" w:cstheme="minorHAnsi"/>
        </w:rPr>
      </w:pPr>
    </w:p>
    <w:p w14:paraId="3C13AFD1" w14:textId="77777777" w:rsidR="00C0377A" w:rsidRPr="009F6662" w:rsidRDefault="00C0377A" w:rsidP="002B4B56">
      <w:pPr>
        <w:tabs>
          <w:tab w:val="left" w:pos="9072"/>
        </w:tabs>
        <w:ind w:left="426" w:right="327"/>
        <w:jc w:val="both"/>
        <w:rPr>
          <w:rFonts w:asciiTheme="minorHAnsi" w:hAnsiTheme="minorHAnsi" w:cstheme="minorHAnsi"/>
        </w:rPr>
      </w:pPr>
    </w:p>
    <w:p w14:paraId="3C13AFD2" w14:textId="77777777" w:rsidR="00C0377A" w:rsidRPr="009F6662" w:rsidRDefault="00C0377A"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b/>
        </w:rPr>
        <w:br w:type="page"/>
      </w:r>
      <w:r w:rsidRPr="009F6662">
        <w:rPr>
          <w:rFonts w:asciiTheme="minorHAnsi" w:hAnsiTheme="minorHAnsi" w:cstheme="minorHAnsi"/>
          <w:b/>
        </w:rPr>
        <w:lastRenderedPageBreak/>
        <w:t>ARTICLE: 8</w:t>
      </w:r>
    </w:p>
    <w:p w14:paraId="3C13AFD3" w14:textId="77777777" w:rsidR="00C0377A" w:rsidRPr="009F6662" w:rsidRDefault="00C0377A" w:rsidP="00B55AE0">
      <w:pPr>
        <w:pStyle w:val="Heading1"/>
      </w:pPr>
      <w:bookmarkStart w:id="147" w:name="_Ref170678127"/>
      <w:bookmarkStart w:id="148" w:name="_Ref311439740"/>
      <w:bookmarkStart w:id="149" w:name="_Toc165463909"/>
      <w:r w:rsidRPr="009F6662">
        <w:t xml:space="preserve">Availability of the </w:t>
      </w:r>
      <w:bookmarkEnd w:id="147"/>
      <w:r w:rsidRPr="009F6662">
        <w:t>project</w:t>
      </w:r>
      <w:bookmarkEnd w:id="148"/>
      <w:bookmarkEnd w:id="149"/>
    </w:p>
    <w:p w14:paraId="3C13AFD4"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Calculation of Availability of the Project:</w:t>
      </w:r>
    </w:p>
    <w:p w14:paraId="3C13AFD5" w14:textId="77777777" w:rsidR="00B55AE0" w:rsidRPr="009F6662" w:rsidRDefault="00B55AE0" w:rsidP="00B55AE0">
      <w:pPr>
        <w:tabs>
          <w:tab w:val="left" w:pos="9072"/>
        </w:tabs>
        <w:spacing w:line="276" w:lineRule="auto"/>
        <w:ind w:left="426" w:right="327"/>
        <w:jc w:val="both"/>
        <w:rPr>
          <w:rFonts w:asciiTheme="minorHAnsi" w:hAnsiTheme="minorHAnsi" w:cstheme="minorHAnsi"/>
        </w:rPr>
      </w:pPr>
      <w:bookmarkStart w:id="150" w:name="_Ref172526406"/>
      <w:r w:rsidRPr="009F6662">
        <w:rPr>
          <w:rFonts w:asciiTheme="minorHAnsi" w:hAnsiTheme="minorHAnsi" w:cstheme="minorHAnsi"/>
        </w:rPr>
        <w:t xml:space="preserve">Calculation of Availability for the Elements and for the Project, as the case may be, shall be as per </w:t>
      </w:r>
      <w:r w:rsidR="00090072" w:rsidRPr="009F6662">
        <w:rPr>
          <w:rFonts w:asciiTheme="minorHAnsi" w:hAnsiTheme="minorHAnsi" w:cstheme="minorHAnsi"/>
          <w:b/>
        </w:rPr>
        <w:t>Appendix –IV to Central Electricity Regulatory Commission (Terms and Conditions of Tariff) Regulations, 2024,</w:t>
      </w:r>
      <w:r w:rsidRPr="009F6662">
        <w:rPr>
          <w:rFonts w:asciiTheme="minorHAnsi" w:hAnsiTheme="minorHAnsi" w:cstheme="minorHAnsi"/>
        </w:rPr>
        <w:t xml:space="preserve"> as applicable on the Bid Deadline and as appended in Schedule 6 of this Agreement.</w:t>
      </w:r>
    </w:p>
    <w:p w14:paraId="3C13AFD6"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Target Availability:</w:t>
      </w:r>
      <w:bookmarkEnd w:id="150"/>
    </w:p>
    <w:p w14:paraId="3C13AFD7" w14:textId="77777777" w:rsidR="00B55AE0" w:rsidRPr="009F6662" w:rsidRDefault="00B55AE0" w:rsidP="00B55AE0">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 xml:space="preserve">The Target Availability of each Element and the Project shall be </w:t>
      </w:r>
      <w:r w:rsidRPr="009F6662">
        <w:rPr>
          <w:rFonts w:asciiTheme="minorHAnsi" w:hAnsiTheme="minorHAnsi" w:cstheme="minorHAnsi"/>
          <w:b/>
        </w:rPr>
        <w:t>98%.</w:t>
      </w:r>
    </w:p>
    <w:p w14:paraId="3C13AFD8" w14:textId="77777777" w:rsidR="00B55AE0" w:rsidRPr="009F6662" w:rsidRDefault="00B55AE0" w:rsidP="00B55AE0">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Payment of monthly Transmission charges based on actual availability will be calculated as per para 1.2 of Schedule 4 of this Agreement.</w:t>
      </w:r>
    </w:p>
    <w:p w14:paraId="3C13AFD9" w14:textId="77777777" w:rsidR="00B55AE0" w:rsidRPr="009F6662" w:rsidRDefault="00B55AE0" w:rsidP="00B55AE0">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If the availability of any Element or the Project is below the Target Availability, for six consecutive months in a Contract Year, the DIC(s) or the Nodal Agency may issue a show cause notice to the TSP, asking them to show cause as to why the Transmission Service Agreement be not terminated, and if no satisfactory cause is shown it may terminate the Agreement. If the Nodal Agency is of the opinion that the transmission system is of critical importance, it may carry out or cause to carry the operation and maintenance of transmission system at the risk and cost of TSP.</w:t>
      </w:r>
    </w:p>
    <w:p w14:paraId="3C13AFDA" w14:textId="77777777" w:rsidR="00C0377A" w:rsidRPr="009F6662" w:rsidRDefault="00C0377A" w:rsidP="002B4B56">
      <w:pPr>
        <w:tabs>
          <w:tab w:val="left" w:pos="9072"/>
        </w:tabs>
        <w:ind w:left="426" w:right="327"/>
        <w:jc w:val="both"/>
        <w:rPr>
          <w:rFonts w:asciiTheme="minorHAnsi" w:hAnsiTheme="minorHAnsi" w:cstheme="minorHAnsi"/>
          <w:b/>
        </w:rPr>
      </w:pPr>
    </w:p>
    <w:p w14:paraId="3C13AFDB" w14:textId="77777777" w:rsidR="00C0377A" w:rsidRPr="009F6662" w:rsidRDefault="00C0377A" w:rsidP="002B4B56">
      <w:pPr>
        <w:tabs>
          <w:tab w:val="left" w:pos="9072"/>
        </w:tabs>
        <w:ind w:left="426" w:right="327"/>
        <w:jc w:val="both"/>
        <w:rPr>
          <w:rFonts w:asciiTheme="minorHAnsi" w:hAnsiTheme="minorHAnsi" w:cstheme="minorHAnsi"/>
          <w:b/>
        </w:rPr>
      </w:pPr>
    </w:p>
    <w:p w14:paraId="3C13AFDC" w14:textId="77777777" w:rsidR="00C0377A" w:rsidRPr="009F6662" w:rsidRDefault="00C0377A" w:rsidP="002B4B56">
      <w:pPr>
        <w:tabs>
          <w:tab w:val="left" w:pos="9072"/>
        </w:tabs>
        <w:ind w:left="426" w:right="327"/>
        <w:jc w:val="both"/>
        <w:rPr>
          <w:rFonts w:asciiTheme="minorHAnsi" w:hAnsiTheme="minorHAnsi" w:cstheme="minorHAnsi"/>
          <w:b/>
        </w:rPr>
      </w:pPr>
    </w:p>
    <w:p w14:paraId="3C13AFDD" w14:textId="77777777" w:rsidR="00C0377A" w:rsidRPr="009F6662" w:rsidRDefault="00C0377A" w:rsidP="002B4B56">
      <w:pPr>
        <w:tabs>
          <w:tab w:val="left" w:pos="9072"/>
        </w:tabs>
        <w:ind w:left="426" w:right="327"/>
        <w:jc w:val="both"/>
        <w:rPr>
          <w:rFonts w:asciiTheme="minorHAnsi" w:hAnsiTheme="minorHAnsi" w:cstheme="minorHAnsi"/>
          <w:b/>
        </w:rPr>
      </w:pPr>
    </w:p>
    <w:p w14:paraId="3C13AFDE" w14:textId="77777777" w:rsidR="00C0377A" w:rsidRPr="009F6662" w:rsidRDefault="00C0377A" w:rsidP="002B4B56">
      <w:pPr>
        <w:tabs>
          <w:tab w:val="left" w:pos="9072"/>
        </w:tabs>
        <w:ind w:left="426" w:right="327"/>
        <w:jc w:val="both"/>
        <w:rPr>
          <w:rFonts w:asciiTheme="minorHAnsi" w:hAnsiTheme="minorHAnsi" w:cstheme="minorHAnsi"/>
          <w:b/>
        </w:rPr>
      </w:pPr>
    </w:p>
    <w:p w14:paraId="3C13AFDF" w14:textId="77777777" w:rsidR="00C0377A" w:rsidRPr="009F6662" w:rsidRDefault="00C0377A" w:rsidP="002B4B56">
      <w:pPr>
        <w:tabs>
          <w:tab w:val="left" w:pos="9072"/>
        </w:tabs>
        <w:ind w:left="426" w:right="327"/>
        <w:jc w:val="both"/>
        <w:rPr>
          <w:rFonts w:asciiTheme="minorHAnsi" w:hAnsiTheme="minorHAnsi" w:cstheme="minorHAnsi"/>
          <w:b/>
        </w:rPr>
      </w:pPr>
    </w:p>
    <w:p w14:paraId="3C13AFE0" w14:textId="77777777" w:rsidR="000A0082" w:rsidRPr="009F6662" w:rsidRDefault="000A0082" w:rsidP="002B4B56">
      <w:pPr>
        <w:tabs>
          <w:tab w:val="left" w:pos="9072"/>
        </w:tabs>
        <w:ind w:left="426" w:right="327"/>
        <w:jc w:val="both"/>
        <w:rPr>
          <w:rFonts w:asciiTheme="minorHAnsi" w:hAnsiTheme="minorHAnsi" w:cstheme="minorHAnsi"/>
          <w:b/>
        </w:rPr>
      </w:pPr>
    </w:p>
    <w:p w14:paraId="3C13AFE1" w14:textId="77777777" w:rsidR="00783BD4" w:rsidRPr="009F6662" w:rsidRDefault="00783BD4" w:rsidP="002B4B56">
      <w:pPr>
        <w:widowControl w:val="0"/>
        <w:tabs>
          <w:tab w:val="left" w:pos="9072"/>
        </w:tabs>
        <w:ind w:left="426" w:right="327"/>
        <w:jc w:val="both"/>
        <w:rPr>
          <w:rFonts w:asciiTheme="minorHAnsi" w:hAnsiTheme="minorHAnsi" w:cstheme="minorHAnsi"/>
          <w:b/>
        </w:rPr>
      </w:pPr>
    </w:p>
    <w:p w14:paraId="3C13AFE2" w14:textId="77777777" w:rsidR="00783BD4" w:rsidRPr="009F6662" w:rsidRDefault="00783BD4" w:rsidP="002B4B56">
      <w:pPr>
        <w:widowControl w:val="0"/>
        <w:tabs>
          <w:tab w:val="left" w:pos="9072"/>
        </w:tabs>
        <w:ind w:left="426" w:right="327"/>
        <w:jc w:val="both"/>
        <w:rPr>
          <w:rFonts w:asciiTheme="minorHAnsi" w:hAnsiTheme="minorHAnsi" w:cstheme="minorHAnsi"/>
          <w:b/>
        </w:rPr>
      </w:pPr>
    </w:p>
    <w:p w14:paraId="3C13AFE3" w14:textId="77777777" w:rsidR="00B55AE0" w:rsidRPr="009F6662" w:rsidRDefault="00B55AE0">
      <w:pPr>
        <w:spacing w:before="0" w:after="0"/>
        <w:ind w:left="0"/>
        <w:rPr>
          <w:rFonts w:asciiTheme="minorHAnsi" w:hAnsiTheme="minorHAnsi" w:cstheme="minorHAnsi"/>
          <w:b/>
        </w:rPr>
      </w:pPr>
      <w:r w:rsidRPr="009F6662">
        <w:rPr>
          <w:rFonts w:asciiTheme="minorHAnsi" w:hAnsiTheme="minorHAnsi" w:cstheme="minorHAnsi"/>
          <w:b/>
        </w:rPr>
        <w:br w:type="page"/>
      </w:r>
    </w:p>
    <w:p w14:paraId="3C13AFE4" w14:textId="77777777" w:rsidR="00C0377A" w:rsidRPr="009F6662" w:rsidRDefault="00C0377A"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b/>
        </w:rPr>
        <w:lastRenderedPageBreak/>
        <w:t>ARTICLE: 9</w:t>
      </w:r>
    </w:p>
    <w:p w14:paraId="3C13AFE5" w14:textId="77777777" w:rsidR="00C0377A" w:rsidRPr="009F6662" w:rsidRDefault="00C0377A" w:rsidP="00B55AE0">
      <w:pPr>
        <w:pStyle w:val="Heading1"/>
      </w:pPr>
      <w:bookmarkStart w:id="151" w:name="_Ref169487505"/>
      <w:bookmarkStart w:id="152" w:name="_Toc165463910"/>
      <w:r w:rsidRPr="009F6662">
        <w:t>Insurances</w:t>
      </w:r>
      <w:bookmarkEnd w:id="151"/>
      <w:bookmarkEnd w:id="152"/>
    </w:p>
    <w:p w14:paraId="3C13AFE6"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53" w:name="_Ref169486992"/>
      <w:r w:rsidRPr="009F6662">
        <w:rPr>
          <w:rFonts w:asciiTheme="minorHAnsi" w:hAnsiTheme="minorHAnsi" w:cstheme="minorHAnsi"/>
          <w:szCs w:val="24"/>
        </w:rPr>
        <w:t>Insurance:</w:t>
      </w:r>
      <w:bookmarkEnd w:id="153"/>
    </w:p>
    <w:p w14:paraId="3C13AFE7"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54" w:name="_Ref170546495"/>
      <w:r w:rsidRPr="009F6662">
        <w:rPr>
          <w:rFonts w:asciiTheme="minorHAnsi" w:hAnsiTheme="minorHAnsi" w:cstheme="minorHAnsi"/>
          <w:sz w:val="24"/>
          <w:szCs w:val="24"/>
        </w:rPr>
        <w:t xml:space="preserve">The TSP shall effect and maintain or cause to be effected and maintained during the Construction Period and the Operating Period, </w:t>
      </w:r>
      <w:r w:rsidR="00B13362" w:rsidRPr="009F6662">
        <w:rPr>
          <w:rFonts w:asciiTheme="minorHAnsi" w:hAnsiTheme="minorHAnsi" w:cstheme="minorHAnsi"/>
          <w:sz w:val="24"/>
          <w:szCs w:val="24"/>
        </w:rPr>
        <w:t xml:space="preserve">adequate </w:t>
      </w:r>
      <w:r w:rsidRPr="009F6662">
        <w:rPr>
          <w:rFonts w:asciiTheme="minorHAnsi" w:hAnsiTheme="minorHAnsi" w:cstheme="minorHAnsi"/>
          <w:sz w:val="24"/>
          <w:szCs w:val="24"/>
        </w:rPr>
        <w:t xml:space="preserve">Insurances against such risks, with such deductibles </w:t>
      </w:r>
      <w:r w:rsidR="00F965E3" w:rsidRPr="009F6662">
        <w:rPr>
          <w:rFonts w:asciiTheme="minorHAnsi" w:hAnsiTheme="minorHAnsi" w:cstheme="minorHAnsi"/>
          <w:sz w:val="24"/>
          <w:szCs w:val="24"/>
        </w:rPr>
        <w:t xml:space="preserve">including but not limited to any third party liability </w:t>
      </w:r>
      <w:r w:rsidRPr="009F6662">
        <w:rPr>
          <w:rFonts w:asciiTheme="minorHAnsi" w:hAnsiTheme="minorHAnsi" w:cstheme="minorHAnsi"/>
          <w:sz w:val="24"/>
          <w:szCs w:val="24"/>
        </w:rPr>
        <w:t>and endorsements and co-beneficiary/insured, as may be necessary under</w:t>
      </w:r>
      <w:bookmarkEnd w:id="154"/>
      <w:r w:rsidRPr="009F6662">
        <w:rPr>
          <w:rFonts w:asciiTheme="minorHAnsi" w:hAnsiTheme="minorHAnsi" w:cstheme="minorHAnsi"/>
          <w:sz w:val="24"/>
          <w:szCs w:val="24"/>
        </w:rPr>
        <w:t xml:space="preserve"> </w:t>
      </w:r>
    </w:p>
    <w:p w14:paraId="3C13AFE8" w14:textId="77777777" w:rsidR="00C0377A" w:rsidRPr="009F6662" w:rsidRDefault="00C0377A" w:rsidP="00A52064">
      <w:pPr>
        <w:widowControl w:val="0"/>
        <w:numPr>
          <w:ilvl w:val="0"/>
          <w:numId w:val="6"/>
        </w:numPr>
        <w:tabs>
          <w:tab w:val="left" w:pos="9072"/>
        </w:tabs>
        <w:spacing w:line="276" w:lineRule="auto"/>
        <w:ind w:left="1276" w:right="327" w:hanging="425"/>
        <w:jc w:val="both"/>
        <w:rPr>
          <w:rFonts w:asciiTheme="minorHAnsi" w:hAnsiTheme="minorHAnsi" w:cstheme="minorHAnsi"/>
        </w:rPr>
      </w:pPr>
      <w:r w:rsidRPr="009F6662">
        <w:rPr>
          <w:rFonts w:asciiTheme="minorHAnsi" w:hAnsiTheme="minorHAnsi" w:cstheme="minorHAnsi"/>
        </w:rPr>
        <w:t xml:space="preserve">any of the Financing Agreements, </w:t>
      </w:r>
    </w:p>
    <w:p w14:paraId="3C13AFE9" w14:textId="77777777" w:rsidR="00C0377A" w:rsidRPr="009F6662" w:rsidRDefault="00C0377A" w:rsidP="00A52064">
      <w:pPr>
        <w:widowControl w:val="0"/>
        <w:numPr>
          <w:ilvl w:val="0"/>
          <w:numId w:val="6"/>
        </w:numPr>
        <w:tabs>
          <w:tab w:val="left" w:pos="9072"/>
        </w:tabs>
        <w:spacing w:line="276" w:lineRule="auto"/>
        <w:ind w:left="1276" w:right="327" w:hanging="425"/>
        <w:jc w:val="both"/>
        <w:rPr>
          <w:rFonts w:asciiTheme="minorHAnsi" w:hAnsiTheme="minorHAnsi" w:cstheme="minorHAnsi"/>
        </w:rPr>
      </w:pPr>
      <w:r w:rsidRPr="009F6662">
        <w:rPr>
          <w:rFonts w:asciiTheme="minorHAnsi" w:hAnsiTheme="minorHAnsi" w:cstheme="minorHAnsi"/>
        </w:rPr>
        <w:t>the Laws, and</w:t>
      </w:r>
    </w:p>
    <w:p w14:paraId="3C13AFEA" w14:textId="77777777" w:rsidR="00C0377A" w:rsidRPr="009F6662" w:rsidRDefault="00C0377A" w:rsidP="00A52064">
      <w:pPr>
        <w:widowControl w:val="0"/>
        <w:numPr>
          <w:ilvl w:val="0"/>
          <w:numId w:val="6"/>
        </w:numPr>
        <w:tabs>
          <w:tab w:val="left" w:pos="9072"/>
        </w:tabs>
        <w:spacing w:line="276" w:lineRule="auto"/>
        <w:ind w:left="1276" w:right="327" w:hanging="425"/>
        <w:jc w:val="both"/>
        <w:rPr>
          <w:rFonts w:asciiTheme="minorHAnsi" w:hAnsiTheme="minorHAnsi" w:cstheme="minorHAnsi"/>
        </w:rPr>
      </w:pPr>
      <w:r w:rsidRPr="009F6662">
        <w:rPr>
          <w:rFonts w:asciiTheme="minorHAnsi" w:hAnsiTheme="minorHAnsi" w:cstheme="minorHAnsi"/>
        </w:rPr>
        <w:t>in accordance with Prudent Utility Practices.</w:t>
      </w:r>
    </w:p>
    <w:p w14:paraId="3C13AFEB" w14:textId="77777777" w:rsidR="00C0377A" w:rsidRPr="009F6662"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F6662">
        <w:rPr>
          <w:rFonts w:asciiTheme="minorHAnsi" w:hAnsiTheme="minorHAnsi" w:cstheme="minorHAnsi"/>
          <w:sz w:val="24"/>
          <w:szCs w:val="24"/>
        </w:rPr>
        <w:t>The Insurances shall be taken effective from a date prior to the date of the Financial Closure till the Expiry Date.</w:t>
      </w:r>
    </w:p>
    <w:p w14:paraId="3C13AFEC"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Evidence of Insurance cover:</w:t>
      </w:r>
    </w:p>
    <w:p w14:paraId="3C13AFED" w14:textId="2AF99E4B"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TSP shall furnish to the </w:t>
      </w:r>
      <w:r w:rsidR="003101BE"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copies of certificates and policies of the Insurances</w:t>
      </w:r>
      <w:r w:rsidR="00C07D51" w:rsidRPr="009F6662">
        <w:rPr>
          <w:rFonts w:asciiTheme="minorHAnsi" w:hAnsiTheme="minorHAnsi" w:cstheme="minorHAnsi"/>
          <w:sz w:val="24"/>
          <w:szCs w:val="24"/>
        </w:rPr>
        <w:t xml:space="preserve">, as and when the </w:t>
      </w:r>
      <w:r w:rsidR="00213236" w:rsidRPr="009F6662">
        <w:rPr>
          <w:rFonts w:asciiTheme="minorHAnsi" w:hAnsiTheme="minorHAnsi" w:cstheme="minorHAnsi"/>
          <w:sz w:val="24"/>
          <w:szCs w:val="24"/>
        </w:rPr>
        <w:t xml:space="preserve">Nodal Agency </w:t>
      </w:r>
      <w:r w:rsidR="00C07D51" w:rsidRPr="009F6662">
        <w:rPr>
          <w:rFonts w:asciiTheme="minorHAnsi" w:hAnsiTheme="minorHAnsi" w:cstheme="minorHAnsi"/>
          <w:sz w:val="24"/>
          <w:szCs w:val="24"/>
        </w:rPr>
        <w:t xml:space="preserve">may seek from the TSP </w:t>
      </w:r>
      <w:r w:rsidR="000C558D" w:rsidRPr="009F6662">
        <w:rPr>
          <w:rFonts w:asciiTheme="minorHAnsi" w:hAnsiTheme="minorHAnsi" w:cstheme="minorHAnsi"/>
          <w:sz w:val="24"/>
          <w:szCs w:val="24"/>
        </w:rPr>
        <w:t xml:space="preserve">as per the </w:t>
      </w:r>
      <w:r w:rsidRPr="009F6662">
        <w:rPr>
          <w:rFonts w:asciiTheme="minorHAnsi" w:hAnsiTheme="minorHAnsi" w:cstheme="minorHAnsi"/>
          <w:sz w:val="24"/>
          <w:szCs w:val="24"/>
        </w:rPr>
        <w:t xml:space="preserve">terms of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_Ref169486992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9.1</w:t>
      </w:r>
      <w:r w:rsidRPr="009F6662">
        <w:rPr>
          <w:rFonts w:asciiTheme="minorHAnsi" w:hAnsiTheme="minorHAnsi" w:cstheme="minorHAnsi"/>
          <w:sz w:val="24"/>
          <w:szCs w:val="24"/>
        </w:rPr>
        <w:fldChar w:fldCharType="end"/>
      </w:r>
    </w:p>
    <w:p w14:paraId="3C13AFEE"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55" w:name="_Ref190837674"/>
      <w:r w:rsidRPr="009F6662">
        <w:rPr>
          <w:rFonts w:asciiTheme="minorHAnsi" w:hAnsiTheme="minorHAnsi" w:cstheme="minorHAnsi"/>
          <w:szCs w:val="24"/>
        </w:rPr>
        <w:t>Application of Insurance Proceeds:</w:t>
      </w:r>
      <w:bookmarkEnd w:id="155"/>
    </w:p>
    <w:p w14:paraId="3C13AFEF"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3C13AFF0"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9F6662">
        <w:rPr>
          <w:rFonts w:asciiTheme="minorHAnsi" w:hAnsiTheme="minorHAnsi" w:cstheme="minorHAnsi"/>
          <w:sz w:val="24"/>
          <w:szCs w:val="24"/>
        </w:rPr>
        <w:t xml:space="preserve">only </w:t>
      </w:r>
      <w:r w:rsidRPr="009F6662">
        <w:rPr>
          <w:rFonts w:asciiTheme="minorHAnsi" w:hAnsiTheme="minorHAnsi" w:cstheme="minorHAnsi"/>
          <w:sz w:val="24"/>
          <w:szCs w:val="24"/>
        </w:rPr>
        <w:t>to the TSP</w:t>
      </w:r>
      <w:r w:rsidR="00A378BE" w:rsidRPr="009F6662">
        <w:rPr>
          <w:rFonts w:asciiTheme="minorHAnsi" w:hAnsiTheme="minorHAnsi" w:cstheme="minorHAnsi"/>
          <w:sz w:val="24"/>
          <w:szCs w:val="24"/>
        </w:rPr>
        <w:t xml:space="preserve">. </w:t>
      </w:r>
      <w:r w:rsidR="003101BE" w:rsidRPr="009F6662">
        <w:rPr>
          <w:rFonts w:asciiTheme="minorHAnsi" w:hAnsiTheme="minorHAnsi" w:cstheme="minorHAnsi"/>
          <w:sz w:val="24"/>
          <w:szCs w:val="24"/>
        </w:rPr>
        <w:t>Nodal Agency</w:t>
      </w:r>
      <w:r w:rsidR="00786010" w:rsidRPr="009F6662">
        <w:rPr>
          <w:rFonts w:asciiTheme="minorHAnsi" w:hAnsiTheme="minorHAnsi" w:cstheme="minorHAnsi"/>
          <w:sz w:val="24"/>
          <w:szCs w:val="24"/>
        </w:rPr>
        <w:t xml:space="preserve"> and</w:t>
      </w:r>
      <w:r w:rsidR="00C07D51" w:rsidRPr="009F6662">
        <w:rPr>
          <w:rFonts w:asciiTheme="minorHAnsi" w:hAnsiTheme="minorHAnsi" w:cstheme="minorHAnsi"/>
          <w:sz w:val="24"/>
          <w:szCs w:val="24"/>
        </w:rPr>
        <w:t xml:space="preserve"> </w:t>
      </w:r>
      <w:r w:rsidR="00786010" w:rsidRPr="009F6662">
        <w:rPr>
          <w:rFonts w:asciiTheme="minorHAnsi" w:hAnsiTheme="minorHAnsi" w:cstheme="minorHAnsi"/>
          <w:sz w:val="24"/>
          <w:szCs w:val="24"/>
        </w:rPr>
        <w:t>/</w:t>
      </w:r>
      <w:r w:rsidR="00C07D51" w:rsidRPr="009F6662">
        <w:rPr>
          <w:rFonts w:asciiTheme="minorHAnsi" w:hAnsiTheme="minorHAnsi" w:cstheme="minorHAnsi"/>
          <w:sz w:val="24"/>
          <w:szCs w:val="24"/>
        </w:rPr>
        <w:t xml:space="preserve"> </w:t>
      </w:r>
      <w:r w:rsidR="00786010" w:rsidRPr="009F6662">
        <w:rPr>
          <w:rFonts w:asciiTheme="minorHAnsi" w:hAnsiTheme="minorHAnsi" w:cstheme="minorHAnsi"/>
          <w:sz w:val="24"/>
          <w:szCs w:val="24"/>
        </w:rPr>
        <w:t>or concerned Designated ISTS</w:t>
      </w:r>
      <w:r w:rsidR="00786010" w:rsidRPr="009F6662" w:rsidDel="00B359BB">
        <w:rPr>
          <w:rFonts w:asciiTheme="minorHAnsi" w:hAnsiTheme="minorHAnsi" w:cstheme="minorHAnsi"/>
          <w:sz w:val="24"/>
          <w:szCs w:val="24"/>
        </w:rPr>
        <w:t xml:space="preserve"> </w:t>
      </w:r>
      <w:r w:rsidRPr="009F6662">
        <w:rPr>
          <w:rFonts w:asciiTheme="minorHAnsi" w:hAnsiTheme="minorHAnsi" w:cstheme="minorHAnsi"/>
          <w:sz w:val="24"/>
          <w:szCs w:val="24"/>
        </w:rPr>
        <w:t>Customers</w:t>
      </w:r>
      <w:r w:rsidR="00B359BB"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shall have no claim on such proceeds of the Insurance.  </w:t>
      </w:r>
    </w:p>
    <w:p w14:paraId="3C13AFF1" w14:textId="6BF8138A"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56" w:name="_Ref191032057"/>
      <w:r w:rsidRPr="009F6662">
        <w:rPr>
          <w:rFonts w:asciiTheme="minorHAnsi" w:hAnsiTheme="minorHAnsi" w:cstheme="minorHAnsi"/>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_Ref169487437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16</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w:t>
      </w:r>
      <w:bookmarkEnd w:id="156"/>
    </w:p>
    <w:p w14:paraId="3C13AFF2"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lastRenderedPageBreak/>
        <w:t xml:space="preserve">Effect on liability of the </w:t>
      </w:r>
      <w:r w:rsidR="003101BE" w:rsidRPr="009F6662">
        <w:rPr>
          <w:rFonts w:asciiTheme="minorHAnsi" w:hAnsiTheme="minorHAnsi" w:cstheme="minorHAnsi"/>
          <w:szCs w:val="24"/>
        </w:rPr>
        <w:t>Nodal Agency</w:t>
      </w:r>
      <w:r w:rsidR="00786010" w:rsidRPr="009F6662">
        <w:rPr>
          <w:rFonts w:asciiTheme="minorHAnsi" w:hAnsiTheme="minorHAnsi" w:cstheme="minorHAnsi"/>
          <w:szCs w:val="24"/>
        </w:rPr>
        <w:t xml:space="preserve"> / Designated ISTS </w:t>
      </w:r>
      <w:r w:rsidRPr="009F6662">
        <w:rPr>
          <w:rFonts w:asciiTheme="minorHAnsi" w:hAnsiTheme="minorHAnsi" w:cstheme="minorHAnsi"/>
          <w:szCs w:val="24"/>
        </w:rPr>
        <w:t xml:space="preserve">Customers </w:t>
      </w:r>
    </w:p>
    <w:p w14:paraId="3C13AFF3" w14:textId="745B6480"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The</w:t>
      </w:r>
      <w:r w:rsidR="00786010" w:rsidRPr="009F6662">
        <w:rPr>
          <w:rFonts w:asciiTheme="minorHAnsi" w:hAnsiTheme="minorHAnsi" w:cstheme="minorHAnsi"/>
          <w:sz w:val="24"/>
          <w:szCs w:val="24"/>
        </w:rPr>
        <w:t xml:space="preserve"> </w:t>
      </w:r>
      <w:r w:rsidR="003101BE" w:rsidRPr="009F6662">
        <w:rPr>
          <w:rFonts w:asciiTheme="minorHAnsi" w:hAnsiTheme="minorHAnsi" w:cstheme="minorHAnsi"/>
          <w:sz w:val="24"/>
          <w:szCs w:val="24"/>
        </w:rPr>
        <w:t>Nodal Agency</w:t>
      </w:r>
      <w:r w:rsidR="00786010" w:rsidRPr="009F6662">
        <w:rPr>
          <w:rFonts w:asciiTheme="minorHAnsi" w:hAnsiTheme="minorHAnsi" w:cstheme="minorHAnsi"/>
          <w:sz w:val="24"/>
          <w:szCs w:val="24"/>
        </w:rPr>
        <w:t xml:space="preserve"> and / or the Designated ISTS</w:t>
      </w:r>
      <w:r w:rsidRPr="009F6662">
        <w:rPr>
          <w:rFonts w:asciiTheme="minorHAnsi" w:hAnsiTheme="minorHAnsi" w:cstheme="minorHAnsi"/>
          <w:sz w:val="24"/>
          <w:szCs w:val="24"/>
        </w:rPr>
        <w:t xml:space="preserve"> Customers</w:t>
      </w:r>
      <w:r w:rsidR="00B359BB"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shall have no financial obligations or liability whatsoever towards the TSP in respect of this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_Ref169487505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9</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w:t>
      </w:r>
    </w:p>
    <w:p w14:paraId="3C13AFF4" w14:textId="77777777" w:rsidR="00C0377A" w:rsidRPr="009F6662" w:rsidRDefault="00C0377A"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rPr>
        <w:br w:type="page"/>
      </w:r>
      <w:r w:rsidRPr="009F6662">
        <w:rPr>
          <w:rFonts w:asciiTheme="minorHAnsi" w:hAnsiTheme="minorHAnsi" w:cstheme="minorHAnsi"/>
          <w:b/>
        </w:rPr>
        <w:lastRenderedPageBreak/>
        <w:t>ARTICLE: 10</w:t>
      </w:r>
    </w:p>
    <w:p w14:paraId="3C13AFF5" w14:textId="77777777" w:rsidR="00C0377A" w:rsidRPr="009F6662" w:rsidRDefault="00C0377A" w:rsidP="00B55AE0">
      <w:pPr>
        <w:pStyle w:val="Heading1"/>
      </w:pPr>
      <w:bookmarkStart w:id="157" w:name="_Ref170610614"/>
      <w:bookmarkStart w:id="158" w:name="_Toc165463911"/>
      <w:r w:rsidRPr="009F6662">
        <w:t>Billing And Payment of Transmission Charges</w:t>
      </w:r>
      <w:bookmarkEnd w:id="157"/>
      <w:bookmarkEnd w:id="158"/>
    </w:p>
    <w:p w14:paraId="3C13AFF6" w14:textId="2AEC200A" w:rsidR="00C0377A" w:rsidRPr="009F6662" w:rsidRDefault="00C0377A" w:rsidP="007525FC">
      <w:pPr>
        <w:pStyle w:val="Heading2"/>
        <w:tabs>
          <w:tab w:val="left" w:pos="9072"/>
        </w:tabs>
        <w:ind w:left="426" w:right="327" w:hanging="568"/>
        <w:jc w:val="both"/>
        <w:rPr>
          <w:rFonts w:asciiTheme="minorHAnsi" w:hAnsiTheme="minorHAnsi" w:cstheme="minorHAnsi"/>
          <w:b w:val="0"/>
          <w:szCs w:val="24"/>
        </w:rPr>
      </w:pPr>
      <w:bookmarkStart w:id="159" w:name="_Ref191012377"/>
      <w:r w:rsidRPr="009F6662">
        <w:rPr>
          <w:rFonts w:asciiTheme="minorHAnsi" w:hAnsiTheme="minorHAnsi" w:cstheme="minorHAnsi"/>
          <w:b w:val="0"/>
          <w:szCs w:val="24"/>
        </w:rPr>
        <w:t xml:space="preserve">Subject to provisions of this Article </w:t>
      </w:r>
      <w:r w:rsidRPr="009F6662">
        <w:rPr>
          <w:rFonts w:asciiTheme="minorHAnsi" w:hAnsiTheme="minorHAnsi" w:cstheme="minorHAnsi"/>
          <w:b w:val="0"/>
          <w:szCs w:val="24"/>
        </w:rPr>
        <w:fldChar w:fldCharType="begin"/>
      </w:r>
      <w:r w:rsidRPr="009F6662">
        <w:rPr>
          <w:rFonts w:asciiTheme="minorHAnsi" w:hAnsiTheme="minorHAnsi" w:cstheme="minorHAnsi"/>
          <w:b w:val="0"/>
          <w:szCs w:val="24"/>
        </w:rPr>
        <w:instrText xml:space="preserve"> REF _Ref170610614 \r \h  \* MERGEFORMAT </w:instrText>
      </w:r>
      <w:r w:rsidRPr="009F6662">
        <w:rPr>
          <w:rFonts w:asciiTheme="minorHAnsi" w:hAnsiTheme="minorHAnsi" w:cstheme="minorHAnsi"/>
          <w:b w:val="0"/>
          <w:szCs w:val="24"/>
        </w:rPr>
      </w:r>
      <w:r w:rsidRPr="009F6662">
        <w:rPr>
          <w:rFonts w:asciiTheme="minorHAnsi" w:hAnsiTheme="minorHAnsi" w:cstheme="minorHAnsi"/>
          <w:b w:val="0"/>
          <w:szCs w:val="24"/>
        </w:rPr>
        <w:fldChar w:fldCharType="separate"/>
      </w:r>
      <w:r w:rsidR="009429D3">
        <w:rPr>
          <w:rFonts w:asciiTheme="minorHAnsi" w:hAnsiTheme="minorHAnsi" w:cstheme="minorHAnsi"/>
          <w:b w:val="0"/>
          <w:szCs w:val="24"/>
        </w:rPr>
        <w:t>10</w:t>
      </w:r>
      <w:r w:rsidRPr="009F6662">
        <w:rPr>
          <w:rFonts w:asciiTheme="minorHAnsi" w:hAnsiTheme="minorHAnsi" w:cstheme="minorHAnsi"/>
          <w:b w:val="0"/>
          <w:szCs w:val="24"/>
        </w:rPr>
        <w:fldChar w:fldCharType="end"/>
      </w:r>
      <w:r w:rsidRPr="009F6662">
        <w:rPr>
          <w:rFonts w:asciiTheme="minorHAnsi" w:hAnsiTheme="minorHAnsi" w:cstheme="minorHAnsi"/>
          <w:b w:val="0"/>
          <w:szCs w:val="24"/>
        </w:rPr>
        <w:t xml:space="preserve">, the </w:t>
      </w:r>
      <w:r w:rsidR="000C558D" w:rsidRPr="009F6662">
        <w:rPr>
          <w:rFonts w:asciiTheme="minorHAnsi" w:hAnsiTheme="minorHAnsi" w:cstheme="minorHAnsi"/>
          <w:b w:val="0"/>
          <w:szCs w:val="24"/>
        </w:rPr>
        <w:t xml:space="preserve">Monthly Transmission Charges </w:t>
      </w:r>
      <w:r w:rsidRPr="009F6662">
        <w:rPr>
          <w:rFonts w:asciiTheme="minorHAnsi" w:hAnsiTheme="minorHAnsi" w:cstheme="minorHAnsi"/>
          <w:b w:val="0"/>
          <w:szCs w:val="24"/>
        </w:rPr>
        <w:t xml:space="preserve">shall </w:t>
      </w:r>
      <w:r w:rsidR="000C558D" w:rsidRPr="009F6662">
        <w:rPr>
          <w:rFonts w:asciiTheme="minorHAnsi" w:hAnsiTheme="minorHAnsi" w:cstheme="minorHAnsi"/>
          <w:b w:val="0"/>
          <w:szCs w:val="24"/>
        </w:rPr>
        <w:t>be paid</w:t>
      </w:r>
      <w:r w:rsidRPr="009F6662">
        <w:rPr>
          <w:rFonts w:asciiTheme="minorHAnsi" w:hAnsiTheme="minorHAnsi" w:cstheme="minorHAnsi"/>
          <w:b w:val="0"/>
          <w:szCs w:val="24"/>
        </w:rPr>
        <w:t xml:space="preserve"> to the TSP, in Indian Rupees, on monthly basis</w:t>
      </w:r>
      <w:r w:rsidR="000C558D" w:rsidRPr="009F6662">
        <w:rPr>
          <w:rFonts w:asciiTheme="minorHAnsi" w:hAnsiTheme="minorHAnsi" w:cstheme="minorHAnsi"/>
          <w:b w:val="0"/>
          <w:szCs w:val="24"/>
        </w:rPr>
        <w:t xml:space="preserve"> as per the provisions of the Sharing Regulations</w:t>
      </w:r>
      <w:r w:rsidRPr="009F6662">
        <w:rPr>
          <w:rFonts w:asciiTheme="minorHAnsi" w:hAnsiTheme="minorHAnsi" w:cstheme="minorHAnsi"/>
          <w:b w:val="0"/>
          <w:szCs w:val="24"/>
        </w:rPr>
        <w:t xml:space="preserve">, from the </w:t>
      </w:r>
      <w:r w:rsidR="000C558D" w:rsidRPr="009F6662">
        <w:rPr>
          <w:rFonts w:asciiTheme="minorHAnsi" w:hAnsiTheme="minorHAnsi" w:cstheme="minorHAnsi"/>
          <w:b w:val="0"/>
          <w:szCs w:val="24"/>
        </w:rPr>
        <w:t xml:space="preserve">date on </w:t>
      </w:r>
      <w:r w:rsidRPr="009F6662">
        <w:rPr>
          <w:rFonts w:asciiTheme="minorHAnsi" w:hAnsiTheme="minorHAnsi" w:cstheme="minorHAnsi"/>
          <w:b w:val="0"/>
          <w:szCs w:val="24"/>
        </w:rPr>
        <w:t xml:space="preserve">which an Element(s) has achieved COD until the Expiry Date of this Agreement, </w:t>
      </w:r>
      <w:r w:rsidR="00E577DE" w:rsidRPr="009F6662">
        <w:rPr>
          <w:rFonts w:asciiTheme="minorHAnsi" w:hAnsiTheme="minorHAnsi" w:cstheme="minorHAnsi"/>
          <w:b w:val="0"/>
          <w:szCs w:val="24"/>
        </w:rPr>
        <w:t>unless terminated</w:t>
      </w:r>
      <w:r w:rsidRPr="009F6662">
        <w:rPr>
          <w:rFonts w:asciiTheme="minorHAnsi" w:hAnsiTheme="minorHAnsi" w:cstheme="minorHAnsi"/>
          <w:b w:val="0"/>
          <w:szCs w:val="24"/>
        </w:rPr>
        <w:t xml:space="preserve"> earlier</w:t>
      </w:r>
      <w:r w:rsidR="000C558D" w:rsidRPr="009F6662">
        <w:rPr>
          <w:rFonts w:asciiTheme="minorHAnsi" w:hAnsiTheme="minorHAnsi" w:cstheme="minorHAnsi"/>
          <w:b w:val="0"/>
          <w:szCs w:val="24"/>
        </w:rPr>
        <w:t xml:space="preserve"> </w:t>
      </w:r>
      <w:r w:rsidR="00E577DE" w:rsidRPr="009F6662">
        <w:rPr>
          <w:rFonts w:asciiTheme="minorHAnsi" w:hAnsiTheme="minorHAnsi" w:cstheme="minorHAnsi"/>
          <w:b w:val="0"/>
          <w:szCs w:val="24"/>
        </w:rPr>
        <w:t>and in</w:t>
      </w:r>
      <w:r w:rsidRPr="009F6662">
        <w:rPr>
          <w:rFonts w:asciiTheme="minorHAnsi" w:hAnsiTheme="minorHAnsi" w:cstheme="minorHAnsi"/>
          <w:b w:val="0"/>
          <w:szCs w:val="24"/>
        </w:rPr>
        <w:t xml:space="preserve"> line with the provisions of Schedule </w:t>
      </w:r>
      <w:r w:rsidR="00EA51BF" w:rsidRPr="009F6662">
        <w:rPr>
          <w:rFonts w:asciiTheme="minorHAnsi" w:hAnsiTheme="minorHAnsi" w:cstheme="minorHAnsi"/>
          <w:b w:val="0"/>
          <w:szCs w:val="24"/>
        </w:rPr>
        <w:t xml:space="preserve">4 </w:t>
      </w:r>
      <w:r w:rsidRPr="009F6662">
        <w:rPr>
          <w:rFonts w:asciiTheme="minorHAnsi" w:hAnsiTheme="minorHAnsi" w:cstheme="minorHAnsi"/>
          <w:b w:val="0"/>
          <w:szCs w:val="24"/>
        </w:rPr>
        <w:t>of this Agreement.</w:t>
      </w:r>
      <w:bookmarkEnd w:id="159"/>
    </w:p>
    <w:p w14:paraId="3C13AFF7"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60" w:name="_Ref191012379"/>
      <w:r w:rsidRPr="009F6662">
        <w:rPr>
          <w:rFonts w:asciiTheme="minorHAnsi" w:hAnsiTheme="minorHAnsi" w:cstheme="minorHAnsi"/>
          <w:szCs w:val="24"/>
        </w:rPr>
        <w:t>Calculation of Monthly Transmission Charges:</w:t>
      </w:r>
      <w:bookmarkEnd w:id="160"/>
    </w:p>
    <w:p w14:paraId="3C13AFF8" w14:textId="77777777" w:rsidR="00C0377A" w:rsidRPr="009F6662" w:rsidRDefault="00C0377A" w:rsidP="002B4B56">
      <w:pPr>
        <w:widowControl w:val="0"/>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 xml:space="preserve">The Monthly Transmission Charges for each Contract Year </w:t>
      </w:r>
      <w:r w:rsidR="004E577E" w:rsidRPr="009F6662">
        <w:rPr>
          <w:rFonts w:asciiTheme="minorHAnsi" w:hAnsiTheme="minorHAnsi" w:cstheme="minorHAnsi"/>
        </w:rPr>
        <w:t xml:space="preserve">including Incentive &amp; Penalty payment </w:t>
      </w:r>
      <w:r w:rsidRPr="009F6662">
        <w:rPr>
          <w:rFonts w:asciiTheme="minorHAnsi" w:hAnsiTheme="minorHAnsi" w:cstheme="minorHAnsi"/>
        </w:rPr>
        <w:t xml:space="preserve">shall be calculated in accordance with the provisions of Schedule </w:t>
      </w:r>
      <w:r w:rsidR="00EA51BF" w:rsidRPr="009F6662">
        <w:rPr>
          <w:rFonts w:asciiTheme="minorHAnsi" w:hAnsiTheme="minorHAnsi" w:cstheme="minorHAnsi"/>
        </w:rPr>
        <w:t xml:space="preserve">4 </w:t>
      </w:r>
      <w:r w:rsidRPr="009F6662">
        <w:rPr>
          <w:rFonts w:asciiTheme="minorHAnsi" w:hAnsiTheme="minorHAnsi" w:cstheme="minorHAnsi"/>
        </w:rPr>
        <w:t xml:space="preserve">of this Agreement. </w:t>
      </w:r>
    </w:p>
    <w:p w14:paraId="3C13AFF9"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61" w:name="_Ref192406188"/>
      <w:bookmarkStart w:id="162" w:name="_Ref170686728"/>
      <w:r w:rsidRPr="009F6662">
        <w:rPr>
          <w:rFonts w:asciiTheme="minorHAnsi" w:hAnsiTheme="minorHAnsi" w:cstheme="minorHAnsi"/>
          <w:szCs w:val="24"/>
        </w:rPr>
        <w:t>Rebate</w:t>
      </w:r>
      <w:r w:rsidR="009F3DC3" w:rsidRPr="009F6662">
        <w:rPr>
          <w:rFonts w:asciiTheme="minorHAnsi" w:hAnsiTheme="minorHAnsi" w:cstheme="minorHAnsi"/>
          <w:szCs w:val="24"/>
        </w:rPr>
        <w:t xml:space="preserve"> &amp; Late Payment Surcharge</w:t>
      </w:r>
      <w:r w:rsidRPr="009F6662">
        <w:rPr>
          <w:rFonts w:asciiTheme="minorHAnsi" w:hAnsiTheme="minorHAnsi" w:cstheme="minorHAnsi"/>
          <w:szCs w:val="24"/>
        </w:rPr>
        <w:t>:</w:t>
      </w:r>
      <w:bookmarkEnd w:id="161"/>
    </w:p>
    <w:p w14:paraId="3C13AFFA" w14:textId="77777777" w:rsidR="00C0377A" w:rsidRPr="009F6662" w:rsidRDefault="009F3DC3" w:rsidP="002B4B56">
      <w:pPr>
        <w:pStyle w:val="Heading3"/>
        <w:numPr>
          <w:ilvl w:val="0"/>
          <w:numId w:val="0"/>
        </w:numPr>
        <w:tabs>
          <w:tab w:val="left" w:pos="9072"/>
        </w:tabs>
        <w:spacing w:line="276" w:lineRule="auto"/>
        <w:ind w:left="426" w:right="327"/>
        <w:rPr>
          <w:rStyle w:val="DeltaViewInsertion"/>
          <w:rFonts w:asciiTheme="minorHAnsi" w:hAnsiTheme="minorHAnsi" w:cstheme="minorHAnsi"/>
          <w:color w:val="auto"/>
          <w:sz w:val="24"/>
          <w:szCs w:val="24"/>
          <w:u w:val="none"/>
        </w:rPr>
      </w:pPr>
      <w:r w:rsidRPr="009F6662">
        <w:rPr>
          <w:rFonts w:asciiTheme="minorHAnsi" w:hAnsiTheme="minorHAnsi" w:cstheme="minorHAnsi"/>
          <w:sz w:val="24"/>
          <w:szCs w:val="24"/>
        </w:rPr>
        <w:t xml:space="preserve">The rebate and late payment surcharge shall be governed </w:t>
      </w:r>
      <w:r w:rsidR="00B54643" w:rsidRPr="009F6662">
        <w:rPr>
          <w:rFonts w:asciiTheme="minorHAnsi" w:hAnsiTheme="minorHAnsi" w:cstheme="minorHAnsi"/>
          <w:sz w:val="24"/>
          <w:szCs w:val="24"/>
        </w:rPr>
        <w:t xml:space="preserve">as per </w:t>
      </w:r>
      <w:r w:rsidR="0048462F" w:rsidRPr="009F6662">
        <w:rPr>
          <w:rFonts w:asciiTheme="minorHAnsi" w:hAnsiTheme="minorHAnsi" w:cstheme="minorHAnsi"/>
          <w:sz w:val="24"/>
          <w:szCs w:val="24"/>
        </w:rPr>
        <w:t>Sharing Regulations</w:t>
      </w:r>
      <w:r w:rsidR="00562F29" w:rsidRPr="009F6662">
        <w:rPr>
          <w:rFonts w:asciiTheme="minorHAnsi" w:hAnsiTheme="minorHAnsi" w:cstheme="minorHAnsi"/>
          <w:sz w:val="24"/>
          <w:szCs w:val="24"/>
        </w:rPr>
        <w:t>.</w:t>
      </w:r>
    </w:p>
    <w:p w14:paraId="3C13AFFB"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 xml:space="preserve">Disputed </w:t>
      </w:r>
      <w:bookmarkEnd w:id="162"/>
      <w:r w:rsidR="00345EA2" w:rsidRPr="009F6662">
        <w:rPr>
          <w:rFonts w:asciiTheme="minorHAnsi" w:hAnsiTheme="minorHAnsi" w:cstheme="minorHAnsi"/>
          <w:szCs w:val="24"/>
        </w:rPr>
        <w:t>Bills</w:t>
      </w:r>
      <w:r w:rsidR="009F3DC3" w:rsidRPr="009F6662">
        <w:rPr>
          <w:rFonts w:asciiTheme="minorHAnsi" w:hAnsiTheme="minorHAnsi" w:cstheme="minorHAnsi"/>
          <w:szCs w:val="24"/>
        </w:rPr>
        <w:t>, Default in payment by the Designated ISTS Customers &amp; Annual Reconciliation:</w:t>
      </w:r>
    </w:p>
    <w:p w14:paraId="3C13AFFC" w14:textId="77777777" w:rsidR="009F3DC3" w:rsidRPr="009F6662" w:rsidRDefault="009F3DC3"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F6662">
        <w:rPr>
          <w:rFonts w:asciiTheme="minorHAnsi" w:hAnsiTheme="minorHAnsi" w:cstheme="minorHAnsi"/>
          <w:sz w:val="24"/>
          <w:szCs w:val="24"/>
        </w:rPr>
        <w:t xml:space="preserve">Any Disputed Bill, Default in payment by the Designated ISTS Customers &amp; Annual Reconciliation shall be governed as per </w:t>
      </w:r>
      <w:r w:rsidR="0048462F" w:rsidRPr="009F6662">
        <w:rPr>
          <w:rFonts w:asciiTheme="minorHAnsi" w:hAnsiTheme="minorHAnsi" w:cstheme="minorHAnsi"/>
          <w:sz w:val="24"/>
          <w:szCs w:val="24"/>
        </w:rPr>
        <w:t>Sharing Regulations</w:t>
      </w:r>
      <w:r w:rsidRPr="009F6662">
        <w:rPr>
          <w:rFonts w:asciiTheme="minorHAnsi" w:hAnsiTheme="minorHAnsi" w:cstheme="minorHAnsi"/>
          <w:sz w:val="24"/>
          <w:szCs w:val="24"/>
        </w:rPr>
        <w:t>.</w:t>
      </w:r>
    </w:p>
    <w:p w14:paraId="3C13AFFD" w14:textId="77777777" w:rsidR="009F3DC3" w:rsidRPr="009F6662" w:rsidRDefault="009F3DC3" w:rsidP="002B4B56">
      <w:pPr>
        <w:widowControl w:val="0"/>
        <w:tabs>
          <w:tab w:val="left" w:pos="9072"/>
        </w:tabs>
        <w:spacing w:line="276" w:lineRule="auto"/>
        <w:ind w:left="426" w:right="327"/>
        <w:jc w:val="both"/>
        <w:rPr>
          <w:rFonts w:asciiTheme="minorHAnsi" w:hAnsiTheme="minorHAnsi" w:cstheme="minorHAnsi"/>
        </w:rPr>
      </w:pPr>
    </w:p>
    <w:p w14:paraId="3C13AFFE" w14:textId="77777777" w:rsidR="009F3DC3" w:rsidRPr="009F6662" w:rsidRDefault="009F3DC3" w:rsidP="002B4B56">
      <w:pPr>
        <w:widowControl w:val="0"/>
        <w:tabs>
          <w:tab w:val="left" w:pos="9072"/>
        </w:tabs>
        <w:spacing w:line="276" w:lineRule="auto"/>
        <w:ind w:left="426" w:right="327"/>
        <w:jc w:val="both"/>
        <w:rPr>
          <w:rFonts w:asciiTheme="minorHAnsi" w:hAnsiTheme="minorHAnsi" w:cstheme="minorHAnsi"/>
        </w:rPr>
      </w:pPr>
    </w:p>
    <w:p w14:paraId="3C13AFFF" w14:textId="77777777" w:rsidR="009F3DC3" w:rsidRPr="009F6662" w:rsidRDefault="009F3DC3" w:rsidP="002B4B56">
      <w:pPr>
        <w:widowControl w:val="0"/>
        <w:tabs>
          <w:tab w:val="left" w:pos="9072"/>
        </w:tabs>
        <w:spacing w:line="276" w:lineRule="auto"/>
        <w:ind w:left="426" w:right="327"/>
        <w:jc w:val="both"/>
        <w:rPr>
          <w:rFonts w:asciiTheme="minorHAnsi" w:hAnsiTheme="minorHAnsi" w:cstheme="minorHAnsi"/>
        </w:rPr>
      </w:pPr>
    </w:p>
    <w:p w14:paraId="3C13B000" w14:textId="77777777" w:rsidR="009F3DC3" w:rsidRPr="009F6662" w:rsidRDefault="009F3DC3" w:rsidP="002B4B56">
      <w:pPr>
        <w:widowControl w:val="0"/>
        <w:tabs>
          <w:tab w:val="left" w:pos="9072"/>
        </w:tabs>
        <w:spacing w:line="276" w:lineRule="auto"/>
        <w:ind w:left="426" w:right="327"/>
        <w:jc w:val="both"/>
        <w:rPr>
          <w:rFonts w:asciiTheme="minorHAnsi" w:hAnsiTheme="minorHAnsi" w:cstheme="minorHAnsi"/>
        </w:rPr>
      </w:pPr>
    </w:p>
    <w:p w14:paraId="3C13B001" w14:textId="77777777" w:rsidR="009F3DC3" w:rsidRPr="009F6662" w:rsidRDefault="009F3DC3" w:rsidP="002B4B56">
      <w:pPr>
        <w:widowControl w:val="0"/>
        <w:tabs>
          <w:tab w:val="left" w:pos="9072"/>
        </w:tabs>
        <w:spacing w:line="276" w:lineRule="auto"/>
        <w:ind w:left="426" w:right="327"/>
        <w:jc w:val="both"/>
        <w:rPr>
          <w:rFonts w:asciiTheme="minorHAnsi" w:hAnsiTheme="minorHAnsi" w:cstheme="minorHAnsi"/>
        </w:rPr>
      </w:pPr>
    </w:p>
    <w:p w14:paraId="3C13B002" w14:textId="77777777" w:rsidR="0048462F" w:rsidRPr="009F6662" w:rsidRDefault="0048462F" w:rsidP="002B4B56">
      <w:pPr>
        <w:widowControl w:val="0"/>
        <w:tabs>
          <w:tab w:val="left" w:pos="9072"/>
        </w:tabs>
        <w:spacing w:line="276" w:lineRule="auto"/>
        <w:ind w:left="426" w:right="327"/>
        <w:jc w:val="both"/>
        <w:rPr>
          <w:rFonts w:asciiTheme="minorHAnsi" w:hAnsiTheme="minorHAnsi" w:cstheme="minorHAnsi"/>
        </w:rPr>
      </w:pPr>
    </w:p>
    <w:p w14:paraId="3C13B003" w14:textId="77777777" w:rsidR="009F3DC3" w:rsidRPr="009F6662" w:rsidRDefault="009F3DC3" w:rsidP="002B4B56">
      <w:pPr>
        <w:widowControl w:val="0"/>
        <w:tabs>
          <w:tab w:val="left" w:pos="9072"/>
        </w:tabs>
        <w:spacing w:line="276" w:lineRule="auto"/>
        <w:ind w:left="426" w:right="327"/>
        <w:jc w:val="both"/>
        <w:rPr>
          <w:rFonts w:asciiTheme="minorHAnsi" w:hAnsiTheme="minorHAnsi" w:cstheme="minorHAnsi"/>
        </w:rPr>
      </w:pPr>
    </w:p>
    <w:p w14:paraId="3C13B004" w14:textId="77777777" w:rsidR="009F3DC3" w:rsidRPr="009F6662" w:rsidRDefault="009F3DC3" w:rsidP="002B4B56">
      <w:pPr>
        <w:widowControl w:val="0"/>
        <w:tabs>
          <w:tab w:val="left" w:pos="9072"/>
        </w:tabs>
        <w:spacing w:line="276" w:lineRule="auto"/>
        <w:ind w:left="426" w:right="327"/>
        <w:jc w:val="both"/>
        <w:rPr>
          <w:rFonts w:asciiTheme="minorHAnsi" w:hAnsiTheme="minorHAnsi" w:cstheme="minorHAnsi"/>
        </w:rPr>
      </w:pPr>
    </w:p>
    <w:p w14:paraId="3C13B005" w14:textId="77777777" w:rsidR="00B55AE0" w:rsidRPr="009F6662" w:rsidRDefault="00B55AE0">
      <w:pPr>
        <w:spacing w:before="0" w:after="0"/>
        <w:ind w:left="0"/>
        <w:rPr>
          <w:rFonts w:asciiTheme="minorHAnsi" w:hAnsiTheme="minorHAnsi" w:cstheme="minorHAnsi"/>
          <w:b/>
        </w:rPr>
      </w:pPr>
      <w:bookmarkStart w:id="163" w:name="_DV_M1311"/>
      <w:bookmarkStart w:id="164" w:name="_DV_M1313"/>
      <w:bookmarkStart w:id="165" w:name="_DV_M1314"/>
      <w:bookmarkStart w:id="166" w:name="_DV_M1315"/>
      <w:bookmarkStart w:id="167" w:name="_DV_M1316"/>
      <w:bookmarkStart w:id="168" w:name="_DV_M1317"/>
      <w:bookmarkStart w:id="169" w:name="_DV_M1318"/>
      <w:bookmarkStart w:id="170" w:name="_DV_M1319"/>
      <w:bookmarkEnd w:id="163"/>
      <w:bookmarkEnd w:id="164"/>
      <w:bookmarkEnd w:id="165"/>
      <w:bookmarkEnd w:id="166"/>
      <w:bookmarkEnd w:id="167"/>
      <w:bookmarkEnd w:id="168"/>
      <w:bookmarkEnd w:id="169"/>
      <w:bookmarkEnd w:id="170"/>
      <w:r w:rsidRPr="009F6662">
        <w:rPr>
          <w:rFonts w:asciiTheme="minorHAnsi" w:hAnsiTheme="minorHAnsi" w:cstheme="minorHAnsi"/>
          <w:b/>
        </w:rPr>
        <w:br w:type="page"/>
      </w:r>
    </w:p>
    <w:p w14:paraId="3C13B006" w14:textId="77777777" w:rsidR="00C0377A" w:rsidRPr="009F6662" w:rsidRDefault="00C0377A"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b/>
        </w:rPr>
        <w:lastRenderedPageBreak/>
        <w:t>ARTICLE: 11</w:t>
      </w:r>
    </w:p>
    <w:p w14:paraId="3C13B007" w14:textId="77777777" w:rsidR="00C0377A" w:rsidRPr="009F6662" w:rsidRDefault="00C0377A" w:rsidP="00B55AE0">
      <w:pPr>
        <w:pStyle w:val="Heading1"/>
      </w:pPr>
      <w:bookmarkStart w:id="171" w:name="_Ref169486238"/>
      <w:bookmarkStart w:id="172" w:name="_Toc165463912"/>
      <w:r w:rsidRPr="009F6662">
        <w:t>Force Majeure</w:t>
      </w:r>
      <w:bookmarkEnd w:id="171"/>
      <w:bookmarkEnd w:id="172"/>
    </w:p>
    <w:p w14:paraId="3C13B008"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Definitions</w:t>
      </w:r>
    </w:p>
    <w:p w14:paraId="3C13B009"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The following terms shall have the meanings given hereunder.</w:t>
      </w:r>
    </w:p>
    <w:p w14:paraId="3C13B00A"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Affected Party</w:t>
      </w:r>
    </w:p>
    <w:p w14:paraId="3C13B00B"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An Affected Party means </w:t>
      </w:r>
      <w:r w:rsidR="00CC58BF" w:rsidRPr="009F6662">
        <w:rPr>
          <w:rFonts w:asciiTheme="minorHAnsi" w:hAnsiTheme="minorHAnsi" w:cstheme="minorHAnsi"/>
          <w:sz w:val="24"/>
          <w:szCs w:val="24"/>
        </w:rPr>
        <w:t xml:space="preserve">any Party </w:t>
      </w:r>
      <w:r w:rsidRPr="009F6662">
        <w:rPr>
          <w:rFonts w:asciiTheme="minorHAnsi" w:hAnsiTheme="minorHAnsi" w:cstheme="minorHAnsi"/>
          <w:sz w:val="24"/>
          <w:szCs w:val="24"/>
        </w:rPr>
        <w:t xml:space="preserve">whose performance has been affected by an event of Force Majeure. </w:t>
      </w:r>
    </w:p>
    <w:p w14:paraId="3C13B00C"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73" w:name="_Ref171235634"/>
      <w:r w:rsidRPr="009F6662">
        <w:rPr>
          <w:rFonts w:asciiTheme="minorHAnsi" w:hAnsiTheme="minorHAnsi" w:cstheme="minorHAns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9F6662">
        <w:rPr>
          <w:rFonts w:asciiTheme="minorHAnsi" w:hAnsiTheme="minorHAnsi" w:cstheme="minorHAnsi"/>
          <w:sz w:val="24"/>
          <w:szCs w:val="24"/>
        </w:rPr>
        <w:t>operation</w:t>
      </w:r>
      <w:r w:rsidR="00EE1AC7" w:rsidRPr="009F6662">
        <w:rPr>
          <w:rFonts w:asciiTheme="minorHAnsi" w:hAnsiTheme="minorHAnsi" w:cstheme="minorHAnsi"/>
          <w:sz w:val="24"/>
          <w:szCs w:val="24"/>
        </w:rPr>
        <w:t xml:space="preserve"> </w:t>
      </w:r>
      <w:bookmarkEnd w:id="173"/>
      <w:r w:rsidR="00D975BA" w:rsidRPr="009F6662">
        <w:rPr>
          <w:rFonts w:asciiTheme="minorHAnsi" w:hAnsiTheme="minorHAnsi" w:cstheme="minorHAnsi"/>
          <w:sz w:val="24"/>
          <w:szCs w:val="24"/>
        </w:rPr>
        <w:t>thereafter;</w:t>
      </w:r>
    </w:p>
    <w:p w14:paraId="3C13B00D"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74" w:name="_Ref171235707"/>
      <w:bookmarkStart w:id="175" w:name="_Ref191103273"/>
      <w:r w:rsidRPr="009F6662">
        <w:rPr>
          <w:rFonts w:asciiTheme="minorHAnsi" w:hAnsiTheme="minorHAnsi" w:cstheme="minorHAnsi"/>
          <w:szCs w:val="24"/>
        </w:rPr>
        <w:t>Force Majeure</w:t>
      </w:r>
      <w:bookmarkEnd w:id="174"/>
      <w:bookmarkEnd w:id="175"/>
    </w:p>
    <w:p w14:paraId="3C13B00E" w14:textId="77777777" w:rsidR="00C0377A" w:rsidRPr="009F6662" w:rsidRDefault="00C0377A" w:rsidP="002B4B56">
      <w:pPr>
        <w:widowControl w:val="0"/>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A ‘Force Majeure’ means any event or circumstance or combination of events and circumstances including those stated below that wholly or partly prevents or unavoidably delays an Affected Party in the performance of its obligations</w:t>
      </w:r>
      <w:r w:rsidR="005A3CC0" w:rsidRPr="009F6662">
        <w:rPr>
          <w:rFonts w:asciiTheme="minorHAnsi" w:hAnsiTheme="minorHAnsi" w:cstheme="minorHAnsi"/>
        </w:rPr>
        <w:t>/ roles</w:t>
      </w:r>
      <w:r w:rsidRPr="009F6662">
        <w:rPr>
          <w:rFonts w:asciiTheme="minorHAnsi" w:hAnsiTheme="minorHAnsi" w:cstheme="minorHAns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3C13B00F" w14:textId="77777777" w:rsidR="00C0377A" w:rsidRPr="009F6662" w:rsidRDefault="00C0377A" w:rsidP="008B48A6">
      <w:pPr>
        <w:pStyle w:val="Heading3"/>
        <w:keepNext w:val="0"/>
        <w:widowControl w:val="0"/>
        <w:numPr>
          <w:ilvl w:val="0"/>
          <w:numId w:val="32"/>
        </w:numPr>
        <w:tabs>
          <w:tab w:val="left" w:pos="9072"/>
        </w:tabs>
        <w:spacing w:line="276" w:lineRule="auto"/>
        <w:ind w:left="851" w:right="327"/>
        <w:rPr>
          <w:rFonts w:asciiTheme="minorHAnsi" w:hAnsiTheme="minorHAnsi" w:cstheme="minorHAnsi"/>
          <w:b/>
          <w:sz w:val="24"/>
          <w:szCs w:val="24"/>
        </w:rPr>
      </w:pPr>
      <w:r w:rsidRPr="009F6662">
        <w:rPr>
          <w:rFonts w:asciiTheme="minorHAnsi" w:hAnsiTheme="minorHAnsi" w:cstheme="minorHAnsi"/>
          <w:b/>
          <w:sz w:val="24"/>
          <w:szCs w:val="24"/>
        </w:rPr>
        <w:t>Natural Force Majeure Events:</w:t>
      </w:r>
    </w:p>
    <w:p w14:paraId="3C13B010" w14:textId="77777777" w:rsidR="00BC2DA9" w:rsidRPr="009F6662" w:rsidRDefault="00C0377A" w:rsidP="008B48A6">
      <w:pPr>
        <w:pStyle w:val="ListParagraph"/>
        <w:widowControl w:val="0"/>
        <w:numPr>
          <w:ilvl w:val="0"/>
          <w:numId w:val="33"/>
        </w:numPr>
        <w:tabs>
          <w:tab w:val="left" w:pos="9072"/>
        </w:tabs>
        <w:ind w:right="327"/>
        <w:jc w:val="both"/>
        <w:rPr>
          <w:rFonts w:asciiTheme="minorHAnsi" w:hAnsiTheme="minorHAnsi" w:cstheme="minorHAnsi"/>
        </w:rPr>
      </w:pPr>
      <w:r w:rsidRPr="009F6662">
        <w:rPr>
          <w:rFonts w:asciiTheme="minorHAnsi" w:hAnsiTheme="minorHAnsi" w:cstheme="minorHAnsi"/>
        </w:rPr>
        <w:t xml:space="preserve">act of God, including, but not limited </w:t>
      </w:r>
      <w:r w:rsidR="00D975BA" w:rsidRPr="009F6662">
        <w:rPr>
          <w:rFonts w:asciiTheme="minorHAnsi" w:hAnsiTheme="minorHAnsi" w:cstheme="minorHAnsi"/>
        </w:rPr>
        <w:t>to drought</w:t>
      </w:r>
      <w:r w:rsidRPr="009F6662">
        <w:rPr>
          <w:rFonts w:asciiTheme="minorHAnsi" w:hAnsiTheme="minorHAnsi" w:cstheme="minorHAnsi"/>
        </w:rPr>
        <w:t>, fire and explosion (to the extent originating from a source external to the Site), earthquake, volcanic eruption, landslide, flood, cyclone, typhoon, tornado, or exceptionally adverse weather conditions</w:t>
      </w:r>
      <w:r w:rsidR="00EE1AC7" w:rsidRPr="009F6662">
        <w:rPr>
          <w:rFonts w:asciiTheme="minorHAnsi" w:hAnsiTheme="minorHAnsi" w:cstheme="minorHAnsi"/>
        </w:rPr>
        <w:t>,</w:t>
      </w:r>
      <w:r w:rsidRPr="009F6662">
        <w:rPr>
          <w:rFonts w:asciiTheme="minorHAnsi" w:hAnsiTheme="minorHAnsi" w:cstheme="minorHAnsi"/>
        </w:rPr>
        <w:t xml:space="preserve"> which are in excess of the statistical measures for the last hundred (100) years</w:t>
      </w:r>
      <w:r w:rsidR="00BC2DA9" w:rsidRPr="009F6662">
        <w:rPr>
          <w:rFonts w:asciiTheme="minorHAnsi" w:hAnsiTheme="minorHAnsi" w:cstheme="minorHAnsi"/>
        </w:rPr>
        <w:t>; and</w:t>
      </w:r>
    </w:p>
    <w:p w14:paraId="3C13B011" w14:textId="77777777" w:rsidR="00C0377A" w:rsidRPr="009F6662" w:rsidRDefault="00BC2DA9" w:rsidP="008B48A6">
      <w:pPr>
        <w:pStyle w:val="ListParagraph"/>
        <w:widowControl w:val="0"/>
        <w:numPr>
          <w:ilvl w:val="0"/>
          <w:numId w:val="33"/>
        </w:numPr>
        <w:tabs>
          <w:tab w:val="left" w:pos="9072"/>
        </w:tabs>
        <w:ind w:right="327"/>
        <w:jc w:val="both"/>
        <w:rPr>
          <w:rFonts w:asciiTheme="minorHAnsi" w:hAnsiTheme="minorHAnsi" w:cstheme="minorHAnsi"/>
        </w:rPr>
      </w:pPr>
      <w:r w:rsidRPr="009F6662">
        <w:rPr>
          <w:rFonts w:asciiTheme="minorHAnsi" w:hAnsiTheme="minorHAnsi" w:cstheme="minorHAnsi"/>
        </w:rPr>
        <w:t>epidemic/ pandemic notified by Indian Governmental Instrumentality.</w:t>
      </w:r>
    </w:p>
    <w:p w14:paraId="3C13B012" w14:textId="77777777" w:rsidR="00C0377A" w:rsidRPr="009F6662" w:rsidRDefault="00C0377A" w:rsidP="008B48A6">
      <w:pPr>
        <w:pStyle w:val="Heading3"/>
        <w:keepNext w:val="0"/>
        <w:widowControl w:val="0"/>
        <w:numPr>
          <w:ilvl w:val="0"/>
          <w:numId w:val="32"/>
        </w:numPr>
        <w:tabs>
          <w:tab w:val="left" w:pos="9072"/>
        </w:tabs>
        <w:spacing w:line="276" w:lineRule="auto"/>
        <w:ind w:left="851" w:right="327"/>
        <w:rPr>
          <w:rFonts w:asciiTheme="minorHAnsi" w:hAnsiTheme="minorHAnsi" w:cstheme="minorHAnsi"/>
          <w:b/>
          <w:sz w:val="24"/>
          <w:szCs w:val="24"/>
          <w:lang w:val="fr-FR"/>
        </w:rPr>
      </w:pPr>
      <w:r w:rsidRPr="009F6662">
        <w:rPr>
          <w:rFonts w:asciiTheme="minorHAnsi" w:hAnsiTheme="minorHAnsi" w:cstheme="minorHAnsi"/>
          <w:b/>
          <w:sz w:val="24"/>
          <w:szCs w:val="24"/>
          <w:lang w:val="fr-FR"/>
        </w:rPr>
        <w:t xml:space="preserve">Non-Natural Force Majeure </w:t>
      </w:r>
      <w:r w:rsidR="00D975BA" w:rsidRPr="009F6662">
        <w:rPr>
          <w:rFonts w:asciiTheme="minorHAnsi" w:hAnsiTheme="minorHAnsi" w:cstheme="minorHAnsi"/>
          <w:b/>
          <w:sz w:val="24"/>
          <w:szCs w:val="24"/>
          <w:lang w:val="fr-FR"/>
        </w:rPr>
        <w:t>Events :</w:t>
      </w:r>
      <w:r w:rsidRPr="009F6662">
        <w:rPr>
          <w:rFonts w:asciiTheme="minorHAnsi" w:hAnsiTheme="minorHAnsi" w:cstheme="minorHAnsi"/>
          <w:b/>
          <w:sz w:val="24"/>
          <w:szCs w:val="24"/>
          <w:lang w:val="fr-FR"/>
        </w:rPr>
        <w:t xml:space="preserve"> </w:t>
      </w:r>
    </w:p>
    <w:p w14:paraId="3C13B013" w14:textId="77777777" w:rsidR="00C0377A" w:rsidRPr="009F6662" w:rsidRDefault="00C0377A" w:rsidP="008B48A6">
      <w:pPr>
        <w:pStyle w:val="ListParagraph"/>
        <w:widowControl w:val="0"/>
        <w:numPr>
          <w:ilvl w:val="0"/>
          <w:numId w:val="34"/>
        </w:numPr>
        <w:tabs>
          <w:tab w:val="left" w:pos="9072"/>
        </w:tabs>
        <w:ind w:right="327"/>
        <w:jc w:val="both"/>
        <w:rPr>
          <w:rFonts w:asciiTheme="minorHAnsi" w:hAnsiTheme="minorHAnsi" w:cstheme="minorHAnsi"/>
          <w:sz w:val="24"/>
          <w:szCs w:val="24"/>
          <w:lang w:val="fr-FR"/>
        </w:rPr>
      </w:pPr>
      <w:r w:rsidRPr="009F6662">
        <w:rPr>
          <w:rFonts w:asciiTheme="minorHAnsi" w:hAnsiTheme="minorHAnsi" w:cstheme="minorHAnsi"/>
          <w:sz w:val="24"/>
          <w:szCs w:val="24"/>
          <w:lang w:val="fr-FR"/>
        </w:rPr>
        <w:t xml:space="preserve">Direct </w:t>
      </w:r>
      <w:r w:rsidRPr="009F6662">
        <w:rPr>
          <w:rFonts w:asciiTheme="minorHAnsi" w:hAnsiTheme="minorHAnsi" w:cstheme="minorHAnsi"/>
          <w:sz w:val="24"/>
          <w:szCs w:val="24"/>
        </w:rPr>
        <w:t>Non–Natural</w:t>
      </w:r>
      <w:r w:rsidRPr="009F6662">
        <w:rPr>
          <w:rFonts w:asciiTheme="minorHAnsi" w:hAnsiTheme="minorHAnsi" w:cstheme="minorHAnsi"/>
          <w:sz w:val="24"/>
          <w:szCs w:val="24"/>
          <w:lang w:val="fr-FR"/>
        </w:rPr>
        <w:t xml:space="preserve"> Force Majeure Events</w:t>
      </w:r>
    </w:p>
    <w:p w14:paraId="3C13B014" w14:textId="77777777" w:rsidR="00C0377A" w:rsidRPr="009F6662" w:rsidRDefault="00C0377A" w:rsidP="008B48A6">
      <w:pPr>
        <w:pStyle w:val="Heading3"/>
        <w:keepNext w:val="0"/>
        <w:widowControl w:val="0"/>
        <w:numPr>
          <w:ilvl w:val="0"/>
          <w:numId w:val="36"/>
        </w:numPr>
        <w:tabs>
          <w:tab w:val="left" w:pos="9072"/>
        </w:tabs>
        <w:spacing w:line="276" w:lineRule="auto"/>
        <w:ind w:right="327"/>
        <w:rPr>
          <w:rFonts w:asciiTheme="minorHAnsi" w:hAnsiTheme="minorHAnsi" w:cstheme="minorHAnsi"/>
          <w:sz w:val="24"/>
          <w:szCs w:val="24"/>
          <w:lang w:val="en-US"/>
        </w:rPr>
      </w:pPr>
      <w:r w:rsidRPr="009F6662">
        <w:rPr>
          <w:rFonts w:asciiTheme="minorHAnsi" w:hAnsiTheme="minorHAnsi" w:cstheme="minorHAnsi"/>
          <w:sz w:val="24"/>
          <w:szCs w:val="24"/>
          <w:lang w:val="en-US"/>
        </w:rPr>
        <w:t xml:space="preserve">Nationalization or compulsory acquisition by any Indian Governmental Instrumentality of any material assets or rights of the </w:t>
      </w:r>
      <w:r w:rsidR="00413EBF" w:rsidRPr="009F6662">
        <w:rPr>
          <w:rFonts w:asciiTheme="minorHAnsi" w:hAnsiTheme="minorHAnsi" w:cstheme="minorHAnsi"/>
          <w:sz w:val="24"/>
          <w:szCs w:val="24"/>
          <w:lang w:val="en-US"/>
        </w:rPr>
        <w:t>Affected Party</w:t>
      </w:r>
      <w:r w:rsidRPr="009F6662">
        <w:rPr>
          <w:rFonts w:asciiTheme="minorHAnsi" w:hAnsiTheme="minorHAnsi" w:cstheme="minorHAnsi"/>
          <w:sz w:val="24"/>
          <w:szCs w:val="24"/>
          <w:lang w:val="en-US"/>
        </w:rPr>
        <w:t>; or</w:t>
      </w:r>
    </w:p>
    <w:p w14:paraId="3C13B015" w14:textId="77777777" w:rsidR="00C0377A" w:rsidRPr="009F6662" w:rsidRDefault="00C0377A" w:rsidP="008B48A6">
      <w:pPr>
        <w:pStyle w:val="Heading3"/>
        <w:keepNext w:val="0"/>
        <w:widowControl w:val="0"/>
        <w:numPr>
          <w:ilvl w:val="0"/>
          <w:numId w:val="35"/>
        </w:numPr>
        <w:tabs>
          <w:tab w:val="left" w:pos="9072"/>
        </w:tabs>
        <w:spacing w:line="276" w:lineRule="auto"/>
        <w:ind w:right="327"/>
        <w:rPr>
          <w:rFonts w:asciiTheme="minorHAnsi" w:hAnsiTheme="minorHAnsi" w:cstheme="minorHAnsi"/>
          <w:sz w:val="24"/>
          <w:szCs w:val="24"/>
          <w:lang w:val="en-US"/>
        </w:rPr>
      </w:pPr>
      <w:r w:rsidRPr="009F6662">
        <w:rPr>
          <w:rFonts w:asciiTheme="minorHAnsi" w:hAnsiTheme="minorHAnsi" w:cstheme="minorHAnsi"/>
          <w:sz w:val="24"/>
          <w:szCs w:val="24"/>
          <w:lang w:val="en-US"/>
        </w:rPr>
        <w:t xml:space="preserve">the unlawful, unreasonable or discriminatory revocation of, or refusal to renew, any Consents, Clearances and Permits required by the </w:t>
      </w:r>
      <w:r w:rsidR="00413EBF" w:rsidRPr="009F6662">
        <w:rPr>
          <w:rFonts w:asciiTheme="minorHAnsi" w:hAnsiTheme="minorHAnsi" w:cstheme="minorHAnsi"/>
          <w:sz w:val="24"/>
          <w:szCs w:val="24"/>
          <w:lang w:val="en-US"/>
        </w:rPr>
        <w:t xml:space="preserve">Affected Party </w:t>
      </w:r>
      <w:r w:rsidRPr="009F6662">
        <w:rPr>
          <w:rFonts w:asciiTheme="minorHAnsi" w:hAnsiTheme="minorHAnsi" w:cstheme="minorHAnsi"/>
          <w:sz w:val="24"/>
          <w:szCs w:val="24"/>
          <w:lang w:val="en-US"/>
        </w:rPr>
        <w:t>to perform their obligations</w:t>
      </w:r>
      <w:r w:rsidR="005A3CC0" w:rsidRPr="009F6662">
        <w:rPr>
          <w:rFonts w:asciiTheme="minorHAnsi" w:hAnsiTheme="minorHAnsi" w:cstheme="minorHAnsi"/>
          <w:sz w:val="24"/>
          <w:szCs w:val="24"/>
          <w:lang w:val="en-US"/>
        </w:rPr>
        <w:t>/ roles</w:t>
      </w:r>
      <w:r w:rsidRPr="009F6662">
        <w:rPr>
          <w:rFonts w:asciiTheme="minorHAnsi" w:hAnsiTheme="minorHAnsi" w:cstheme="minorHAnsi"/>
          <w:sz w:val="24"/>
          <w:szCs w:val="24"/>
          <w:lang w:val="en-US"/>
        </w:rPr>
        <w:t xml:space="preserve"> under the RFP Project Documents or any </w:t>
      </w:r>
      <w:r w:rsidRPr="009F6662">
        <w:rPr>
          <w:rFonts w:asciiTheme="minorHAnsi" w:hAnsiTheme="minorHAnsi" w:cstheme="minorHAnsi"/>
          <w:sz w:val="24"/>
          <w:szCs w:val="24"/>
          <w:lang w:val="en-US"/>
        </w:rPr>
        <w:lastRenderedPageBreak/>
        <w:t>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3C13B016" w14:textId="77777777" w:rsidR="00C0377A" w:rsidRPr="009F6662" w:rsidRDefault="00C0377A" w:rsidP="008B48A6">
      <w:pPr>
        <w:pStyle w:val="Heading3"/>
        <w:keepNext w:val="0"/>
        <w:widowControl w:val="0"/>
        <w:numPr>
          <w:ilvl w:val="0"/>
          <w:numId w:val="35"/>
        </w:numPr>
        <w:tabs>
          <w:tab w:val="left" w:pos="9072"/>
        </w:tabs>
        <w:spacing w:line="276" w:lineRule="auto"/>
        <w:ind w:right="327"/>
        <w:rPr>
          <w:rFonts w:asciiTheme="minorHAnsi" w:hAnsiTheme="minorHAnsi" w:cstheme="minorHAnsi"/>
          <w:sz w:val="24"/>
          <w:szCs w:val="24"/>
          <w:lang w:val="en-US"/>
        </w:rPr>
      </w:pPr>
      <w:r w:rsidRPr="009F6662">
        <w:rPr>
          <w:rFonts w:asciiTheme="minorHAnsi" w:hAnsiTheme="minorHAnsi" w:cstheme="minorHAnsi"/>
          <w:sz w:val="24"/>
          <w:szCs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3C13B017" w14:textId="77777777" w:rsidR="00C0377A" w:rsidRPr="009F6662" w:rsidRDefault="00C0377A" w:rsidP="008B48A6">
      <w:pPr>
        <w:pStyle w:val="ListParagraph"/>
        <w:widowControl w:val="0"/>
        <w:numPr>
          <w:ilvl w:val="0"/>
          <w:numId w:val="34"/>
        </w:numPr>
        <w:tabs>
          <w:tab w:val="left" w:pos="9072"/>
        </w:tabs>
        <w:ind w:right="327"/>
        <w:jc w:val="both"/>
        <w:rPr>
          <w:rFonts w:asciiTheme="minorHAnsi" w:hAnsiTheme="minorHAnsi" w:cstheme="minorHAnsi"/>
          <w:sz w:val="24"/>
          <w:szCs w:val="24"/>
          <w:lang w:val="fr-FR"/>
        </w:rPr>
      </w:pPr>
      <w:r w:rsidRPr="009F6662">
        <w:rPr>
          <w:rFonts w:asciiTheme="minorHAnsi" w:hAnsiTheme="minorHAnsi" w:cstheme="minorHAnsi"/>
          <w:sz w:val="24"/>
          <w:szCs w:val="24"/>
          <w:lang w:val="fr-FR"/>
        </w:rPr>
        <w:t xml:space="preserve">Indirect Non - Natural Force Majeure Events </w:t>
      </w:r>
    </w:p>
    <w:p w14:paraId="3C13B018" w14:textId="77777777" w:rsidR="00C0377A" w:rsidRPr="009F6662" w:rsidRDefault="00C0377A" w:rsidP="008B48A6">
      <w:pPr>
        <w:pStyle w:val="Heading3"/>
        <w:keepNext w:val="0"/>
        <w:widowControl w:val="0"/>
        <w:numPr>
          <w:ilvl w:val="0"/>
          <w:numId w:val="35"/>
        </w:numPr>
        <w:tabs>
          <w:tab w:val="left" w:pos="9072"/>
        </w:tabs>
        <w:spacing w:line="276" w:lineRule="auto"/>
        <w:ind w:right="327"/>
        <w:rPr>
          <w:rFonts w:asciiTheme="minorHAnsi" w:hAnsiTheme="minorHAnsi" w:cstheme="minorHAnsi"/>
          <w:sz w:val="24"/>
          <w:szCs w:val="24"/>
          <w:lang w:val="en-US"/>
        </w:rPr>
      </w:pPr>
      <w:r w:rsidRPr="009F6662">
        <w:rPr>
          <w:rFonts w:asciiTheme="minorHAnsi" w:hAnsiTheme="minorHAnsi" w:cstheme="minorHAnsi"/>
          <w:sz w:val="24"/>
          <w:szCs w:val="24"/>
          <w:lang w:val="en-US"/>
        </w:rPr>
        <w:t xml:space="preserve">act of war (whether declared or undeclared), invasion, armed conflict or act of foreign enemy, blockade, embargo, revolution, riot, insurrection, terrorist or military action; or </w:t>
      </w:r>
    </w:p>
    <w:p w14:paraId="3C13B019" w14:textId="77777777" w:rsidR="00C0377A" w:rsidRPr="009F6662" w:rsidRDefault="00C0377A" w:rsidP="008B48A6">
      <w:pPr>
        <w:pStyle w:val="Heading3"/>
        <w:keepNext w:val="0"/>
        <w:widowControl w:val="0"/>
        <w:numPr>
          <w:ilvl w:val="0"/>
          <w:numId w:val="35"/>
        </w:numPr>
        <w:tabs>
          <w:tab w:val="left" w:pos="9072"/>
        </w:tabs>
        <w:spacing w:line="276" w:lineRule="auto"/>
        <w:ind w:right="327"/>
        <w:rPr>
          <w:rFonts w:asciiTheme="minorHAnsi" w:hAnsiTheme="minorHAnsi" w:cstheme="minorHAnsi"/>
          <w:sz w:val="24"/>
          <w:szCs w:val="24"/>
          <w:lang w:val="en-US"/>
        </w:rPr>
      </w:pPr>
      <w:r w:rsidRPr="009F6662">
        <w:rPr>
          <w:rFonts w:asciiTheme="minorHAnsi" w:hAnsiTheme="minorHAnsi" w:cstheme="minorHAnsi"/>
          <w:sz w:val="24"/>
          <w:szCs w:val="24"/>
          <w:lang w:val="en-US"/>
        </w:rPr>
        <w:t>radio active contamination or ionising radiation originating from a source in India or resulting from any other Indirect Non Natural Force Majeure Event mentioned above, excluding circumstances where the source or cause of contamination or radiation is brought or has been brought into or near the Site by the Affected Party or those employed or engaged by the Affected Party; or</w:t>
      </w:r>
    </w:p>
    <w:p w14:paraId="3C13B01A" w14:textId="77777777" w:rsidR="00C0377A" w:rsidRPr="009F6662" w:rsidRDefault="00EE1AC7" w:rsidP="008B48A6">
      <w:pPr>
        <w:pStyle w:val="Heading3"/>
        <w:keepNext w:val="0"/>
        <w:widowControl w:val="0"/>
        <w:numPr>
          <w:ilvl w:val="0"/>
          <w:numId w:val="35"/>
        </w:numPr>
        <w:tabs>
          <w:tab w:val="left" w:pos="9072"/>
        </w:tabs>
        <w:spacing w:line="276" w:lineRule="auto"/>
        <w:ind w:right="327"/>
        <w:rPr>
          <w:rFonts w:asciiTheme="minorHAnsi" w:hAnsiTheme="minorHAnsi" w:cstheme="minorHAnsi"/>
          <w:sz w:val="24"/>
          <w:szCs w:val="24"/>
          <w:lang w:val="en-US"/>
        </w:rPr>
      </w:pPr>
      <w:r w:rsidRPr="009F6662">
        <w:rPr>
          <w:rFonts w:asciiTheme="minorHAnsi" w:hAnsiTheme="minorHAnsi" w:cstheme="minorHAnsi"/>
          <w:sz w:val="24"/>
          <w:szCs w:val="24"/>
          <w:lang w:val="en-US"/>
        </w:rPr>
        <w:t>industry-</w:t>
      </w:r>
      <w:r w:rsidR="00C0377A" w:rsidRPr="009F6662">
        <w:rPr>
          <w:rFonts w:asciiTheme="minorHAnsi" w:hAnsiTheme="minorHAnsi" w:cstheme="minorHAnsi"/>
          <w:sz w:val="24"/>
          <w:szCs w:val="24"/>
          <w:lang w:val="en-US"/>
        </w:rPr>
        <w:t>wide strikes and labour disturbances, having a nationwide impact in India.</w:t>
      </w:r>
    </w:p>
    <w:p w14:paraId="3C13B01B"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Force Majeure Exclusions</w:t>
      </w:r>
    </w:p>
    <w:p w14:paraId="3C13B01C"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bCs w:val="0"/>
          <w:w w:val="0"/>
          <w:sz w:val="24"/>
          <w:szCs w:val="24"/>
        </w:rPr>
        <w:t>Force</w:t>
      </w:r>
      <w:r w:rsidRPr="009F6662">
        <w:rPr>
          <w:rFonts w:asciiTheme="minorHAnsi" w:hAnsiTheme="minorHAnsi" w:cstheme="minorHAnsi"/>
          <w:sz w:val="24"/>
          <w:szCs w:val="24"/>
        </w:rPr>
        <w:t xml:space="preserve"> Majeure shall not include (i) any event or circumstance which is within the reasonable control of the Parties and (ii) the following conditions, except to the extent that they are consequences of an event of Force Majeure:</w:t>
      </w:r>
    </w:p>
    <w:p w14:paraId="3C13B01D" w14:textId="77777777" w:rsidR="00C0377A" w:rsidRPr="009F6662" w:rsidRDefault="00C0377A" w:rsidP="008B48A6">
      <w:pPr>
        <w:pStyle w:val="Heading3"/>
        <w:keepNext w:val="0"/>
        <w:widowControl w:val="0"/>
        <w:numPr>
          <w:ilvl w:val="0"/>
          <w:numId w:val="37"/>
        </w:numPr>
        <w:tabs>
          <w:tab w:val="left" w:pos="9072"/>
        </w:tabs>
        <w:spacing w:line="276" w:lineRule="auto"/>
        <w:ind w:right="327"/>
        <w:rPr>
          <w:rFonts w:asciiTheme="minorHAnsi" w:hAnsiTheme="minorHAnsi" w:cstheme="minorHAnsi"/>
          <w:sz w:val="24"/>
          <w:szCs w:val="24"/>
        </w:rPr>
      </w:pPr>
      <w:r w:rsidRPr="009F6662">
        <w:rPr>
          <w:rFonts w:asciiTheme="minorHAnsi" w:hAnsiTheme="minorHAnsi" w:cstheme="minorHAnsi"/>
          <w:sz w:val="24"/>
          <w:szCs w:val="24"/>
        </w:rPr>
        <w:t>Unavailability, late delivery, or changes in cost of the machinery, equipment, materials, spare parts etc. for the Project;</w:t>
      </w:r>
    </w:p>
    <w:p w14:paraId="3C13B01E" w14:textId="77777777" w:rsidR="00C0377A" w:rsidRPr="009F6662" w:rsidRDefault="00C0377A" w:rsidP="008B48A6">
      <w:pPr>
        <w:pStyle w:val="Heading3"/>
        <w:keepNext w:val="0"/>
        <w:widowControl w:val="0"/>
        <w:numPr>
          <w:ilvl w:val="0"/>
          <w:numId w:val="37"/>
        </w:numPr>
        <w:tabs>
          <w:tab w:val="left" w:pos="9072"/>
        </w:tabs>
        <w:spacing w:line="276" w:lineRule="auto"/>
        <w:ind w:right="327"/>
        <w:rPr>
          <w:rFonts w:asciiTheme="minorHAnsi" w:hAnsiTheme="minorHAnsi" w:cstheme="minorHAnsi"/>
          <w:sz w:val="24"/>
          <w:szCs w:val="24"/>
        </w:rPr>
      </w:pPr>
      <w:r w:rsidRPr="009F6662">
        <w:rPr>
          <w:rFonts w:asciiTheme="minorHAnsi" w:hAnsiTheme="minorHAnsi" w:cstheme="minorHAnsi"/>
          <w:sz w:val="24"/>
          <w:szCs w:val="24"/>
        </w:rPr>
        <w:t>Delay in the performance of any Contractors or their agents;</w:t>
      </w:r>
    </w:p>
    <w:p w14:paraId="3C13B01F" w14:textId="77777777" w:rsidR="00C0377A" w:rsidRPr="009F6662" w:rsidRDefault="00C0377A" w:rsidP="008B48A6">
      <w:pPr>
        <w:pStyle w:val="Heading3"/>
        <w:keepNext w:val="0"/>
        <w:widowControl w:val="0"/>
        <w:numPr>
          <w:ilvl w:val="0"/>
          <w:numId w:val="37"/>
        </w:numPr>
        <w:tabs>
          <w:tab w:val="left" w:pos="9072"/>
        </w:tabs>
        <w:spacing w:line="276" w:lineRule="auto"/>
        <w:ind w:right="327"/>
        <w:rPr>
          <w:rFonts w:asciiTheme="minorHAnsi" w:hAnsiTheme="minorHAnsi" w:cstheme="minorHAnsi"/>
          <w:sz w:val="24"/>
          <w:szCs w:val="24"/>
        </w:rPr>
      </w:pPr>
      <w:r w:rsidRPr="009F6662">
        <w:rPr>
          <w:rFonts w:asciiTheme="minorHAnsi" w:hAnsiTheme="minorHAnsi" w:cstheme="minorHAnsi"/>
          <w:sz w:val="24"/>
          <w:szCs w:val="24"/>
        </w:rPr>
        <w:t xml:space="preserve">Non-performance resulting from normal wear and tear typically experienced in transmission materials and equipment;  </w:t>
      </w:r>
    </w:p>
    <w:p w14:paraId="3C13B020" w14:textId="77777777" w:rsidR="00C0377A" w:rsidRPr="009F6662" w:rsidRDefault="00C0377A" w:rsidP="008B48A6">
      <w:pPr>
        <w:pStyle w:val="Heading3"/>
        <w:keepNext w:val="0"/>
        <w:widowControl w:val="0"/>
        <w:numPr>
          <w:ilvl w:val="0"/>
          <w:numId w:val="37"/>
        </w:numPr>
        <w:tabs>
          <w:tab w:val="left" w:pos="9072"/>
        </w:tabs>
        <w:spacing w:line="276" w:lineRule="auto"/>
        <w:ind w:right="327"/>
        <w:rPr>
          <w:rFonts w:asciiTheme="minorHAnsi" w:hAnsiTheme="minorHAnsi" w:cstheme="minorHAnsi"/>
          <w:sz w:val="24"/>
          <w:szCs w:val="24"/>
        </w:rPr>
      </w:pPr>
      <w:r w:rsidRPr="009F6662">
        <w:rPr>
          <w:rFonts w:asciiTheme="minorHAnsi" w:hAnsiTheme="minorHAnsi" w:cstheme="minorHAnsi"/>
          <w:sz w:val="24"/>
          <w:szCs w:val="24"/>
        </w:rPr>
        <w:t>Strikes or labour disturbance at the facilities of the Affected Party;</w:t>
      </w:r>
    </w:p>
    <w:p w14:paraId="3C13B021" w14:textId="77777777" w:rsidR="00C0377A" w:rsidRPr="009F6662" w:rsidRDefault="00C0377A" w:rsidP="008B48A6">
      <w:pPr>
        <w:pStyle w:val="Heading3"/>
        <w:keepNext w:val="0"/>
        <w:widowControl w:val="0"/>
        <w:numPr>
          <w:ilvl w:val="0"/>
          <w:numId w:val="37"/>
        </w:numPr>
        <w:tabs>
          <w:tab w:val="left" w:pos="9072"/>
        </w:tabs>
        <w:spacing w:line="276" w:lineRule="auto"/>
        <w:ind w:right="327"/>
        <w:rPr>
          <w:rFonts w:asciiTheme="minorHAnsi" w:hAnsiTheme="minorHAnsi" w:cstheme="minorHAnsi"/>
          <w:sz w:val="24"/>
          <w:szCs w:val="24"/>
        </w:rPr>
      </w:pPr>
      <w:r w:rsidRPr="009F6662">
        <w:rPr>
          <w:rFonts w:asciiTheme="minorHAnsi" w:hAnsiTheme="minorHAnsi" w:cstheme="minorHAnsi"/>
          <w:sz w:val="24"/>
          <w:szCs w:val="24"/>
        </w:rPr>
        <w:t>Insufficiency of finances or funds or the Agreement becoming onerous to perform; and</w:t>
      </w:r>
    </w:p>
    <w:p w14:paraId="3C13B022" w14:textId="77777777" w:rsidR="00C0377A" w:rsidRPr="009F6662" w:rsidRDefault="00C0377A" w:rsidP="008B48A6">
      <w:pPr>
        <w:pStyle w:val="Heading3"/>
        <w:keepNext w:val="0"/>
        <w:widowControl w:val="0"/>
        <w:numPr>
          <w:ilvl w:val="0"/>
          <w:numId w:val="37"/>
        </w:numPr>
        <w:tabs>
          <w:tab w:val="left" w:pos="9072"/>
        </w:tabs>
        <w:spacing w:line="276" w:lineRule="auto"/>
        <w:ind w:right="327"/>
        <w:rPr>
          <w:rFonts w:asciiTheme="minorHAnsi" w:hAnsiTheme="minorHAnsi" w:cstheme="minorHAnsi"/>
          <w:sz w:val="24"/>
          <w:szCs w:val="24"/>
        </w:rPr>
      </w:pPr>
      <w:r w:rsidRPr="009F6662">
        <w:rPr>
          <w:rFonts w:asciiTheme="minorHAnsi" w:hAnsiTheme="minorHAnsi" w:cstheme="minorHAnsi"/>
          <w:sz w:val="24"/>
          <w:szCs w:val="24"/>
        </w:rPr>
        <w:lastRenderedPageBreak/>
        <w:t>Non-performance caused by, or connected with, the Affected Party’s:</w:t>
      </w:r>
    </w:p>
    <w:p w14:paraId="3C13B023" w14:textId="77777777" w:rsidR="00C0377A" w:rsidRPr="009F6662" w:rsidRDefault="00C0377A" w:rsidP="00A52064">
      <w:pPr>
        <w:pStyle w:val="Heading3"/>
        <w:keepNext w:val="0"/>
        <w:widowControl w:val="0"/>
        <w:numPr>
          <w:ilvl w:val="4"/>
          <w:numId w:val="2"/>
        </w:numPr>
        <w:tabs>
          <w:tab w:val="num" w:pos="1800"/>
          <w:tab w:val="left" w:pos="9072"/>
        </w:tabs>
        <w:spacing w:line="276" w:lineRule="auto"/>
        <w:ind w:left="1418" w:right="327" w:firstLine="0"/>
        <w:rPr>
          <w:rFonts w:asciiTheme="minorHAnsi" w:hAnsiTheme="minorHAnsi" w:cstheme="minorHAnsi"/>
          <w:sz w:val="24"/>
          <w:szCs w:val="24"/>
        </w:rPr>
      </w:pPr>
      <w:r w:rsidRPr="009F6662">
        <w:rPr>
          <w:rFonts w:asciiTheme="minorHAnsi" w:hAnsiTheme="minorHAnsi" w:cstheme="minorHAnsi"/>
          <w:sz w:val="24"/>
          <w:szCs w:val="24"/>
        </w:rPr>
        <w:t xml:space="preserve">negligent or intentional acts, errors or omissions; </w:t>
      </w:r>
    </w:p>
    <w:p w14:paraId="3C13B024" w14:textId="77777777" w:rsidR="00C0377A" w:rsidRPr="009F6662" w:rsidRDefault="00C0377A" w:rsidP="00A52064">
      <w:pPr>
        <w:pStyle w:val="Heading3"/>
        <w:keepNext w:val="0"/>
        <w:widowControl w:val="0"/>
        <w:numPr>
          <w:ilvl w:val="4"/>
          <w:numId w:val="2"/>
        </w:numPr>
        <w:tabs>
          <w:tab w:val="num" w:pos="1800"/>
          <w:tab w:val="left" w:pos="9072"/>
        </w:tabs>
        <w:spacing w:line="276" w:lineRule="auto"/>
        <w:ind w:left="1418" w:right="327" w:firstLine="0"/>
        <w:rPr>
          <w:rFonts w:asciiTheme="minorHAnsi" w:hAnsiTheme="minorHAnsi" w:cstheme="minorHAnsi"/>
          <w:sz w:val="24"/>
          <w:szCs w:val="24"/>
          <w:lang w:val="en-US"/>
        </w:rPr>
      </w:pPr>
      <w:r w:rsidRPr="009F6662">
        <w:rPr>
          <w:rFonts w:asciiTheme="minorHAnsi" w:hAnsiTheme="minorHAnsi" w:cstheme="minorHAnsi"/>
          <w:sz w:val="24"/>
          <w:szCs w:val="24"/>
          <w:lang w:val="en-US"/>
        </w:rPr>
        <w:t xml:space="preserve">failure to comply with an Indian Law; or </w:t>
      </w:r>
    </w:p>
    <w:p w14:paraId="3C13B025" w14:textId="77777777" w:rsidR="00C0377A" w:rsidRPr="009F6662" w:rsidRDefault="00C0377A" w:rsidP="00A52064">
      <w:pPr>
        <w:pStyle w:val="Heading3"/>
        <w:keepNext w:val="0"/>
        <w:widowControl w:val="0"/>
        <w:numPr>
          <w:ilvl w:val="4"/>
          <w:numId w:val="2"/>
        </w:numPr>
        <w:tabs>
          <w:tab w:val="num" w:pos="1800"/>
          <w:tab w:val="left" w:pos="9072"/>
        </w:tabs>
        <w:spacing w:line="276" w:lineRule="auto"/>
        <w:ind w:left="1418" w:right="327" w:firstLine="0"/>
        <w:rPr>
          <w:rFonts w:asciiTheme="minorHAnsi" w:hAnsiTheme="minorHAnsi" w:cstheme="minorHAnsi"/>
          <w:sz w:val="24"/>
          <w:szCs w:val="24"/>
          <w:lang w:val="en-US"/>
        </w:rPr>
      </w:pPr>
      <w:r w:rsidRPr="009F6662">
        <w:rPr>
          <w:rFonts w:asciiTheme="minorHAnsi" w:hAnsiTheme="minorHAnsi" w:cstheme="minorHAnsi"/>
          <w:sz w:val="24"/>
          <w:szCs w:val="24"/>
          <w:lang w:val="en-US"/>
        </w:rPr>
        <w:t>breach of, or default under this Agreement or any Project    Documents.</w:t>
      </w:r>
    </w:p>
    <w:p w14:paraId="3C13B026" w14:textId="77777777" w:rsidR="003B2AAE" w:rsidRPr="009F6662" w:rsidRDefault="003B2AAE" w:rsidP="008B48A6">
      <w:pPr>
        <w:pStyle w:val="Heading3"/>
        <w:keepNext w:val="0"/>
        <w:widowControl w:val="0"/>
        <w:numPr>
          <w:ilvl w:val="0"/>
          <w:numId w:val="37"/>
        </w:numPr>
        <w:tabs>
          <w:tab w:val="left" w:pos="9072"/>
        </w:tabs>
        <w:spacing w:line="276" w:lineRule="auto"/>
        <w:ind w:right="327"/>
        <w:rPr>
          <w:rFonts w:asciiTheme="minorHAnsi" w:hAnsiTheme="minorHAnsi" w:cstheme="minorHAnsi"/>
          <w:sz w:val="24"/>
          <w:szCs w:val="24"/>
        </w:rPr>
      </w:pPr>
      <w:r w:rsidRPr="009F6662">
        <w:rPr>
          <w:rFonts w:asciiTheme="minorHAnsi" w:hAnsiTheme="minorHAnsi" w:cstheme="minorHAnsi"/>
          <w:sz w:val="24"/>
          <w:szCs w:val="24"/>
        </w:rPr>
        <w:t>Any error or omission in the survey report provided by BPC during the bidding process.</w:t>
      </w:r>
    </w:p>
    <w:p w14:paraId="3C13B027"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Notification of Force Majeure Event</w:t>
      </w:r>
    </w:p>
    <w:p w14:paraId="3C13B028"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9F6662">
        <w:rPr>
          <w:rFonts w:asciiTheme="minorHAnsi" w:hAnsiTheme="minorHAnsi" w:cstheme="minorHAnsi"/>
          <w:sz w:val="24"/>
          <w:szCs w:val="24"/>
        </w:rPr>
        <w:t>it unreasonable</w:t>
      </w:r>
      <w:r w:rsidRPr="009F6662">
        <w:rPr>
          <w:rFonts w:asciiTheme="minorHAnsi" w:hAnsiTheme="minorHAnsi" w:cstheme="minorHAnsi"/>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3C13B029" w14:textId="77777777" w:rsidR="00C0377A" w:rsidRPr="009F6662"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F6662">
        <w:rPr>
          <w:rFonts w:asciiTheme="minorHAnsi" w:hAnsiTheme="minorHAnsi" w:cstheme="minorHAnsi"/>
          <w:sz w:val="24"/>
          <w:szCs w:val="24"/>
        </w:rPr>
        <w:t>Provided that</w:t>
      </w:r>
      <w:r w:rsidR="00173BB8" w:rsidRPr="009F6662">
        <w:rPr>
          <w:rFonts w:asciiTheme="minorHAnsi" w:hAnsiTheme="minorHAnsi" w:cstheme="minorHAnsi"/>
          <w:sz w:val="24"/>
          <w:szCs w:val="24"/>
        </w:rPr>
        <w:t>,</w:t>
      </w:r>
      <w:r w:rsidRPr="009F6662">
        <w:rPr>
          <w:rFonts w:asciiTheme="minorHAnsi" w:hAnsiTheme="minorHAnsi" w:cstheme="minorHAnsi"/>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3C13B02A"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Affected Party shall give notice to the other Party </w:t>
      </w:r>
      <w:r w:rsidR="00D975BA" w:rsidRPr="009F6662">
        <w:rPr>
          <w:rFonts w:asciiTheme="minorHAnsi" w:hAnsiTheme="minorHAnsi" w:cstheme="minorHAnsi"/>
          <w:sz w:val="24"/>
          <w:szCs w:val="24"/>
        </w:rPr>
        <w:t>of (</w:t>
      </w:r>
      <w:r w:rsidRPr="009F6662">
        <w:rPr>
          <w:rFonts w:asciiTheme="minorHAnsi" w:hAnsiTheme="minorHAnsi" w:cstheme="minorHAnsi"/>
          <w:sz w:val="24"/>
          <w:szCs w:val="24"/>
        </w:rPr>
        <w:t>i) the cessation of the relevant event of Force Majeure; and (ii) the cessation of the effects of such event of Force Majeure on the performance of its rights or obligations</w:t>
      </w:r>
      <w:r w:rsidR="005A3CC0" w:rsidRPr="009F6662">
        <w:rPr>
          <w:rFonts w:asciiTheme="minorHAnsi" w:hAnsiTheme="minorHAnsi" w:cstheme="minorHAnsi"/>
          <w:sz w:val="24"/>
          <w:szCs w:val="24"/>
        </w:rPr>
        <w:t>/ roles</w:t>
      </w:r>
      <w:r w:rsidRPr="009F6662">
        <w:rPr>
          <w:rFonts w:asciiTheme="minorHAnsi" w:hAnsiTheme="minorHAnsi" w:cstheme="minorHAnsi"/>
          <w:sz w:val="24"/>
          <w:szCs w:val="24"/>
        </w:rPr>
        <w:t xml:space="preserve"> under this Agreement, as soon as practicable after becoming aware of each of these cessations.</w:t>
      </w:r>
    </w:p>
    <w:p w14:paraId="3C13B02B"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Duty to perform and duty to mitigate</w:t>
      </w:r>
    </w:p>
    <w:p w14:paraId="3C13B02C" w14:textId="77777777" w:rsidR="00C0377A" w:rsidRPr="009F6662"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F6662">
        <w:rPr>
          <w:rFonts w:asciiTheme="minorHAnsi" w:hAnsiTheme="minorHAnsi" w:cstheme="minorHAnsi"/>
          <w:sz w:val="24"/>
          <w:szCs w:val="24"/>
        </w:rPr>
        <w:t>To the extent not prevented by a Force Majeure Event, the Affected Party shall continue to perform its obligations</w:t>
      </w:r>
      <w:r w:rsidR="005A3CC0" w:rsidRPr="009F6662">
        <w:rPr>
          <w:rFonts w:asciiTheme="minorHAnsi" w:hAnsiTheme="minorHAnsi" w:cstheme="minorHAnsi"/>
          <w:sz w:val="24"/>
          <w:szCs w:val="24"/>
        </w:rPr>
        <w:t>/ roles</w:t>
      </w:r>
      <w:r w:rsidRPr="009F6662">
        <w:rPr>
          <w:rFonts w:asciiTheme="minorHAnsi" w:hAnsiTheme="minorHAnsi" w:cstheme="minorHAnsi"/>
          <w:sz w:val="24"/>
          <w:szCs w:val="24"/>
        </w:rPr>
        <w:t xml:space="preserve"> as provided in this Agreement. The Affected Party shall use its reasonable efforts to mitigate the effect of any event of Force Majeure as soon as practicable. </w:t>
      </w:r>
    </w:p>
    <w:p w14:paraId="3C13B02D"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76" w:name="_Ref190768277"/>
      <w:r w:rsidRPr="009F6662">
        <w:rPr>
          <w:rFonts w:asciiTheme="minorHAnsi" w:hAnsiTheme="minorHAnsi" w:cstheme="minorHAnsi"/>
          <w:szCs w:val="24"/>
        </w:rPr>
        <w:t>Available Relief for a Force Majeure Event</w:t>
      </w:r>
      <w:bookmarkEnd w:id="176"/>
    </w:p>
    <w:p w14:paraId="3C13B02E" w14:textId="72DC5F1D" w:rsidR="00C0377A" w:rsidRPr="009F6662"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F6662">
        <w:rPr>
          <w:rFonts w:asciiTheme="minorHAnsi" w:hAnsiTheme="minorHAnsi" w:cstheme="minorHAnsi"/>
          <w:sz w:val="24"/>
          <w:szCs w:val="24"/>
        </w:rPr>
        <w:t xml:space="preserve">Subject to this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_Ref169486238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11</w:t>
      </w:r>
      <w:r w:rsidRPr="009F6662">
        <w:rPr>
          <w:rFonts w:asciiTheme="minorHAnsi" w:hAnsiTheme="minorHAnsi" w:cstheme="minorHAnsi"/>
          <w:sz w:val="24"/>
          <w:szCs w:val="24"/>
        </w:rPr>
        <w:fldChar w:fldCharType="end"/>
      </w:r>
      <w:r w:rsidR="00134E07" w:rsidRPr="009F6662">
        <w:rPr>
          <w:rFonts w:asciiTheme="minorHAnsi" w:hAnsiTheme="minorHAnsi" w:cstheme="minorHAnsi"/>
          <w:sz w:val="24"/>
          <w:szCs w:val="24"/>
        </w:rPr>
        <w:t>,</w:t>
      </w:r>
    </w:p>
    <w:p w14:paraId="3C13B02F" w14:textId="77777777" w:rsidR="00C0377A" w:rsidRPr="009F6662" w:rsidRDefault="00C0377A" w:rsidP="008B48A6">
      <w:pPr>
        <w:pStyle w:val="Heading3"/>
        <w:keepNext w:val="0"/>
        <w:widowControl w:val="0"/>
        <w:numPr>
          <w:ilvl w:val="0"/>
          <w:numId w:val="38"/>
        </w:numPr>
        <w:tabs>
          <w:tab w:val="left" w:pos="9072"/>
        </w:tabs>
        <w:spacing w:line="276" w:lineRule="auto"/>
        <w:ind w:left="993" w:right="327"/>
        <w:rPr>
          <w:rFonts w:asciiTheme="minorHAnsi" w:hAnsiTheme="minorHAnsi" w:cstheme="minorHAnsi"/>
          <w:sz w:val="24"/>
          <w:szCs w:val="24"/>
        </w:rPr>
      </w:pPr>
      <w:r w:rsidRPr="009F6662">
        <w:rPr>
          <w:rFonts w:asciiTheme="minorHAnsi" w:hAnsiTheme="minorHAnsi" w:cstheme="minorHAnsi"/>
          <w:sz w:val="24"/>
          <w:szCs w:val="24"/>
        </w:rPr>
        <w:lastRenderedPageBreak/>
        <w:t>no Party shall be in breach of its obligations</w:t>
      </w:r>
      <w:r w:rsidR="005A3CC0" w:rsidRPr="009F6662">
        <w:rPr>
          <w:rFonts w:asciiTheme="minorHAnsi" w:hAnsiTheme="minorHAnsi" w:cstheme="minorHAnsi"/>
          <w:sz w:val="24"/>
          <w:szCs w:val="24"/>
        </w:rPr>
        <w:t>/ roles</w:t>
      </w:r>
      <w:r w:rsidRPr="009F6662">
        <w:rPr>
          <w:rFonts w:asciiTheme="minorHAnsi" w:hAnsiTheme="minorHAnsi" w:cstheme="minorHAnsi"/>
          <w:sz w:val="24"/>
          <w:szCs w:val="24"/>
        </w:rPr>
        <w:t xml:space="preserve"> pursuant to this Agreement to the extent that the performance of its obligations</w:t>
      </w:r>
      <w:r w:rsidR="005A3CC0" w:rsidRPr="009F6662">
        <w:rPr>
          <w:rFonts w:asciiTheme="minorHAnsi" w:hAnsiTheme="minorHAnsi" w:cstheme="minorHAnsi"/>
          <w:sz w:val="24"/>
          <w:szCs w:val="24"/>
        </w:rPr>
        <w:t>/ roles</w:t>
      </w:r>
      <w:r w:rsidRPr="009F6662">
        <w:rPr>
          <w:rFonts w:asciiTheme="minorHAnsi" w:hAnsiTheme="minorHAnsi" w:cstheme="minorHAnsi"/>
          <w:sz w:val="24"/>
          <w:szCs w:val="24"/>
        </w:rPr>
        <w:t xml:space="preserve"> was prevented, hindered or delayed due to a Force Majeure Event; </w:t>
      </w:r>
    </w:p>
    <w:p w14:paraId="3C13B030" w14:textId="77777777" w:rsidR="00C0377A" w:rsidRPr="009F6662" w:rsidRDefault="00DE4242" w:rsidP="008B48A6">
      <w:pPr>
        <w:pStyle w:val="Heading3"/>
        <w:keepNext w:val="0"/>
        <w:widowControl w:val="0"/>
        <w:numPr>
          <w:ilvl w:val="0"/>
          <w:numId w:val="38"/>
        </w:numPr>
        <w:tabs>
          <w:tab w:val="left" w:pos="9072"/>
        </w:tabs>
        <w:spacing w:line="276" w:lineRule="auto"/>
        <w:ind w:left="993" w:right="327"/>
        <w:rPr>
          <w:rFonts w:asciiTheme="minorHAnsi" w:hAnsiTheme="minorHAnsi" w:cstheme="minorHAnsi"/>
          <w:sz w:val="24"/>
          <w:szCs w:val="24"/>
        </w:rPr>
      </w:pPr>
      <w:r w:rsidRPr="009F6662">
        <w:rPr>
          <w:rFonts w:asciiTheme="minorHAnsi" w:hAnsiTheme="minorHAnsi" w:cstheme="minorHAnsi"/>
          <w:sz w:val="24"/>
          <w:szCs w:val="24"/>
        </w:rPr>
        <w:t xml:space="preserve">each </w:t>
      </w:r>
      <w:r w:rsidR="00C0377A" w:rsidRPr="009F6662">
        <w:rPr>
          <w:rFonts w:asciiTheme="minorHAnsi" w:hAnsiTheme="minorHAnsi" w:cstheme="minorHAnsi"/>
          <w:sz w:val="24"/>
          <w:szCs w:val="24"/>
        </w:rPr>
        <w:t xml:space="preserve">Party shall be entitled to claim relief </w:t>
      </w:r>
      <w:r w:rsidR="00E577DE" w:rsidRPr="009F6662">
        <w:rPr>
          <w:rFonts w:asciiTheme="minorHAnsi" w:hAnsiTheme="minorHAnsi" w:cstheme="minorHAnsi"/>
          <w:sz w:val="24"/>
          <w:szCs w:val="24"/>
        </w:rPr>
        <w:t>for a</w:t>
      </w:r>
      <w:r w:rsidR="00C0377A" w:rsidRPr="009F6662">
        <w:rPr>
          <w:rFonts w:asciiTheme="minorHAnsi" w:hAnsiTheme="minorHAnsi" w:cstheme="minorHAnsi"/>
          <w:sz w:val="24"/>
          <w:szCs w:val="24"/>
        </w:rPr>
        <w:t xml:space="preserve"> Force Majeure </w:t>
      </w:r>
      <w:r w:rsidR="00E577DE" w:rsidRPr="009F6662">
        <w:rPr>
          <w:rFonts w:asciiTheme="minorHAnsi" w:hAnsiTheme="minorHAnsi" w:cstheme="minorHAnsi"/>
          <w:sz w:val="24"/>
          <w:szCs w:val="24"/>
        </w:rPr>
        <w:t>Event affecting</w:t>
      </w:r>
      <w:r w:rsidR="00C0377A" w:rsidRPr="009F6662">
        <w:rPr>
          <w:rFonts w:asciiTheme="minorHAnsi" w:hAnsiTheme="minorHAnsi" w:cstheme="minorHAnsi"/>
          <w:sz w:val="24"/>
          <w:szCs w:val="24"/>
        </w:rPr>
        <w:t xml:space="preserve"> its performance in relation to its obligations</w:t>
      </w:r>
      <w:r w:rsidR="005A3CC0" w:rsidRPr="009F6662">
        <w:rPr>
          <w:rFonts w:asciiTheme="minorHAnsi" w:hAnsiTheme="minorHAnsi" w:cstheme="minorHAnsi"/>
          <w:sz w:val="24"/>
          <w:szCs w:val="24"/>
        </w:rPr>
        <w:t>/ roles</w:t>
      </w:r>
      <w:r w:rsidR="00C0377A" w:rsidRPr="009F6662">
        <w:rPr>
          <w:rFonts w:asciiTheme="minorHAnsi" w:hAnsiTheme="minorHAnsi" w:cstheme="minorHAnsi"/>
          <w:sz w:val="24"/>
          <w:szCs w:val="24"/>
        </w:rPr>
        <w:t xml:space="preserve"> under</w:t>
      </w:r>
      <w:r w:rsidR="00167875" w:rsidRPr="009F6662">
        <w:rPr>
          <w:rFonts w:asciiTheme="minorHAnsi" w:hAnsiTheme="minorHAnsi" w:cstheme="minorHAnsi"/>
          <w:sz w:val="24"/>
          <w:szCs w:val="24"/>
        </w:rPr>
        <w:t xml:space="preserve"> </w:t>
      </w:r>
      <w:r w:rsidRPr="009F6662">
        <w:rPr>
          <w:rFonts w:asciiTheme="minorHAnsi" w:hAnsiTheme="minorHAnsi" w:cstheme="minorHAnsi"/>
          <w:sz w:val="24"/>
          <w:szCs w:val="24"/>
        </w:rPr>
        <w:t>Articles</w:t>
      </w:r>
      <w:r w:rsidR="00C15E73" w:rsidRPr="009F6662">
        <w:rPr>
          <w:rFonts w:asciiTheme="minorHAnsi" w:hAnsiTheme="minorHAnsi" w:cstheme="minorHAnsi"/>
          <w:sz w:val="24"/>
          <w:szCs w:val="24"/>
        </w:rPr>
        <w:t xml:space="preserve"> </w:t>
      </w:r>
      <w:r w:rsidR="002159CC" w:rsidRPr="009F6662">
        <w:rPr>
          <w:rFonts w:asciiTheme="minorHAnsi" w:hAnsiTheme="minorHAnsi" w:cstheme="minorHAnsi"/>
          <w:sz w:val="24"/>
          <w:szCs w:val="24"/>
        </w:rPr>
        <w:t xml:space="preserve">3.3.4, </w:t>
      </w:r>
      <w:r w:rsidR="003475FB" w:rsidRPr="009F6662">
        <w:rPr>
          <w:rFonts w:asciiTheme="minorHAnsi" w:hAnsiTheme="minorHAnsi" w:cstheme="minorHAnsi"/>
          <w:sz w:val="24"/>
          <w:szCs w:val="24"/>
        </w:rPr>
        <w:t>4.4.2</w:t>
      </w:r>
      <w:r w:rsidR="002159CC" w:rsidRPr="009F6662">
        <w:rPr>
          <w:rFonts w:asciiTheme="minorHAnsi" w:hAnsiTheme="minorHAnsi" w:cstheme="minorHAnsi"/>
          <w:sz w:val="24"/>
          <w:szCs w:val="24"/>
        </w:rPr>
        <w:t xml:space="preserve"> and</w:t>
      </w:r>
      <w:r w:rsidR="002C7FC0" w:rsidRPr="009F6662">
        <w:rPr>
          <w:rFonts w:asciiTheme="minorHAnsi" w:hAnsiTheme="minorHAnsi" w:cstheme="minorHAnsi"/>
          <w:sz w:val="24"/>
          <w:szCs w:val="24"/>
        </w:rPr>
        <w:t xml:space="preserve"> </w:t>
      </w:r>
      <w:r w:rsidR="00C15E73" w:rsidRPr="009F6662">
        <w:rPr>
          <w:rFonts w:asciiTheme="minorHAnsi" w:hAnsiTheme="minorHAnsi" w:cstheme="minorHAnsi"/>
          <w:sz w:val="24"/>
          <w:szCs w:val="24"/>
        </w:rPr>
        <w:t>6.3.1</w:t>
      </w:r>
      <w:r w:rsidR="002C7FC0" w:rsidRPr="009F6662">
        <w:rPr>
          <w:rFonts w:asciiTheme="minorHAnsi" w:hAnsiTheme="minorHAnsi" w:cstheme="minorHAnsi"/>
          <w:sz w:val="24"/>
          <w:szCs w:val="24"/>
        </w:rPr>
        <w:t xml:space="preserve"> of </w:t>
      </w:r>
      <w:r w:rsidR="00C0377A" w:rsidRPr="009F6662">
        <w:rPr>
          <w:rFonts w:asciiTheme="minorHAnsi" w:hAnsiTheme="minorHAnsi" w:cstheme="minorHAnsi"/>
          <w:sz w:val="24"/>
          <w:szCs w:val="24"/>
        </w:rPr>
        <w:t>this Agreement.</w:t>
      </w:r>
    </w:p>
    <w:p w14:paraId="3C13B031" w14:textId="77777777" w:rsidR="00090072" w:rsidRPr="009F6662" w:rsidRDefault="00090072" w:rsidP="008B48A6">
      <w:pPr>
        <w:pStyle w:val="Heading3"/>
        <w:keepNext w:val="0"/>
        <w:widowControl w:val="0"/>
        <w:numPr>
          <w:ilvl w:val="0"/>
          <w:numId w:val="38"/>
        </w:numPr>
        <w:tabs>
          <w:tab w:val="left" w:pos="9072"/>
        </w:tabs>
        <w:spacing w:line="276" w:lineRule="auto"/>
        <w:ind w:right="327"/>
        <w:rPr>
          <w:rFonts w:asciiTheme="minorHAnsi" w:hAnsiTheme="minorHAnsi" w:cstheme="minorHAnsi"/>
          <w:sz w:val="24"/>
          <w:szCs w:val="24"/>
        </w:rPr>
      </w:pPr>
      <w:bookmarkStart w:id="177" w:name="_Ref190768293"/>
      <w:r w:rsidRPr="009F6662">
        <w:rPr>
          <w:rFonts w:asciiTheme="minorHAnsi" w:hAnsiTheme="minorHAnsi" w:cstheme="minorHAnsi"/>
          <w:sz w:val="24"/>
          <w:szCs w:val="24"/>
        </w:rPr>
        <w:t xml:space="preserve">For the avoidance of doubt, it is clarified that the computation of Availability of the Element(s) under outage due to Force Majeure Event, as per Article 11.3 affecting the TSP shall be as per </w:t>
      </w:r>
      <w:r w:rsidRPr="009F6662">
        <w:rPr>
          <w:rFonts w:asciiTheme="minorHAnsi" w:hAnsiTheme="minorHAnsi" w:cstheme="minorHAnsi"/>
          <w:b/>
          <w:sz w:val="24"/>
          <w:szCs w:val="24"/>
        </w:rPr>
        <w:t>Appendix –IV to Central Electricity Regulatory Commission (Terms and Conditions of Tariff) Regulations, 2024</w:t>
      </w:r>
      <w:r w:rsidRPr="009F6662">
        <w:rPr>
          <w:rFonts w:asciiTheme="minorHAnsi" w:hAnsiTheme="minorHAnsi" w:cstheme="minorHAnsi"/>
          <w:sz w:val="24"/>
          <w:szCs w:val="24"/>
        </w:rPr>
        <w:t xml:space="preserve"> as on Bid Deadline. For the event(s) for which the Element(s) is/are deemed to be available as per </w:t>
      </w:r>
      <w:r w:rsidRPr="009F6662">
        <w:rPr>
          <w:rFonts w:asciiTheme="minorHAnsi" w:hAnsiTheme="minorHAnsi" w:cstheme="minorHAnsi"/>
          <w:b/>
          <w:sz w:val="24"/>
          <w:szCs w:val="24"/>
        </w:rPr>
        <w:t>Appendix –IV to Central Electricity Regulatory Commission (Terms and Conditions of Tariff) Regulations, 2024</w:t>
      </w:r>
      <w:r w:rsidRPr="009F6662">
        <w:rPr>
          <w:rFonts w:asciiTheme="minorHAnsi" w:hAnsiTheme="minorHAnsi" w:cstheme="minorHAnsi"/>
          <w:sz w:val="24"/>
          <w:szCs w:val="24"/>
        </w:rPr>
        <w:t>, then the Transmission Charges, as applicable to such Element(s), shall be payable as per Schedule 4, for the duration of such event(s).</w:t>
      </w:r>
    </w:p>
    <w:p w14:paraId="3C13B032" w14:textId="77777777" w:rsidR="00B60F3D" w:rsidRPr="009F6662" w:rsidRDefault="00C0377A" w:rsidP="008B48A6">
      <w:pPr>
        <w:pStyle w:val="Heading3"/>
        <w:keepNext w:val="0"/>
        <w:widowControl w:val="0"/>
        <w:numPr>
          <w:ilvl w:val="0"/>
          <w:numId w:val="38"/>
        </w:numPr>
        <w:tabs>
          <w:tab w:val="left" w:pos="9072"/>
        </w:tabs>
        <w:spacing w:line="276" w:lineRule="auto"/>
        <w:ind w:right="327"/>
        <w:rPr>
          <w:rFonts w:asciiTheme="minorHAnsi" w:hAnsiTheme="minorHAnsi" w:cstheme="minorHAnsi"/>
          <w:sz w:val="24"/>
          <w:szCs w:val="24"/>
        </w:rPr>
      </w:pPr>
      <w:r w:rsidRPr="009F6662">
        <w:rPr>
          <w:rFonts w:asciiTheme="minorHAnsi" w:hAnsiTheme="minorHAnsi" w:cstheme="minorHAnsi"/>
          <w:sz w:val="24"/>
          <w:szCs w:val="24"/>
        </w:rPr>
        <w:t xml:space="preserve">For so long as the TSP is claiming relief due to any Force Majeure Event under this Agreement, the </w:t>
      </w:r>
      <w:r w:rsidR="003101BE"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may, </w:t>
      </w:r>
      <w:r w:rsidR="009243A9" w:rsidRPr="009F6662">
        <w:rPr>
          <w:rFonts w:asciiTheme="minorHAnsi" w:hAnsiTheme="minorHAnsi" w:cstheme="minorHAnsi"/>
          <w:sz w:val="24"/>
          <w:szCs w:val="24"/>
        </w:rPr>
        <w:t xml:space="preserve">if </w:t>
      </w:r>
      <w:r w:rsidR="006A2378" w:rsidRPr="009F6662">
        <w:rPr>
          <w:rFonts w:asciiTheme="minorHAnsi" w:hAnsiTheme="minorHAnsi" w:cstheme="minorHAnsi"/>
          <w:sz w:val="24"/>
          <w:szCs w:val="24"/>
        </w:rPr>
        <w:t xml:space="preserve">it </w:t>
      </w:r>
      <w:r w:rsidR="009243A9" w:rsidRPr="009F6662">
        <w:rPr>
          <w:rFonts w:asciiTheme="minorHAnsi" w:hAnsiTheme="minorHAnsi" w:cstheme="minorHAnsi"/>
          <w:sz w:val="24"/>
          <w:szCs w:val="24"/>
        </w:rPr>
        <w:t xml:space="preserve">so desires, </w:t>
      </w:r>
      <w:r w:rsidRPr="009F6662">
        <w:rPr>
          <w:rFonts w:asciiTheme="minorHAnsi" w:hAnsiTheme="minorHAnsi" w:cstheme="minorHAnsi"/>
          <w:sz w:val="24"/>
          <w:szCs w:val="24"/>
        </w:rPr>
        <w:t xml:space="preserve">from time to time on one (1) day notice, inspect the Project and the TSP shall provide the </w:t>
      </w:r>
      <w:r w:rsidR="003101BE" w:rsidRPr="009F6662">
        <w:rPr>
          <w:rFonts w:asciiTheme="minorHAnsi" w:hAnsiTheme="minorHAnsi" w:cstheme="minorHAnsi"/>
          <w:sz w:val="24"/>
          <w:szCs w:val="24"/>
        </w:rPr>
        <w:t>Nodal Agency</w:t>
      </w:r>
      <w:r w:rsidRPr="009F6662">
        <w:rPr>
          <w:rFonts w:asciiTheme="minorHAnsi" w:hAnsiTheme="minorHAnsi" w:cstheme="minorHAnsi"/>
          <w:sz w:val="24"/>
          <w:szCs w:val="24"/>
        </w:rPr>
        <w:t>’s personnel with access to the Project to carry out such inspections</w:t>
      </w:r>
      <w:r w:rsidR="006A2378" w:rsidRPr="009F6662">
        <w:rPr>
          <w:rFonts w:asciiTheme="minorHAnsi" w:hAnsiTheme="minorHAnsi" w:cstheme="minorHAnsi"/>
          <w:sz w:val="24"/>
          <w:szCs w:val="24"/>
        </w:rPr>
        <w:t>.</w:t>
      </w:r>
    </w:p>
    <w:p w14:paraId="3C13B033" w14:textId="77777777" w:rsidR="005C3A28" w:rsidRPr="009F6662" w:rsidRDefault="008B45C8" w:rsidP="008B48A6">
      <w:pPr>
        <w:pStyle w:val="Heading3"/>
        <w:keepNext w:val="0"/>
        <w:widowControl w:val="0"/>
        <w:numPr>
          <w:ilvl w:val="0"/>
          <w:numId w:val="38"/>
        </w:numPr>
        <w:tabs>
          <w:tab w:val="left" w:pos="9072"/>
        </w:tabs>
        <w:spacing w:line="276" w:lineRule="auto"/>
        <w:ind w:left="993" w:right="327"/>
        <w:rPr>
          <w:rFonts w:asciiTheme="minorHAnsi" w:hAnsiTheme="minorHAnsi" w:cstheme="minorHAnsi"/>
          <w:sz w:val="24"/>
          <w:szCs w:val="24"/>
        </w:rPr>
      </w:pPr>
      <w:r w:rsidRPr="009F6662">
        <w:rPr>
          <w:rFonts w:asciiTheme="minorHAnsi" w:hAnsiTheme="minorHAnsi" w:cstheme="minorHAnsi"/>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9F6662">
        <w:rPr>
          <w:rFonts w:asciiTheme="minorHAnsi" w:hAnsiTheme="minorHAnsi" w:cstheme="minorHAnsi"/>
          <w:sz w:val="24"/>
          <w:szCs w:val="24"/>
        </w:rPr>
        <w:t xml:space="preserve">during construction </w:t>
      </w:r>
      <w:r w:rsidRPr="009F6662">
        <w:rPr>
          <w:rFonts w:asciiTheme="minorHAnsi" w:hAnsiTheme="minorHAnsi" w:cstheme="minorHAnsi"/>
          <w:sz w:val="24"/>
          <w:szCs w:val="24"/>
        </w:rPr>
        <w:t xml:space="preserve">corresponding to the period exceeding one hundred eighty (180) days by adjustment in the Transmission Charges in accordance with Schedule 9. </w:t>
      </w:r>
    </w:p>
    <w:bookmarkEnd w:id="177"/>
    <w:p w14:paraId="3C13B034" w14:textId="77777777" w:rsidR="009E30AF" w:rsidRPr="009F6662" w:rsidRDefault="009E30AF" w:rsidP="002B4B56">
      <w:pPr>
        <w:tabs>
          <w:tab w:val="left" w:pos="9072"/>
        </w:tabs>
        <w:ind w:left="426" w:right="327"/>
        <w:rPr>
          <w:rFonts w:asciiTheme="minorHAnsi" w:hAnsiTheme="minorHAnsi" w:cstheme="minorHAnsi"/>
        </w:rPr>
      </w:pPr>
    </w:p>
    <w:p w14:paraId="3C13B035" w14:textId="77777777" w:rsidR="0056398C" w:rsidRPr="009F6662" w:rsidRDefault="0056398C" w:rsidP="002B4B56">
      <w:pPr>
        <w:tabs>
          <w:tab w:val="left" w:pos="9072"/>
        </w:tabs>
        <w:ind w:left="426" w:right="327"/>
        <w:rPr>
          <w:rFonts w:asciiTheme="minorHAnsi" w:hAnsiTheme="minorHAnsi" w:cstheme="minorHAnsi"/>
        </w:rPr>
      </w:pPr>
    </w:p>
    <w:p w14:paraId="3C13B036" w14:textId="77777777" w:rsidR="00B008D6" w:rsidRPr="009F6662" w:rsidRDefault="00B008D6" w:rsidP="002B4B56">
      <w:pPr>
        <w:tabs>
          <w:tab w:val="left" w:pos="9072"/>
        </w:tabs>
        <w:ind w:left="426" w:right="327"/>
        <w:rPr>
          <w:rFonts w:asciiTheme="minorHAnsi" w:hAnsiTheme="minorHAnsi" w:cstheme="minorHAnsi"/>
        </w:rPr>
      </w:pPr>
    </w:p>
    <w:p w14:paraId="3C13B037" w14:textId="77777777" w:rsidR="00C0377A" w:rsidRPr="009F6662" w:rsidRDefault="00EF3386"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rPr>
        <w:br w:type="page"/>
      </w:r>
      <w:r w:rsidR="00C0377A" w:rsidRPr="009F6662">
        <w:rPr>
          <w:rFonts w:asciiTheme="minorHAnsi" w:hAnsiTheme="minorHAnsi" w:cstheme="minorHAnsi"/>
          <w:b/>
        </w:rPr>
        <w:lastRenderedPageBreak/>
        <w:t>ARTICLE: 12</w:t>
      </w:r>
    </w:p>
    <w:p w14:paraId="3C13B038" w14:textId="77777777" w:rsidR="00C0377A" w:rsidRPr="009F6662" w:rsidRDefault="00C0377A" w:rsidP="00B55AE0">
      <w:pPr>
        <w:pStyle w:val="Heading1"/>
      </w:pPr>
      <w:bookmarkStart w:id="178" w:name="_Ref169486132"/>
      <w:bookmarkStart w:id="179" w:name="_Toc165463913"/>
      <w:r w:rsidRPr="009F6662">
        <w:t>Change in Law</w:t>
      </w:r>
      <w:bookmarkEnd w:id="178"/>
      <w:bookmarkEnd w:id="179"/>
    </w:p>
    <w:p w14:paraId="3C13B039"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80" w:name="_Ref170543897"/>
      <w:r w:rsidRPr="009F6662">
        <w:rPr>
          <w:rFonts w:asciiTheme="minorHAnsi" w:hAnsiTheme="minorHAnsi" w:cstheme="minorHAnsi"/>
          <w:szCs w:val="24"/>
        </w:rPr>
        <w:t>Change in Law</w:t>
      </w:r>
      <w:bookmarkEnd w:id="180"/>
      <w:r w:rsidRPr="009F6662">
        <w:rPr>
          <w:rFonts w:asciiTheme="minorHAnsi" w:hAnsiTheme="minorHAnsi" w:cstheme="minorHAnsi"/>
          <w:szCs w:val="24"/>
        </w:rPr>
        <w:t xml:space="preserve"> </w:t>
      </w:r>
    </w:p>
    <w:p w14:paraId="3C13B03A"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81" w:name="_Ref190743623"/>
      <w:r w:rsidRPr="009F6662">
        <w:rPr>
          <w:rFonts w:asciiTheme="minorHAnsi" w:hAnsiTheme="minorHAnsi" w:cstheme="minorHAnsi"/>
          <w:sz w:val="24"/>
          <w:szCs w:val="24"/>
        </w:rPr>
        <w:t xml:space="preserve">Change in Law means the occurrence of any of the following after the Bid Deadline resulting into any additional recurring / non-recurring expenditure by the TSP or any </w:t>
      </w:r>
      <w:r w:rsidR="006F522A" w:rsidRPr="009F6662">
        <w:rPr>
          <w:rFonts w:asciiTheme="minorHAnsi" w:hAnsiTheme="minorHAnsi" w:cstheme="minorHAnsi"/>
          <w:sz w:val="24"/>
          <w:szCs w:val="24"/>
        </w:rPr>
        <w:t xml:space="preserve">savings of </w:t>
      </w:r>
      <w:r w:rsidRPr="009F6662">
        <w:rPr>
          <w:rFonts w:asciiTheme="minorHAnsi" w:hAnsiTheme="minorHAnsi" w:cstheme="minorHAnsi"/>
          <w:sz w:val="24"/>
          <w:szCs w:val="24"/>
        </w:rPr>
        <w:t>the TSP:</w:t>
      </w:r>
      <w:bookmarkEnd w:id="181"/>
    </w:p>
    <w:p w14:paraId="3C13B03B" w14:textId="462B4DEC" w:rsidR="00C0377A" w:rsidRPr="009F6662" w:rsidRDefault="00C0377A" w:rsidP="008B48A6">
      <w:pPr>
        <w:pStyle w:val="ListParagraph"/>
        <w:numPr>
          <w:ilvl w:val="0"/>
          <w:numId w:val="39"/>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the enactment, coming into effect, adoption, promulgation, amendment, modification or repeal (without re-enactment or consolidation) in India, of any Law, including rules and regulations framed pursuant to such Law</w:t>
      </w:r>
      <w:r w:rsidR="00410947" w:rsidRPr="009F6662">
        <w:rPr>
          <w:rFonts w:asciiTheme="minorHAnsi" w:hAnsiTheme="minorHAnsi" w:cstheme="minorHAnsi"/>
          <w:sz w:val="24"/>
          <w:szCs w:val="24"/>
        </w:rPr>
        <w:t xml:space="preserve">, subject to the provisions under Article </w:t>
      </w:r>
      <w:r w:rsidR="00410947" w:rsidRPr="009F6662">
        <w:rPr>
          <w:rFonts w:asciiTheme="minorHAnsi" w:hAnsiTheme="minorHAnsi" w:cstheme="minorHAnsi"/>
          <w:sz w:val="24"/>
          <w:szCs w:val="24"/>
        </w:rPr>
        <w:fldChar w:fldCharType="begin"/>
      </w:r>
      <w:r w:rsidR="00410947" w:rsidRPr="009F6662">
        <w:rPr>
          <w:rFonts w:asciiTheme="minorHAnsi" w:hAnsiTheme="minorHAnsi" w:cstheme="minorHAnsi"/>
          <w:sz w:val="24"/>
          <w:szCs w:val="24"/>
        </w:rPr>
        <w:instrText xml:space="preserve"> REF _Ref310503529 \r \h </w:instrText>
      </w:r>
      <w:r w:rsidR="00134E07" w:rsidRPr="009F6662">
        <w:rPr>
          <w:rFonts w:asciiTheme="minorHAnsi" w:hAnsiTheme="minorHAnsi" w:cstheme="minorHAnsi"/>
          <w:sz w:val="24"/>
          <w:szCs w:val="24"/>
        </w:rPr>
        <w:instrText xml:space="preserve"> \* MERGEFORMAT </w:instrText>
      </w:r>
      <w:r w:rsidR="00410947" w:rsidRPr="009F6662">
        <w:rPr>
          <w:rFonts w:asciiTheme="minorHAnsi" w:hAnsiTheme="minorHAnsi" w:cstheme="minorHAnsi"/>
          <w:sz w:val="24"/>
          <w:szCs w:val="24"/>
        </w:rPr>
      </w:r>
      <w:r w:rsidR="00410947"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12.1.2</w:t>
      </w:r>
      <w:r w:rsidR="00410947"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w:t>
      </w:r>
    </w:p>
    <w:p w14:paraId="3C13B03C" w14:textId="77777777" w:rsidR="00C0377A" w:rsidRPr="009F6662" w:rsidRDefault="00C0377A" w:rsidP="008B48A6">
      <w:pPr>
        <w:pStyle w:val="ListParagraph"/>
        <w:numPr>
          <w:ilvl w:val="0"/>
          <w:numId w:val="39"/>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 xml:space="preserve">a change in the interpretation or application of any Law by any Indian Governmental Instrumentality having the legal power </w:t>
      </w:r>
      <w:r w:rsidR="00D975BA" w:rsidRPr="009F6662">
        <w:rPr>
          <w:rFonts w:asciiTheme="minorHAnsi" w:hAnsiTheme="minorHAnsi" w:cstheme="minorHAnsi"/>
          <w:sz w:val="24"/>
          <w:szCs w:val="24"/>
        </w:rPr>
        <w:t>to interpret</w:t>
      </w:r>
      <w:r w:rsidRPr="009F6662">
        <w:rPr>
          <w:rFonts w:asciiTheme="minorHAnsi" w:hAnsiTheme="minorHAnsi" w:cstheme="minorHAnsi"/>
          <w:sz w:val="24"/>
          <w:szCs w:val="24"/>
        </w:rPr>
        <w:t xml:space="preserve"> or apply such Law, or any Competent Court of Law;</w:t>
      </w:r>
    </w:p>
    <w:p w14:paraId="3C13B03D" w14:textId="77777777" w:rsidR="00C0377A" w:rsidRPr="009F6662" w:rsidRDefault="00C0377A" w:rsidP="008B48A6">
      <w:pPr>
        <w:pStyle w:val="ListParagraph"/>
        <w:numPr>
          <w:ilvl w:val="0"/>
          <w:numId w:val="39"/>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the imposition of a requirement for obtaining any Consents, Clearances and Permits which was not required earlier;</w:t>
      </w:r>
    </w:p>
    <w:p w14:paraId="3C13B03E" w14:textId="77777777" w:rsidR="00C0377A" w:rsidRPr="009F6662" w:rsidRDefault="00C0377A" w:rsidP="008B48A6">
      <w:pPr>
        <w:pStyle w:val="ListParagraph"/>
        <w:numPr>
          <w:ilvl w:val="0"/>
          <w:numId w:val="39"/>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 xml:space="preserve">a change in the terms and conditions prescribed for obtaining any Consents, Clearances and Permits or the inclusion of any new terms or conditions for obtaining such Consents, Clearances and Permits; </w:t>
      </w:r>
    </w:p>
    <w:p w14:paraId="3C13B03F" w14:textId="77777777" w:rsidR="00C0377A" w:rsidRPr="009F6662" w:rsidRDefault="00C0377A" w:rsidP="008B48A6">
      <w:pPr>
        <w:pStyle w:val="ListParagraph"/>
        <w:numPr>
          <w:ilvl w:val="0"/>
          <w:numId w:val="39"/>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 xml:space="preserve">any change in the licensing regulations of the Commission, under which the Transmission License for the Project was granted if made applicable by such Commission to the TSP; </w:t>
      </w:r>
    </w:p>
    <w:p w14:paraId="3C13B040" w14:textId="77777777" w:rsidR="00C0377A" w:rsidRPr="009F6662" w:rsidRDefault="00280D95" w:rsidP="008B48A6">
      <w:pPr>
        <w:pStyle w:val="ListParagraph"/>
        <w:numPr>
          <w:ilvl w:val="0"/>
          <w:numId w:val="39"/>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change</w:t>
      </w:r>
      <w:r w:rsidR="00A15313" w:rsidRPr="009F6662">
        <w:rPr>
          <w:rFonts w:asciiTheme="minorHAnsi" w:hAnsiTheme="minorHAnsi" w:cstheme="minorHAnsi"/>
          <w:sz w:val="24"/>
          <w:szCs w:val="24"/>
        </w:rPr>
        <w:t xml:space="preserve"> in wind zone</w:t>
      </w:r>
      <w:r w:rsidR="00C0377A" w:rsidRPr="009F6662">
        <w:rPr>
          <w:rFonts w:asciiTheme="minorHAnsi" w:hAnsiTheme="minorHAnsi" w:cstheme="minorHAnsi"/>
          <w:sz w:val="24"/>
          <w:szCs w:val="24"/>
        </w:rPr>
        <w:t xml:space="preserve">; or </w:t>
      </w:r>
    </w:p>
    <w:p w14:paraId="3C13B041" w14:textId="77777777" w:rsidR="00C0377A" w:rsidRPr="009F6662" w:rsidRDefault="00C0377A" w:rsidP="008B48A6">
      <w:pPr>
        <w:pStyle w:val="ListParagraph"/>
        <w:numPr>
          <w:ilvl w:val="0"/>
          <w:numId w:val="39"/>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 xml:space="preserve">any change in tax or introduction of any tax made applicable for providing Transmission Service by the TSP as per the terms of this Agreement. </w:t>
      </w:r>
    </w:p>
    <w:p w14:paraId="3C13B042" w14:textId="77777777" w:rsidR="00C0377A" w:rsidRPr="009F6662" w:rsidRDefault="00C0377A" w:rsidP="00B55AE0">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82" w:name="_Ref310503529"/>
      <w:r w:rsidRPr="009F6662">
        <w:rPr>
          <w:rFonts w:asciiTheme="minorHAnsi" w:hAnsiTheme="minorHAnsi" w:cstheme="minorHAnsi"/>
          <w:sz w:val="24"/>
          <w:szCs w:val="24"/>
        </w:rPr>
        <w:t>Notwithstanding anything contained in this Agreement, Change in Law shall not cover any change:</w:t>
      </w:r>
      <w:bookmarkEnd w:id="182"/>
    </w:p>
    <w:p w14:paraId="3C13B043" w14:textId="77777777" w:rsidR="002A1F57" w:rsidRPr="009F6662" w:rsidRDefault="002A1F57" w:rsidP="008B48A6">
      <w:pPr>
        <w:pStyle w:val="ListParagraph"/>
        <w:numPr>
          <w:ilvl w:val="0"/>
          <w:numId w:val="40"/>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Taxes on corporate income; and</w:t>
      </w:r>
    </w:p>
    <w:p w14:paraId="3C13B044" w14:textId="77777777" w:rsidR="00C0377A" w:rsidRPr="009F6662" w:rsidRDefault="002A1F57" w:rsidP="008B48A6">
      <w:pPr>
        <w:pStyle w:val="ListParagraph"/>
        <w:numPr>
          <w:ilvl w:val="0"/>
          <w:numId w:val="40"/>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Withholding tax on income or dividends distributed to the shareholders of the TSP.</w:t>
      </w:r>
    </w:p>
    <w:p w14:paraId="3C13B045"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83" w:name="_Ref191032077"/>
      <w:bookmarkStart w:id="184" w:name="_Ref171236677"/>
      <w:r w:rsidRPr="009F6662">
        <w:rPr>
          <w:rFonts w:asciiTheme="minorHAnsi" w:hAnsiTheme="minorHAnsi" w:cstheme="minorHAnsi"/>
          <w:szCs w:val="24"/>
        </w:rPr>
        <w:t>Relief for Change in Law</w:t>
      </w:r>
      <w:bookmarkEnd w:id="183"/>
    </w:p>
    <w:p w14:paraId="3C13B046" w14:textId="77777777" w:rsidR="00F24F30"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color w:val="000000"/>
          <w:sz w:val="24"/>
          <w:szCs w:val="24"/>
        </w:rPr>
      </w:pPr>
      <w:bookmarkStart w:id="185" w:name="_Ref191202167"/>
      <w:r w:rsidRPr="009F6662">
        <w:rPr>
          <w:rFonts w:asciiTheme="minorHAnsi" w:hAnsiTheme="minorHAnsi" w:cstheme="minorHAnsi"/>
          <w:bCs w:val="0"/>
          <w:w w:val="0"/>
          <w:sz w:val="24"/>
          <w:szCs w:val="24"/>
        </w:rPr>
        <w:t>During</w:t>
      </w:r>
      <w:r w:rsidRPr="009F6662">
        <w:rPr>
          <w:rFonts w:asciiTheme="minorHAnsi" w:hAnsiTheme="minorHAnsi" w:cstheme="minorHAnsi"/>
          <w:sz w:val="24"/>
          <w:szCs w:val="24"/>
        </w:rPr>
        <w:t xml:space="preserve"> Construction Period</w:t>
      </w:r>
      <w:r w:rsidR="0036452A" w:rsidRPr="009F6662">
        <w:rPr>
          <w:rFonts w:asciiTheme="minorHAnsi" w:hAnsiTheme="minorHAnsi" w:cstheme="minorHAnsi"/>
          <w:sz w:val="24"/>
          <w:szCs w:val="24"/>
        </w:rPr>
        <w:t xml:space="preserve">, </w:t>
      </w:r>
      <w:bookmarkEnd w:id="184"/>
      <w:bookmarkEnd w:id="185"/>
      <w:r w:rsidRPr="009F6662">
        <w:rPr>
          <w:rFonts w:asciiTheme="minorHAnsi" w:hAnsiTheme="minorHAnsi" w:cstheme="minorHAnsi"/>
          <w:sz w:val="24"/>
          <w:szCs w:val="24"/>
        </w:rPr>
        <w:t xml:space="preserve">the impact of increase/decrease in the cost of the Project </w:t>
      </w:r>
      <w:r w:rsidR="00E30AD2" w:rsidRPr="009F6662">
        <w:rPr>
          <w:rFonts w:asciiTheme="minorHAnsi" w:hAnsiTheme="minorHAnsi" w:cstheme="minorHAnsi"/>
          <w:sz w:val="24"/>
          <w:szCs w:val="24"/>
        </w:rPr>
        <w:t>o</w:t>
      </w:r>
      <w:r w:rsidRPr="009F6662">
        <w:rPr>
          <w:rFonts w:asciiTheme="minorHAnsi" w:hAnsiTheme="minorHAnsi" w:cstheme="minorHAnsi"/>
          <w:sz w:val="24"/>
          <w:szCs w:val="24"/>
        </w:rPr>
        <w:t xml:space="preserve">n the Transmission Charges shall be </w:t>
      </w:r>
      <w:r w:rsidR="00071C17" w:rsidRPr="009F6662">
        <w:rPr>
          <w:rFonts w:asciiTheme="minorHAnsi" w:hAnsiTheme="minorHAnsi" w:cstheme="minorHAnsi"/>
          <w:sz w:val="24"/>
          <w:szCs w:val="24"/>
        </w:rPr>
        <w:t xml:space="preserve">governed by the formula given </w:t>
      </w:r>
      <w:r w:rsidR="0036452A" w:rsidRPr="009F6662">
        <w:rPr>
          <w:rFonts w:asciiTheme="minorHAnsi" w:hAnsiTheme="minorHAnsi" w:cstheme="minorHAnsi"/>
          <w:sz w:val="24"/>
          <w:szCs w:val="24"/>
        </w:rPr>
        <w:t xml:space="preserve">in Schedule </w:t>
      </w:r>
      <w:r w:rsidR="001B4D0C" w:rsidRPr="009F6662">
        <w:rPr>
          <w:rFonts w:asciiTheme="minorHAnsi" w:hAnsiTheme="minorHAnsi" w:cstheme="minorHAnsi"/>
          <w:sz w:val="24"/>
          <w:szCs w:val="24"/>
        </w:rPr>
        <w:t xml:space="preserve">9 </w:t>
      </w:r>
      <w:r w:rsidR="0036452A" w:rsidRPr="009F6662">
        <w:rPr>
          <w:rFonts w:asciiTheme="minorHAnsi" w:hAnsiTheme="minorHAnsi" w:cstheme="minorHAnsi"/>
          <w:sz w:val="24"/>
          <w:szCs w:val="24"/>
        </w:rPr>
        <w:t>of this Agreement.</w:t>
      </w:r>
    </w:p>
    <w:p w14:paraId="3C13B047"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86" w:name="_Ref190743647"/>
      <w:r w:rsidRPr="009F6662">
        <w:rPr>
          <w:rFonts w:asciiTheme="minorHAnsi" w:hAnsiTheme="minorHAnsi" w:cstheme="minorHAnsi"/>
          <w:bCs w:val="0"/>
          <w:w w:val="0"/>
          <w:sz w:val="24"/>
          <w:szCs w:val="24"/>
        </w:rPr>
        <w:t>During</w:t>
      </w:r>
      <w:r w:rsidRPr="009F6662">
        <w:rPr>
          <w:rFonts w:asciiTheme="minorHAnsi" w:hAnsiTheme="minorHAnsi" w:cstheme="minorHAnsi"/>
          <w:sz w:val="24"/>
          <w:szCs w:val="24"/>
        </w:rPr>
        <w:t xml:space="preserve"> the Operation Period:</w:t>
      </w:r>
      <w:bookmarkEnd w:id="186"/>
    </w:p>
    <w:p w14:paraId="3C13B048" w14:textId="77777777" w:rsidR="00C61F34" w:rsidRPr="009F6662" w:rsidRDefault="00C61F34" w:rsidP="002B4B56">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lastRenderedPageBreak/>
        <w:t xml:space="preserve">During the operation period, if as a result of Change in Law, the TSP suffers or is benefited from a change in costs or revenue, the aggregate financial effect of which exceeds </w:t>
      </w:r>
      <w:r w:rsidR="00F87659" w:rsidRPr="009F6662">
        <w:rPr>
          <w:rFonts w:asciiTheme="minorHAnsi" w:hAnsiTheme="minorHAnsi" w:cstheme="minorHAnsi"/>
          <w:color w:val="000000"/>
        </w:rPr>
        <w:t xml:space="preserve">0.30% (zero point three percent) </w:t>
      </w:r>
      <w:r w:rsidRPr="009F6662">
        <w:rPr>
          <w:rFonts w:asciiTheme="minorHAnsi" w:hAnsiTheme="minorHAnsi" w:cstheme="minorHAnsi"/>
        </w:rPr>
        <w:t xml:space="preserve">of the Annual Transmission Charges in aggregate for a Contract Year, the TSP may notify </w:t>
      </w:r>
      <w:r w:rsidR="00DB6AFE" w:rsidRPr="009F6662">
        <w:rPr>
          <w:rFonts w:asciiTheme="minorHAnsi" w:hAnsiTheme="minorHAnsi" w:cstheme="minorHAnsi"/>
        </w:rPr>
        <w:t xml:space="preserve">so to </w:t>
      </w:r>
      <w:r w:rsidRPr="009F6662">
        <w:rPr>
          <w:rFonts w:asciiTheme="minorHAnsi" w:hAnsiTheme="minorHAnsi" w:cstheme="minorHAnsi"/>
        </w:rPr>
        <w:t xml:space="preserve">the Nodal Agency and propose amendments to this Agreement so as to place the TSP in the same financial position as it would have enjoyed had there been no such Change in Law resulting in change in costs or revenue as aforesaid. </w:t>
      </w:r>
    </w:p>
    <w:p w14:paraId="3C13B049" w14:textId="4D301AB1"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bCs w:val="0"/>
          <w:w w:val="0"/>
          <w:sz w:val="24"/>
          <w:szCs w:val="24"/>
        </w:rPr>
        <w:t>For</w:t>
      </w:r>
      <w:r w:rsidRPr="009F6662">
        <w:rPr>
          <w:rFonts w:asciiTheme="minorHAnsi" w:hAnsiTheme="minorHAnsi" w:cstheme="minorHAnsi"/>
          <w:sz w:val="24"/>
          <w:szCs w:val="24"/>
        </w:rPr>
        <w:t xml:space="preserve"> any claims made under Articles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_Ref191202167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12.2.1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and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_Ref190743647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12.2.2</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above, the </w:t>
      </w:r>
      <w:r w:rsidR="00AA3BD4" w:rsidRPr="009F6662">
        <w:rPr>
          <w:rFonts w:asciiTheme="minorHAnsi" w:hAnsiTheme="minorHAnsi" w:cstheme="minorHAnsi"/>
          <w:sz w:val="24"/>
          <w:szCs w:val="24"/>
        </w:rPr>
        <w:t xml:space="preserve">TSP shall provide to the </w:t>
      </w:r>
      <w:r w:rsidR="00D00B31" w:rsidRPr="009F6662">
        <w:rPr>
          <w:rFonts w:asciiTheme="minorHAnsi" w:hAnsiTheme="minorHAnsi" w:cstheme="minorHAnsi"/>
          <w:sz w:val="24"/>
          <w:szCs w:val="24"/>
        </w:rPr>
        <w:t xml:space="preserve">Nodal Agency </w:t>
      </w:r>
      <w:r w:rsidR="00AA3BD4" w:rsidRPr="009F6662">
        <w:rPr>
          <w:rFonts w:asciiTheme="minorHAnsi" w:hAnsiTheme="minorHAnsi" w:cstheme="minorHAnsi"/>
          <w:sz w:val="24"/>
          <w:szCs w:val="24"/>
        </w:rPr>
        <w:t>documentary proof of such increase / decrease in cost of the Project / revenue for establishing the impact of such Change in Law</w:t>
      </w:r>
      <w:r w:rsidRPr="009F6662">
        <w:rPr>
          <w:rFonts w:asciiTheme="minorHAnsi" w:hAnsiTheme="minorHAnsi" w:cstheme="minorHAnsi"/>
          <w:sz w:val="24"/>
          <w:szCs w:val="24"/>
        </w:rPr>
        <w:t>.</w:t>
      </w:r>
    </w:p>
    <w:p w14:paraId="3C13B04A" w14:textId="77777777" w:rsidR="00AA3BD4" w:rsidRPr="009F6662" w:rsidRDefault="00AA3BD4" w:rsidP="002B4B56">
      <w:pPr>
        <w:pStyle w:val="Heading3"/>
        <w:numPr>
          <w:ilvl w:val="0"/>
          <w:numId w:val="0"/>
        </w:numPr>
        <w:tabs>
          <w:tab w:val="left" w:pos="9072"/>
        </w:tabs>
        <w:spacing w:line="276" w:lineRule="auto"/>
        <w:ind w:left="426" w:right="327"/>
        <w:rPr>
          <w:rFonts w:asciiTheme="minorHAnsi" w:hAnsiTheme="minorHAnsi" w:cstheme="minorHAnsi"/>
          <w:sz w:val="24"/>
          <w:szCs w:val="24"/>
        </w:rPr>
      </w:pPr>
      <w:r w:rsidRPr="009F6662">
        <w:rPr>
          <w:rFonts w:asciiTheme="minorHAnsi" w:hAnsiTheme="minorHAnsi" w:cstheme="minorHAnsi"/>
          <w:sz w:val="24"/>
          <w:szCs w:val="24"/>
        </w:rPr>
        <w:t xml:space="preserve">In cases where Change in Law results in decrease of cost and it comes to the notice of Nodal </w:t>
      </w:r>
      <w:r w:rsidR="0056633E" w:rsidRPr="009F6662">
        <w:rPr>
          <w:rFonts w:asciiTheme="minorHAnsi" w:hAnsiTheme="minorHAnsi" w:cstheme="minorHAnsi"/>
          <w:sz w:val="24"/>
          <w:szCs w:val="24"/>
        </w:rPr>
        <w:t>A</w:t>
      </w:r>
      <w:r w:rsidRPr="009F6662">
        <w:rPr>
          <w:rFonts w:asciiTheme="minorHAnsi" w:hAnsiTheme="minorHAnsi" w:cstheme="minorHAnsi"/>
          <w:sz w:val="24"/>
          <w:szCs w:val="24"/>
        </w:rPr>
        <w:t xml:space="preserve">gency that TSP has not informed </w:t>
      </w:r>
      <w:r w:rsidR="003A499B" w:rsidRPr="009F6662">
        <w:rPr>
          <w:rFonts w:asciiTheme="minorHAnsi" w:hAnsiTheme="minorHAnsi" w:cstheme="minorHAnsi"/>
          <w:sz w:val="24"/>
          <w:szCs w:val="24"/>
        </w:rPr>
        <w:t xml:space="preserve">Nodal Agency </w:t>
      </w:r>
      <w:r w:rsidR="000C6461" w:rsidRPr="009F6662">
        <w:rPr>
          <w:rFonts w:asciiTheme="minorHAnsi" w:hAnsiTheme="minorHAnsi" w:cstheme="minorHAnsi"/>
          <w:sz w:val="24"/>
          <w:szCs w:val="24"/>
        </w:rPr>
        <w:t>about such decrease in cost</w:t>
      </w:r>
      <w:r w:rsidRPr="009F6662">
        <w:rPr>
          <w:rFonts w:asciiTheme="minorHAnsi" w:hAnsiTheme="minorHAnsi" w:cstheme="minorHAnsi"/>
          <w:sz w:val="24"/>
          <w:szCs w:val="24"/>
        </w:rPr>
        <w:t xml:space="preserve">, </w:t>
      </w:r>
      <w:r w:rsidR="00C64CD8" w:rsidRPr="009F6662">
        <w:rPr>
          <w:rFonts w:asciiTheme="minorHAnsi" w:hAnsiTheme="minorHAnsi" w:cstheme="minorHAnsi"/>
          <w:sz w:val="24"/>
          <w:szCs w:val="24"/>
        </w:rPr>
        <w:t>Nodal Agency may</w:t>
      </w:r>
      <w:r w:rsidR="00F63606" w:rsidRPr="009F6662">
        <w:rPr>
          <w:rFonts w:asciiTheme="minorHAnsi" w:hAnsiTheme="minorHAnsi" w:cstheme="minorHAnsi"/>
          <w:sz w:val="24"/>
          <w:szCs w:val="24"/>
        </w:rPr>
        <w:t xml:space="preserve"> </w:t>
      </w:r>
      <w:r w:rsidR="008762CC" w:rsidRPr="009F6662">
        <w:rPr>
          <w:rFonts w:asciiTheme="minorHAnsi" w:hAnsiTheme="minorHAnsi" w:cstheme="minorHAnsi"/>
          <w:sz w:val="24"/>
          <w:szCs w:val="24"/>
        </w:rPr>
        <w:t>initiate</w:t>
      </w:r>
      <w:r w:rsidR="00F63606" w:rsidRPr="009F6662">
        <w:rPr>
          <w:rFonts w:asciiTheme="minorHAnsi" w:hAnsiTheme="minorHAnsi" w:cstheme="minorHAnsi"/>
          <w:sz w:val="24"/>
          <w:szCs w:val="24"/>
        </w:rPr>
        <w:t xml:space="preserve"> </w:t>
      </w:r>
      <w:r w:rsidR="008762CC" w:rsidRPr="009F6662">
        <w:rPr>
          <w:rFonts w:asciiTheme="minorHAnsi" w:hAnsiTheme="minorHAnsi" w:cstheme="minorHAnsi"/>
          <w:sz w:val="24"/>
          <w:szCs w:val="24"/>
        </w:rPr>
        <w:t xml:space="preserve">appropriate claim. </w:t>
      </w:r>
    </w:p>
    <w:p w14:paraId="3C13B04B" w14:textId="77777777" w:rsidR="00C0377A" w:rsidRPr="009F6662" w:rsidRDefault="00C0377A" w:rsidP="007525FC">
      <w:pPr>
        <w:pStyle w:val="Heading2"/>
        <w:tabs>
          <w:tab w:val="left" w:pos="9072"/>
        </w:tabs>
        <w:ind w:left="426" w:right="327" w:hanging="568"/>
        <w:jc w:val="both"/>
        <w:rPr>
          <w:rFonts w:asciiTheme="minorHAnsi" w:hAnsiTheme="minorHAnsi" w:cstheme="minorHAnsi"/>
          <w:b w:val="0"/>
          <w:bCs w:val="0"/>
          <w:iCs w:val="0"/>
          <w:szCs w:val="24"/>
        </w:rPr>
      </w:pPr>
      <w:bookmarkStart w:id="187" w:name="_Ref190827490"/>
      <w:r w:rsidRPr="009F6662">
        <w:rPr>
          <w:rFonts w:asciiTheme="minorHAnsi" w:hAnsiTheme="minorHAnsi" w:cstheme="minorHAnsi"/>
          <w:szCs w:val="24"/>
        </w:rPr>
        <w:t>Notification</w:t>
      </w:r>
      <w:r w:rsidRPr="009F6662">
        <w:rPr>
          <w:rFonts w:asciiTheme="minorHAnsi" w:hAnsiTheme="minorHAnsi" w:cstheme="minorHAnsi"/>
          <w:bCs w:val="0"/>
          <w:iCs w:val="0"/>
          <w:szCs w:val="24"/>
        </w:rPr>
        <w:t xml:space="preserve"> of Change in Law</w:t>
      </w:r>
      <w:r w:rsidRPr="009F6662">
        <w:rPr>
          <w:rFonts w:asciiTheme="minorHAnsi" w:hAnsiTheme="minorHAnsi" w:cstheme="minorHAnsi"/>
          <w:b w:val="0"/>
          <w:bCs w:val="0"/>
          <w:iCs w:val="0"/>
          <w:szCs w:val="24"/>
        </w:rPr>
        <w:t>:</w:t>
      </w:r>
      <w:bookmarkEnd w:id="187"/>
    </w:p>
    <w:p w14:paraId="3C13B04C" w14:textId="0E5AFC01"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88" w:name="_Ref204153498"/>
      <w:r w:rsidRPr="009F6662">
        <w:rPr>
          <w:rFonts w:asciiTheme="minorHAnsi" w:hAnsiTheme="minorHAnsi" w:cstheme="minorHAnsi"/>
          <w:sz w:val="24"/>
          <w:szCs w:val="24"/>
        </w:rPr>
        <w:t xml:space="preserve">If the TSP is affected by a Change in Law in accordance with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_Ref170543897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12.1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and wishes to claim relief for such Change in Law under this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_Ref169486132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12</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it shall give notice to </w:t>
      </w:r>
      <w:r w:rsidR="00213236" w:rsidRPr="009F6662">
        <w:rPr>
          <w:rFonts w:asciiTheme="minorHAnsi" w:hAnsiTheme="minorHAnsi" w:cstheme="minorHAnsi"/>
          <w:sz w:val="24"/>
          <w:szCs w:val="24"/>
        </w:rPr>
        <w:t xml:space="preserve">Nodal Agency </w:t>
      </w:r>
      <w:r w:rsidRPr="009F6662">
        <w:rPr>
          <w:rFonts w:asciiTheme="minorHAnsi" w:hAnsiTheme="minorHAnsi" w:cstheme="minorHAnsi"/>
          <w:sz w:val="24"/>
          <w:szCs w:val="24"/>
        </w:rPr>
        <w:t>of such Change in Law as soon as reasonably practicable after becoming aware of the same.</w:t>
      </w:r>
      <w:bookmarkEnd w:id="188"/>
      <w:r w:rsidRPr="009F6662">
        <w:rPr>
          <w:rFonts w:asciiTheme="minorHAnsi" w:hAnsiTheme="minorHAnsi" w:cstheme="minorHAnsi"/>
          <w:sz w:val="24"/>
          <w:szCs w:val="24"/>
        </w:rPr>
        <w:t xml:space="preserve"> </w:t>
      </w:r>
    </w:p>
    <w:p w14:paraId="3C13B04D"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89" w:name="_Ref171249301"/>
      <w:r w:rsidRPr="009F6662">
        <w:rPr>
          <w:rFonts w:asciiTheme="minorHAnsi" w:hAnsiTheme="minorHAnsi" w:cstheme="minorHAnsi"/>
          <w:sz w:val="24"/>
          <w:szCs w:val="24"/>
        </w:rPr>
        <w:t xml:space="preserve">The TSP shall also be obliged to serve a notice to </w:t>
      </w:r>
      <w:r w:rsidR="00E80A66" w:rsidRPr="009F6662">
        <w:rPr>
          <w:rFonts w:asciiTheme="minorHAnsi" w:hAnsiTheme="minorHAnsi" w:cstheme="minorHAnsi"/>
          <w:sz w:val="24"/>
          <w:szCs w:val="24"/>
        </w:rPr>
        <w:t xml:space="preserve">the </w:t>
      </w:r>
      <w:r w:rsidR="00213236"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even when it is beneficially affected by a Change in Law.</w:t>
      </w:r>
      <w:bookmarkEnd w:id="189"/>
    </w:p>
    <w:p w14:paraId="3C13B04E" w14:textId="5A9F5B80"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bCs w:val="0"/>
          <w:w w:val="0"/>
          <w:sz w:val="24"/>
          <w:szCs w:val="24"/>
        </w:rPr>
        <w:t>Any</w:t>
      </w:r>
      <w:r w:rsidRPr="009F6662">
        <w:rPr>
          <w:rFonts w:asciiTheme="minorHAnsi" w:hAnsiTheme="minorHAnsi" w:cstheme="minorHAnsi"/>
          <w:sz w:val="24"/>
          <w:szCs w:val="24"/>
        </w:rPr>
        <w:t xml:space="preserve"> notice served pursuant to Articles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_Ref204153498 \r \h </w:instrText>
      </w:r>
      <w:r w:rsidR="00134E07" w:rsidRPr="009F6662">
        <w:rPr>
          <w:rFonts w:asciiTheme="minorHAnsi" w:hAnsiTheme="minorHAnsi" w:cstheme="minorHAnsi"/>
          <w:sz w:val="24"/>
          <w:szCs w:val="24"/>
        </w:rPr>
        <w:instrText xml:space="preserve">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12.3.1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and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_Ref171249301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12.3.2</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shall provide, amongst other things, precise details of the Change in Law and its </w:t>
      </w:r>
      <w:r w:rsidR="00220723" w:rsidRPr="009F6662">
        <w:rPr>
          <w:rFonts w:asciiTheme="minorHAnsi" w:hAnsiTheme="minorHAnsi" w:cstheme="minorHAnsi"/>
          <w:sz w:val="24"/>
          <w:szCs w:val="24"/>
        </w:rPr>
        <w:t xml:space="preserve">estimated </w:t>
      </w:r>
      <w:r w:rsidR="00634E5D" w:rsidRPr="009F6662">
        <w:rPr>
          <w:rFonts w:asciiTheme="minorHAnsi" w:hAnsiTheme="minorHAnsi" w:cstheme="minorHAnsi"/>
          <w:sz w:val="24"/>
          <w:szCs w:val="24"/>
        </w:rPr>
        <w:t xml:space="preserve">impact </w:t>
      </w:r>
      <w:r w:rsidRPr="009F6662">
        <w:rPr>
          <w:rFonts w:asciiTheme="minorHAnsi" w:hAnsiTheme="minorHAnsi" w:cstheme="minorHAnsi"/>
          <w:sz w:val="24"/>
          <w:szCs w:val="24"/>
        </w:rPr>
        <w:t>on the TSP.</w:t>
      </w:r>
    </w:p>
    <w:p w14:paraId="3C13B04F"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190" w:name="_Ref190827515"/>
      <w:r w:rsidRPr="009F6662">
        <w:rPr>
          <w:rFonts w:asciiTheme="minorHAnsi" w:hAnsiTheme="minorHAnsi" w:cstheme="minorHAnsi"/>
          <w:szCs w:val="24"/>
        </w:rPr>
        <w:t>Payment on account of Change in Law</w:t>
      </w:r>
      <w:bookmarkEnd w:id="190"/>
    </w:p>
    <w:p w14:paraId="3C13B050"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191" w:name="_DV_M1407"/>
      <w:bookmarkStart w:id="192" w:name="_DV_M1408"/>
      <w:bookmarkStart w:id="193" w:name="_DV_M1410"/>
      <w:bookmarkStart w:id="194" w:name="_DV_M1412"/>
      <w:bookmarkEnd w:id="191"/>
      <w:bookmarkEnd w:id="192"/>
      <w:bookmarkEnd w:id="193"/>
      <w:bookmarkEnd w:id="194"/>
      <w:r w:rsidRPr="009F6662">
        <w:rPr>
          <w:rFonts w:asciiTheme="minorHAnsi" w:hAnsiTheme="minorHAnsi" w:cstheme="minorHAnsi"/>
          <w:sz w:val="24"/>
          <w:szCs w:val="24"/>
        </w:rPr>
        <w:t xml:space="preserve">The payment for Change in Law shall be through </w:t>
      </w:r>
      <w:r w:rsidR="00E80A66" w:rsidRPr="009F6662">
        <w:rPr>
          <w:rFonts w:asciiTheme="minorHAnsi" w:hAnsiTheme="minorHAnsi" w:cstheme="minorHAnsi"/>
          <w:sz w:val="24"/>
          <w:szCs w:val="24"/>
        </w:rPr>
        <w:t xml:space="preserve">a separate </w:t>
      </w:r>
      <w:bookmarkStart w:id="195" w:name="_DV_C2032"/>
      <w:r w:rsidRPr="009F6662">
        <w:rPr>
          <w:rFonts w:asciiTheme="minorHAnsi" w:hAnsiTheme="minorHAnsi" w:cstheme="minorHAnsi"/>
          <w:sz w:val="24"/>
          <w:szCs w:val="24"/>
        </w:rPr>
        <w:t>Bill</w:t>
      </w:r>
      <w:bookmarkStart w:id="196" w:name="_DV_M1413"/>
      <w:bookmarkEnd w:id="195"/>
      <w:bookmarkEnd w:id="196"/>
      <w:r w:rsidRPr="009F6662">
        <w:rPr>
          <w:rFonts w:asciiTheme="minorHAnsi" w:hAnsiTheme="minorHAnsi" w:cstheme="minorHAnsi"/>
          <w:sz w:val="24"/>
          <w:szCs w:val="24"/>
        </w:rPr>
        <w:t xml:space="preserve">. However, in case of any change in Monthly Transmission Charges by reason of Change in Law, as determined in accordance with this Agreement, the </w:t>
      </w:r>
      <w:r w:rsidR="00E80A66" w:rsidRPr="009F6662">
        <w:rPr>
          <w:rFonts w:asciiTheme="minorHAnsi" w:hAnsiTheme="minorHAnsi" w:cstheme="minorHAnsi"/>
          <w:sz w:val="24"/>
          <w:szCs w:val="24"/>
        </w:rPr>
        <w:t>Bills</w:t>
      </w:r>
      <w:r w:rsidRPr="009F6662">
        <w:rPr>
          <w:rFonts w:asciiTheme="minorHAnsi" w:hAnsiTheme="minorHAnsi" w:cstheme="minorHAnsi"/>
          <w:sz w:val="24"/>
          <w:szCs w:val="24"/>
        </w:rPr>
        <w:t xml:space="preserve"> to be raised by the </w:t>
      </w:r>
      <w:r w:rsidR="003101BE" w:rsidRPr="009F6662">
        <w:rPr>
          <w:rFonts w:asciiTheme="minorHAnsi" w:hAnsiTheme="minorHAnsi" w:cstheme="minorHAnsi"/>
          <w:sz w:val="24"/>
          <w:szCs w:val="24"/>
        </w:rPr>
        <w:t>Nodal Agency</w:t>
      </w:r>
      <w:r w:rsidR="00E80A66"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after such change in Transmission Charges shall appropriately reflect the changed Monthly Transmission Charges. </w:t>
      </w:r>
    </w:p>
    <w:p w14:paraId="3C13B051" w14:textId="77777777" w:rsidR="00C0377A" w:rsidRPr="009F6662" w:rsidRDefault="00196F49"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rPr>
        <w:br w:type="page"/>
      </w:r>
      <w:r w:rsidR="00C0377A" w:rsidRPr="009F6662">
        <w:rPr>
          <w:rFonts w:asciiTheme="minorHAnsi" w:hAnsiTheme="minorHAnsi" w:cstheme="minorHAnsi"/>
          <w:b/>
        </w:rPr>
        <w:lastRenderedPageBreak/>
        <w:t>ARTICLE: 13</w:t>
      </w:r>
    </w:p>
    <w:p w14:paraId="3C13B052" w14:textId="77777777" w:rsidR="00C0377A" w:rsidRPr="009F6662" w:rsidRDefault="00C0377A" w:rsidP="00B55AE0">
      <w:pPr>
        <w:pStyle w:val="Heading1"/>
      </w:pPr>
      <w:bookmarkStart w:id="197" w:name="_Ref169580801"/>
      <w:bookmarkStart w:id="198" w:name="_Toc165463914"/>
      <w:r w:rsidRPr="009F6662">
        <w:t>Events of Default and Termination</w:t>
      </w:r>
      <w:bookmarkEnd w:id="197"/>
      <w:bookmarkEnd w:id="198"/>
    </w:p>
    <w:p w14:paraId="3C13B053" w14:textId="77777777" w:rsidR="00C0377A" w:rsidRPr="009F6662" w:rsidRDefault="00CC3C5D" w:rsidP="007525FC">
      <w:pPr>
        <w:pStyle w:val="Heading2"/>
        <w:tabs>
          <w:tab w:val="left" w:pos="9072"/>
        </w:tabs>
        <w:ind w:left="426" w:right="327" w:hanging="568"/>
        <w:jc w:val="both"/>
        <w:rPr>
          <w:rFonts w:asciiTheme="minorHAnsi" w:hAnsiTheme="minorHAnsi" w:cstheme="minorHAnsi"/>
          <w:szCs w:val="24"/>
        </w:rPr>
      </w:pPr>
      <w:bookmarkStart w:id="199" w:name="_Ref170553687"/>
      <w:r w:rsidRPr="009F6662">
        <w:rPr>
          <w:rFonts w:asciiTheme="minorHAnsi" w:hAnsiTheme="minorHAnsi" w:cstheme="minorHAnsi"/>
          <w:szCs w:val="24"/>
        </w:rPr>
        <w:t>TSP’s</w:t>
      </w:r>
      <w:r w:rsidR="00111F4B" w:rsidRPr="009F6662">
        <w:rPr>
          <w:rFonts w:asciiTheme="minorHAnsi" w:hAnsiTheme="minorHAnsi" w:cstheme="minorHAnsi"/>
          <w:szCs w:val="24"/>
        </w:rPr>
        <w:t xml:space="preserve"> </w:t>
      </w:r>
      <w:r w:rsidR="00C0377A" w:rsidRPr="009F6662">
        <w:rPr>
          <w:rFonts w:asciiTheme="minorHAnsi" w:hAnsiTheme="minorHAnsi" w:cstheme="minorHAnsi"/>
          <w:szCs w:val="24"/>
        </w:rPr>
        <w:t>Event of Default</w:t>
      </w:r>
      <w:bookmarkEnd w:id="199"/>
    </w:p>
    <w:p w14:paraId="3C13B054" w14:textId="77777777" w:rsidR="00C0377A" w:rsidRPr="009F6662" w:rsidRDefault="00C0377A" w:rsidP="002B4B56">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 xml:space="preserve">The occurrence and continuation of any of the following events shall constitute a TSP Event of Default, unless any such TSP Event of Default occurs as a result of </w:t>
      </w:r>
      <w:r w:rsidR="00167875" w:rsidRPr="009F6662">
        <w:rPr>
          <w:rFonts w:asciiTheme="minorHAnsi" w:hAnsiTheme="minorHAnsi" w:cstheme="minorHAnsi"/>
        </w:rPr>
        <w:t>any non-fulfilment of its obligations</w:t>
      </w:r>
      <w:r w:rsidR="00B534BD" w:rsidRPr="009F6662">
        <w:rPr>
          <w:rFonts w:asciiTheme="minorHAnsi" w:hAnsiTheme="minorHAnsi" w:cstheme="minorHAnsi"/>
        </w:rPr>
        <w:t xml:space="preserve"> as prescribed under this </w:t>
      </w:r>
      <w:r w:rsidR="00E577DE" w:rsidRPr="009F6662">
        <w:rPr>
          <w:rFonts w:asciiTheme="minorHAnsi" w:hAnsiTheme="minorHAnsi" w:cstheme="minorHAnsi"/>
        </w:rPr>
        <w:t>Agreement by</w:t>
      </w:r>
      <w:r w:rsidRPr="009F6662">
        <w:rPr>
          <w:rFonts w:asciiTheme="minorHAnsi" w:hAnsiTheme="minorHAnsi" w:cstheme="minorHAnsi"/>
        </w:rPr>
        <w:t xml:space="preserve"> the </w:t>
      </w:r>
      <w:r w:rsidR="00213236" w:rsidRPr="009F6662">
        <w:rPr>
          <w:rFonts w:asciiTheme="minorHAnsi" w:hAnsiTheme="minorHAnsi" w:cstheme="minorHAnsi"/>
        </w:rPr>
        <w:t>Nodal Agency</w:t>
      </w:r>
      <w:r w:rsidRPr="009F6662">
        <w:rPr>
          <w:rFonts w:asciiTheme="minorHAnsi" w:hAnsiTheme="minorHAnsi" w:cstheme="minorHAnsi"/>
        </w:rPr>
        <w:t xml:space="preserve"> or a Force Majeure Event:</w:t>
      </w:r>
    </w:p>
    <w:p w14:paraId="3C13B055" w14:textId="77777777" w:rsidR="00C0377A" w:rsidRPr="009F6662" w:rsidRDefault="00C0377A" w:rsidP="008B48A6">
      <w:pPr>
        <w:pStyle w:val="ListParagraph"/>
        <w:numPr>
          <w:ilvl w:val="0"/>
          <w:numId w:val="41"/>
        </w:numPr>
        <w:tabs>
          <w:tab w:val="left" w:pos="9072"/>
        </w:tabs>
        <w:ind w:right="327"/>
        <w:jc w:val="both"/>
        <w:rPr>
          <w:rFonts w:asciiTheme="minorHAnsi" w:hAnsiTheme="minorHAnsi" w:cstheme="minorHAnsi"/>
          <w:sz w:val="24"/>
          <w:szCs w:val="24"/>
        </w:rPr>
      </w:pPr>
      <w:bookmarkStart w:id="200" w:name="_Ref190768323"/>
      <w:r w:rsidRPr="009F6662">
        <w:rPr>
          <w:rFonts w:asciiTheme="minorHAnsi" w:hAnsiTheme="minorHAnsi" w:cstheme="minorHAnsi"/>
          <w:sz w:val="24"/>
          <w:szCs w:val="24"/>
        </w:rPr>
        <w:t xml:space="preserve">After having taken up the construction of the Project, the abandonment by the TSP or the TSP's Contractors of the construction of the </w:t>
      </w:r>
      <w:r w:rsidR="00D975BA" w:rsidRPr="009F6662">
        <w:rPr>
          <w:rFonts w:asciiTheme="minorHAnsi" w:hAnsiTheme="minorHAnsi" w:cstheme="minorHAnsi"/>
          <w:sz w:val="24"/>
          <w:szCs w:val="24"/>
        </w:rPr>
        <w:t>Project for</w:t>
      </w:r>
      <w:r w:rsidRPr="009F6662">
        <w:rPr>
          <w:rFonts w:asciiTheme="minorHAnsi" w:hAnsiTheme="minorHAnsi" w:cstheme="minorHAnsi"/>
          <w:sz w:val="24"/>
          <w:szCs w:val="24"/>
        </w:rPr>
        <w:t xml:space="preserve"> a continuous period of two (2) months and such default is not rectified within thirty (30) days from the receipt of notice from the </w:t>
      </w:r>
      <w:r w:rsidR="00213236" w:rsidRPr="009F6662">
        <w:rPr>
          <w:rFonts w:asciiTheme="minorHAnsi" w:hAnsiTheme="minorHAnsi" w:cstheme="minorHAnsi"/>
          <w:sz w:val="24"/>
          <w:szCs w:val="24"/>
        </w:rPr>
        <w:t xml:space="preserve">Nodal Agency </w:t>
      </w:r>
      <w:r w:rsidRPr="009F6662">
        <w:rPr>
          <w:rFonts w:asciiTheme="minorHAnsi" w:hAnsiTheme="minorHAnsi" w:cstheme="minorHAnsi"/>
          <w:sz w:val="24"/>
          <w:szCs w:val="24"/>
        </w:rPr>
        <w:t>in this regard;</w:t>
      </w:r>
      <w:bookmarkEnd w:id="200"/>
      <w:r w:rsidRPr="009F6662">
        <w:rPr>
          <w:rFonts w:asciiTheme="minorHAnsi" w:hAnsiTheme="minorHAnsi" w:cstheme="minorHAnsi"/>
          <w:sz w:val="24"/>
          <w:szCs w:val="24"/>
        </w:rPr>
        <w:t xml:space="preserve"> </w:t>
      </w:r>
    </w:p>
    <w:p w14:paraId="3C13B056" w14:textId="77777777" w:rsidR="00C0377A" w:rsidRPr="009F6662" w:rsidRDefault="00C0377A" w:rsidP="008B48A6">
      <w:pPr>
        <w:pStyle w:val="ListParagraph"/>
        <w:numPr>
          <w:ilvl w:val="0"/>
          <w:numId w:val="41"/>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The failure to commission any Element of the Project by the date falling six (6) months after its Scheduled COD</w:t>
      </w:r>
      <w:r w:rsidR="00A26BF3" w:rsidRPr="009F6662">
        <w:rPr>
          <w:rFonts w:asciiTheme="minorHAnsi" w:hAnsiTheme="minorHAnsi" w:cstheme="minorHAnsi"/>
          <w:sz w:val="24"/>
          <w:szCs w:val="24"/>
        </w:rPr>
        <w:t xml:space="preserve"> </w:t>
      </w:r>
      <w:r w:rsidR="00D32CA9" w:rsidRPr="009F6662">
        <w:rPr>
          <w:rFonts w:asciiTheme="minorHAnsi" w:hAnsiTheme="minorHAnsi" w:cstheme="minorHAnsi"/>
          <w:sz w:val="24"/>
          <w:szCs w:val="24"/>
        </w:rPr>
        <w:t>unless extended by Nodal Agency as per provisions of this Agreement</w:t>
      </w:r>
      <w:r w:rsidRPr="009F6662">
        <w:rPr>
          <w:rFonts w:asciiTheme="minorHAnsi" w:hAnsiTheme="minorHAnsi" w:cstheme="minorHAnsi"/>
          <w:sz w:val="24"/>
          <w:szCs w:val="24"/>
        </w:rPr>
        <w:t>;</w:t>
      </w:r>
    </w:p>
    <w:p w14:paraId="3C13B057" w14:textId="77777777" w:rsidR="00C0377A" w:rsidRPr="009F6662" w:rsidRDefault="00B55AE0" w:rsidP="008B48A6">
      <w:pPr>
        <w:pStyle w:val="ListParagraph"/>
        <w:numPr>
          <w:ilvl w:val="0"/>
          <w:numId w:val="41"/>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I</w:t>
      </w:r>
      <w:r w:rsidR="00C0377A" w:rsidRPr="009F6662">
        <w:rPr>
          <w:rFonts w:asciiTheme="minorHAnsi" w:hAnsiTheme="minorHAnsi" w:cstheme="minorHAnsi"/>
          <w:sz w:val="24"/>
          <w:szCs w:val="24"/>
        </w:rPr>
        <w:t>f the TSP:</w:t>
      </w:r>
    </w:p>
    <w:p w14:paraId="3C13B058" w14:textId="77777777" w:rsidR="00C0377A" w:rsidRPr="009F6662" w:rsidRDefault="00C0377A" w:rsidP="008B48A6">
      <w:pPr>
        <w:pStyle w:val="ListParagraph"/>
        <w:numPr>
          <w:ilvl w:val="0"/>
          <w:numId w:val="42"/>
        </w:numPr>
        <w:tabs>
          <w:tab w:val="left" w:pos="9072"/>
        </w:tabs>
        <w:ind w:left="1985" w:right="327"/>
        <w:jc w:val="both"/>
        <w:rPr>
          <w:rFonts w:asciiTheme="minorHAnsi" w:hAnsiTheme="minorHAnsi" w:cstheme="minorHAnsi"/>
          <w:sz w:val="24"/>
          <w:szCs w:val="24"/>
        </w:rPr>
      </w:pPr>
      <w:r w:rsidRPr="009F6662">
        <w:rPr>
          <w:rFonts w:asciiTheme="minorHAnsi" w:hAnsiTheme="minorHAnsi" w:cstheme="minorHAnsi"/>
          <w:sz w:val="24"/>
          <w:szCs w:val="24"/>
        </w:rPr>
        <w:t xml:space="preserve">assigns, mortgages or charges or purports to assign, mortgage or charge any of its assets or rights related to the Project in contravention of the provisions of this Agreement; or </w:t>
      </w:r>
    </w:p>
    <w:p w14:paraId="3C13B059" w14:textId="77777777" w:rsidR="00C0377A" w:rsidRPr="009F6662" w:rsidRDefault="00D975BA" w:rsidP="008B48A6">
      <w:pPr>
        <w:pStyle w:val="ListParagraph"/>
        <w:numPr>
          <w:ilvl w:val="0"/>
          <w:numId w:val="42"/>
        </w:numPr>
        <w:tabs>
          <w:tab w:val="left" w:pos="9072"/>
        </w:tabs>
        <w:ind w:left="1985" w:right="327"/>
        <w:jc w:val="both"/>
        <w:rPr>
          <w:rFonts w:asciiTheme="minorHAnsi" w:hAnsiTheme="minorHAnsi" w:cstheme="minorHAnsi"/>
          <w:sz w:val="24"/>
          <w:szCs w:val="24"/>
        </w:rPr>
      </w:pPr>
      <w:r w:rsidRPr="009F6662">
        <w:rPr>
          <w:rFonts w:asciiTheme="minorHAnsi" w:hAnsiTheme="minorHAnsi" w:cstheme="minorHAnsi"/>
          <w:sz w:val="24"/>
          <w:szCs w:val="24"/>
        </w:rPr>
        <w:t>transfers or</w:t>
      </w:r>
      <w:r w:rsidR="00C0377A" w:rsidRPr="009F6662">
        <w:rPr>
          <w:rFonts w:asciiTheme="minorHAnsi" w:hAnsiTheme="minorHAnsi" w:cstheme="minorHAnsi"/>
          <w:sz w:val="24"/>
          <w:szCs w:val="24"/>
        </w:rPr>
        <w:t xml:space="preserve"> novates any of its obligations pursuant to this Agreement, in a manner contrary to the provisions of this Agreement;</w:t>
      </w:r>
    </w:p>
    <w:p w14:paraId="3C13B05A" w14:textId="77777777" w:rsidR="00C0377A" w:rsidRPr="009F6662" w:rsidRDefault="00E577DE" w:rsidP="002B4B56">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Except</w:t>
      </w:r>
      <w:r w:rsidR="00C0377A" w:rsidRPr="009F6662">
        <w:rPr>
          <w:rFonts w:asciiTheme="minorHAnsi" w:hAnsiTheme="minorHAnsi" w:cstheme="minorHAnsi"/>
        </w:rPr>
        <w:t xml:space="preserve"> where such transfer is in pursuance of a Law and  </w:t>
      </w:r>
    </w:p>
    <w:p w14:paraId="3C13B05B" w14:textId="77777777" w:rsidR="00C0377A" w:rsidRPr="009F6662" w:rsidRDefault="00C0377A" w:rsidP="008B48A6">
      <w:pPr>
        <w:pStyle w:val="ListParagraph"/>
        <w:numPr>
          <w:ilvl w:val="0"/>
          <w:numId w:val="43"/>
        </w:numPr>
        <w:tabs>
          <w:tab w:val="left" w:pos="9072"/>
        </w:tabs>
        <w:ind w:left="1985" w:right="327"/>
        <w:jc w:val="both"/>
        <w:rPr>
          <w:rFonts w:asciiTheme="minorHAnsi" w:hAnsiTheme="minorHAnsi" w:cstheme="minorHAnsi"/>
          <w:sz w:val="24"/>
          <w:szCs w:val="24"/>
        </w:rPr>
      </w:pPr>
      <w:r w:rsidRPr="009F6662">
        <w:rPr>
          <w:rFonts w:asciiTheme="minorHAnsi" w:hAnsiTheme="minorHAnsi" w:cstheme="minorHAnsi"/>
          <w:sz w:val="24"/>
          <w:szCs w:val="24"/>
        </w:rPr>
        <w:t>it does not affect the ability of the transferee to perform, and such transferee has the financial and technical capability to perform, its obligations under this Agreement;</w:t>
      </w:r>
    </w:p>
    <w:p w14:paraId="3C13B05C" w14:textId="77777777" w:rsidR="00C0377A" w:rsidRPr="009F6662" w:rsidRDefault="00C0377A" w:rsidP="008B48A6">
      <w:pPr>
        <w:pStyle w:val="ListParagraph"/>
        <w:numPr>
          <w:ilvl w:val="0"/>
          <w:numId w:val="43"/>
        </w:numPr>
        <w:tabs>
          <w:tab w:val="left" w:pos="9072"/>
        </w:tabs>
        <w:ind w:left="1985" w:right="327"/>
        <w:jc w:val="both"/>
        <w:rPr>
          <w:rFonts w:asciiTheme="minorHAnsi" w:hAnsiTheme="minorHAnsi" w:cstheme="minorHAnsi"/>
          <w:sz w:val="24"/>
          <w:szCs w:val="24"/>
        </w:rPr>
      </w:pPr>
      <w:r w:rsidRPr="009F6662">
        <w:rPr>
          <w:rFonts w:asciiTheme="minorHAnsi" w:hAnsiTheme="minorHAnsi" w:cstheme="minorHAnsi"/>
          <w:sz w:val="24"/>
          <w:szCs w:val="24"/>
        </w:rPr>
        <w:t>is to a transferee who assumes such obligations under the Project and this Agreement remains effective with respect to the transferee;</w:t>
      </w:r>
    </w:p>
    <w:p w14:paraId="3C13B05D" w14:textId="77777777" w:rsidR="00C0377A" w:rsidRPr="009F6662" w:rsidRDefault="00C0377A" w:rsidP="008B48A6">
      <w:pPr>
        <w:pStyle w:val="ListParagraph"/>
        <w:numPr>
          <w:ilvl w:val="0"/>
          <w:numId w:val="41"/>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 xml:space="preserve">If: </w:t>
      </w:r>
    </w:p>
    <w:p w14:paraId="3C13B05E" w14:textId="77777777" w:rsidR="00C0377A" w:rsidRPr="009F6662" w:rsidRDefault="00C0377A" w:rsidP="008B48A6">
      <w:pPr>
        <w:pStyle w:val="ListParagraph"/>
        <w:numPr>
          <w:ilvl w:val="0"/>
          <w:numId w:val="44"/>
        </w:numPr>
        <w:tabs>
          <w:tab w:val="left" w:pos="9072"/>
        </w:tabs>
        <w:ind w:left="1985" w:right="327"/>
        <w:jc w:val="both"/>
        <w:rPr>
          <w:rFonts w:asciiTheme="minorHAnsi" w:hAnsiTheme="minorHAnsi" w:cstheme="minorHAnsi"/>
        </w:rPr>
      </w:pPr>
      <w:r w:rsidRPr="009F6662">
        <w:rPr>
          <w:rFonts w:asciiTheme="minorHAnsi" w:hAnsiTheme="minorHAnsi" w:cstheme="minorHAnsi"/>
        </w:rPr>
        <w:t xml:space="preserve">The TSP becomes voluntarily or involuntarily the subject of any bankruptcy or insolvency or winding up proceedings and such proceedings remain uncontested for a period of thirty (30) days; or </w:t>
      </w:r>
    </w:p>
    <w:p w14:paraId="3C13B05F" w14:textId="77777777" w:rsidR="00C0377A" w:rsidRPr="009F6662" w:rsidRDefault="00C0377A" w:rsidP="008B48A6">
      <w:pPr>
        <w:pStyle w:val="ListParagraph"/>
        <w:numPr>
          <w:ilvl w:val="0"/>
          <w:numId w:val="44"/>
        </w:numPr>
        <w:tabs>
          <w:tab w:val="left" w:pos="9072"/>
        </w:tabs>
        <w:ind w:left="1985" w:right="327"/>
        <w:jc w:val="both"/>
        <w:rPr>
          <w:rFonts w:asciiTheme="minorHAnsi" w:hAnsiTheme="minorHAnsi" w:cstheme="minorHAnsi"/>
        </w:rPr>
      </w:pPr>
      <w:r w:rsidRPr="009F6662">
        <w:rPr>
          <w:rFonts w:asciiTheme="minorHAnsi" w:hAnsiTheme="minorHAnsi" w:cstheme="minorHAnsi"/>
        </w:rPr>
        <w:t xml:space="preserve">any winding up or bankruptcy or insolvency order is passed against the TSP; or </w:t>
      </w:r>
    </w:p>
    <w:p w14:paraId="3C13B060" w14:textId="77777777" w:rsidR="00C0377A" w:rsidRPr="009F6662" w:rsidRDefault="00C0377A" w:rsidP="008B48A6">
      <w:pPr>
        <w:pStyle w:val="ListParagraph"/>
        <w:numPr>
          <w:ilvl w:val="0"/>
          <w:numId w:val="44"/>
        </w:numPr>
        <w:tabs>
          <w:tab w:val="left" w:pos="9072"/>
        </w:tabs>
        <w:ind w:left="1985" w:right="327"/>
        <w:jc w:val="both"/>
        <w:rPr>
          <w:rFonts w:asciiTheme="minorHAnsi" w:hAnsiTheme="minorHAnsi" w:cstheme="minorHAnsi"/>
          <w:sz w:val="24"/>
          <w:szCs w:val="24"/>
        </w:rPr>
      </w:pPr>
      <w:r w:rsidRPr="009F6662">
        <w:rPr>
          <w:rFonts w:asciiTheme="minorHAnsi" w:hAnsiTheme="minorHAnsi" w:cstheme="minorHAnsi"/>
        </w:rPr>
        <w:t>the</w:t>
      </w:r>
      <w:r w:rsidRPr="009F6662">
        <w:rPr>
          <w:rFonts w:asciiTheme="minorHAnsi" w:hAnsiTheme="minorHAnsi" w:cstheme="minorHAnsi"/>
          <w:sz w:val="24"/>
          <w:szCs w:val="24"/>
        </w:rPr>
        <w:t xml:space="preserve"> TSP goes into liquidation or dissolution or a receiver or any similar officer is appointed over all or substantially all of its assets or official liquidator is appointed to manage its affairs, pursuant to Law, </w:t>
      </w:r>
    </w:p>
    <w:p w14:paraId="3C13B061" w14:textId="77777777" w:rsidR="00C0377A" w:rsidRPr="009F6662" w:rsidRDefault="00C0377A" w:rsidP="00DF73C2">
      <w:pPr>
        <w:pStyle w:val="ListParagraph"/>
        <w:tabs>
          <w:tab w:val="left" w:pos="9072"/>
        </w:tabs>
        <w:ind w:left="1985" w:right="327"/>
        <w:jc w:val="both"/>
        <w:rPr>
          <w:rFonts w:asciiTheme="minorHAnsi" w:hAnsiTheme="minorHAnsi" w:cstheme="minorHAnsi"/>
          <w:sz w:val="24"/>
          <w:szCs w:val="24"/>
        </w:rPr>
      </w:pPr>
      <w:r w:rsidRPr="009F6662">
        <w:rPr>
          <w:rFonts w:asciiTheme="minorHAnsi" w:hAnsiTheme="minorHAnsi" w:cstheme="minorHAnsi"/>
          <w:sz w:val="24"/>
          <w:szCs w:val="24"/>
        </w:rPr>
        <w:t>Provided that a dissolution or liquidation of the TSP will not be a TSP</w:t>
      </w:r>
      <w:r w:rsidR="00111F4B" w:rsidRPr="009F6662">
        <w:rPr>
          <w:rFonts w:asciiTheme="minorHAnsi" w:hAnsiTheme="minorHAnsi" w:cstheme="minorHAnsi"/>
          <w:sz w:val="24"/>
          <w:szCs w:val="24"/>
        </w:rPr>
        <w:t>’s</w:t>
      </w:r>
      <w:r w:rsidRPr="009F6662">
        <w:rPr>
          <w:rFonts w:asciiTheme="minorHAnsi" w:hAnsiTheme="minorHAnsi" w:cstheme="minorHAnsi"/>
          <w:sz w:val="24"/>
          <w:szCs w:val="24"/>
        </w:rPr>
        <w:t xml:space="preserve"> Event of Default</w:t>
      </w:r>
      <w:r w:rsidR="00111F4B" w:rsidRPr="009F6662">
        <w:rPr>
          <w:rFonts w:asciiTheme="minorHAnsi" w:hAnsiTheme="minorHAnsi" w:cstheme="minorHAnsi"/>
          <w:sz w:val="24"/>
          <w:szCs w:val="24"/>
        </w:rPr>
        <w:t>,</w:t>
      </w:r>
      <w:r w:rsidRPr="009F6662">
        <w:rPr>
          <w:rFonts w:asciiTheme="minorHAnsi" w:hAnsiTheme="minorHAnsi" w:cstheme="minorHAnsi"/>
          <w:sz w:val="24"/>
          <w:szCs w:val="24"/>
        </w:rPr>
        <w:t xml:space="preserve"> where such dissolution or liquidation of the TSP is for the purpose of a merger, consolidation or reorganization with the </w:t>
      </w:r>
      <w:r w:rsidRPr="009F6662">
        <w:rPr>
          <w:rFonts w:asciiTheme="minorHAnsi" w:hAnsiTheme="minorHAnsi" w:cstheme="minorHAnsi"/>
          <w:sz w:val="24"/>
          <w:szCs w:val="24"/>
        </w:rPr>
        <w:lastRenderedPageBreak/>
        <w:t xml:space="preserve">prior approval of the Commission as per the provisions of </w:t>
      </w:r>
      <w:r w:rsidRPr="009F6662">
        <w:rPr>
          <w:rFonts w:asciiTheme="minorHAnsi" w:hAnsiTheme="minorHAnsi" w:cstheme="minorHAnsi"/>
          <w:w w:val="0"/>
          <w:sz w:val="24"/>
          <w:szCs w:val="24"/>
          <w:lang w:val="en-IN"/>
        </w:rPr>
        <w:t>Central Electricity Regulatory Commission (Procedure, terms and Conditions for grant of Transmission License and other related matters) Regulations, 2006 or as amended from time to time</w:t>
      </w:r>
      <w:r w:rsidRPr="009F6662">
        <w:rPr>
          <w:rFonts w:asciiTheme="minorHAnsi" w:hAnsiTheme="minorHAnsi" w:cstheme="minorHAnsi"/>
          <w:sz w:val="24"/>
          <w:szCs w:val="24"/>
        </w:rPr>
        <w:t>; or</w:t>
      </w:r>
    </w:p>
    <w:p w14:paraId="3C13B062" w14:textId="6B763C8A" w:rsidR="00C0377A" w:rsidRPr="009F6662" w:rsidRDefault="00C0377A" w:rsidP="008B48A6">
      <w:pPr>
        <w:pStyle w:val="ListParagraph"/>
        <w:numPr>
          <w:ilvl w:val="0"/>
          <w:numId w:val="41"/>
        </w:numPr>
        <w:tabs>
          <w:tab w:val="left" w:pos="9072"/>
        </w:tabs>
        <w:ind w:right="327"/>
        <w:jc w:val="both"/>
        <w:rPr>
          <w:rFonts w:asciiTheme="minorHAnsi" w:hAnsiTheme="minorHAnsi" w:cstheme="minorHAnsi"/>
        </w:rPr>
      </w:pPr>
      <w:r w:rsidRPr="009F6662">
        <w:rPr>
          <w:rFonts w:asciiTheme="minorHAnsi" w:hAnsiTheme="minorHAnsi" w:cstheme="minorHAnsi"/>
        </w:rPr>
        <w:t xml:space="preserve">Failure on the part of the TSP to comply with the provisions of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_Ref173552757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19.1</w:t>
      </w:r>
      <w:r w:rsidRPr="009F6662">
        <w:rPr>
          <w:rFonts w:asciiTheme="minorHAnsi" w:hAnsiTheme="minorHAnsi" w:cstheme="minorHAnsi"/>
        </w:rPr>
        <w:fldChar w:fldCharType="end"/>
      </w:r>
      <w:r w:rsidRPr="009F6662">
        <w:rPr>
          <w:rFonts w:asciiTheme="minorHAnsi" w:hAnsiTheme="minorHAnsi" w:cstheme="minorHAnsi"/>
        </w:rPr>
        <w:t xml:space="preserve"> of this Agreement; or</w:t>
      </w:r>
    </w:p>
    <w:p w14:paraId="3C13B063" w14:textId="77777777" w:rsidR="00C0377A" w:rsidRPr="009F6662" w:rsidRDefault="00C0377A" w:rsidP="008B48A6">
      <w:pPr>
        <w:pStyle w:val="ListParagraph"/>
        <w:numPr>
          <w:ilvl w:val="0"/>
          <w:numId w:val="41"/>
        </w:numPr>
        <w:tabs>
          <w:tab w:val="left" w:pos="9072"/>
        </w:tabs>
        <w:ind w:right="327"/>
        <w:jc w:val="both"/>
        <w:rPr>
          <w:rFonts w:asciiTheme="minorHAnsi" w:hAnsiTheme="minorHAnsi" w:cstheme="minorHAnsi"/>
        </w:rPr>
      </w:pPr>
      <w:r w:rsidRPr="009F6662">
        <w:rPr>
          <w:rFonts w:asciiTheme="minorHAnsi" w:hAnsiTheme="minorHAnsi" w:cstheme="minorHAnsi"/>
        </w:rPr>
        <w:t xml:space="preserve">the TSP repudiates this Agreement and does not rectify such breach even within a period of thirty (30) days from a notice from the </w:t>
      </w:r>
      <w:r w:rsidR="00213236" w:rsidRPr="009F6662">
        <w:rPr>
          <w:rFonts w:asciiTheme="minorHAnsi" w:hAnsiTheme="minorHAnsi" w:cstheme="minorHAnsi"/>
        </w:rPr>
        <w:t>Nodal Agency</w:t>
      </w:r>
      <w:r w:rsidRPr="009F6662">
        <w:rPr>
          <w:rFonts w:asciiTheme="minorHAnsi" w:hAnsiTheme="minorHAnsi" w:cstheme="minorHAnsi"/>
        </w:rPr>
        <w:t xml:space="preserve"> in this regard; or</w:t>
      </w:r>
    </w:p>
    <w:p w14:paraId="3C13B064" w14:textId="620F00A6" w:rsidR="00C0377A" w:rsidRPr="009F6662" w:rsidRDefault="00C0377A" w:rsidP="008B48A6">
      <w:pPr>
        <w:pStyle w:val="ListParagraph"/>
        <w:numPr>
          <w:ilvl w:val="0"/>
          <w:numId w:val="41"/>
        </w:numPr>
        <w:tabs>
          <w:tab w:val="left" w:pos="9072"/>
        </w:tabs>
        <w:ind w:right="327"/>
        <w:jc w:val="both"/>
        <w:rPr>
          <w:rFonts w:asciiTheme="minorHAnsi" w:hAnsiTheme="minorHAnsi" w:cstheme="minorHAnsi"/>
        </w:rPr>
      </w:pPr>
      <w:r w:rsidRPr="009F6662">
        <w:rPr>
          <w:rFonts w:asciiTheme="minorHAnsi" w:hAnsiTheme="minorHAnsi" w:cstheme="minorHAnsi"/>
        </w:rPr>
        <w:t xml:space="preserve">after Commercial Operation Date of </w:t>
      </w:r>
      <w:bookmarkStart w:id="201" w:name="_DV_M1430"/>
      <w:bookmarkStart w:id="202" w:name="_DV_M1431"/>
      <w:bookmarkEnd w:id="201"/>
      <w:bookmarkEnd w:id="202"/>
      <w:r w:rsidRPr="009F6662">
        <w:rPr>
          <w:rFonts w:asciiTheme="minorHAnsi" w:hAnsiTheme="minorHAnsi" w:cstheme="minorHAnsi"/>
        </w:rPr>
        <w:t xml:space="preserve">the Project, the TSP fails to achieve monthly Target </w:t>
      </w:r>
      <w:r w:rsidR="00D975BA" w:rsidRPr="009F6662">
        <w:rPr>
          <w:rFonts w:asciiTheme="minorHAnsi" w:hAnsiTheme="minorHAnsi" w:cstheme="minorHAnsi"/>
        </w:rPr>
        <w:t>Availability of</w:t>
      </w:r>
      <w:r w:rsidRPr="009F6662">
        <w:rPr>
          <w:rFonts w:asciiTheme="minorHAnsi" w:hAnsiTheme="minorHAnsi" w:cstheme="minorHAnsi"/>
        </w:rPr>
        <w:t xml:space="preserve"> </w:t>
      </w:r>
      <w:bookmarkStart w:id="203" w:name="_DV_C2045"/>
      <w:r w:rsidRPr="009F6662">
        <w:rPr>
          <w:rFonts w:asciiTheme="minorHAnsi" w:hAnsiTheme="minorHAnsi" w:cstheme="minorHAnsi"/>
        </w:rPr>
        <w:t xml:space="preserve">………….. [to be inserted by the BPC </w:t>
      </w:r>
      <w:r w:rsidR="00120417" w:rsidRPr="009F6662">
        <w:rPr>
          <w:rFonts w:asciiTheme="minorHAnsi" w:hAnsiTheme="minorHAnsi" w:cstheme="minorHAnsi"/>
        </w:rPr>
        <w:t>as applicable] [98% for AC system and 9</w:t>
      </w:r>
      <w:r w:rsidR="009F299E" w:rsidRPr="009F6662">
        <w:rPr>
          <w:rFonts w:asciiTheme="minorHAnsi" w:hAnsiTheme="minorHAnsi" w:cstheme="minorHAnsi"/>
        </w:rPr>
        <w:t>5</w:t>
      </w:r>
      <w:r w:rsidR="00120417" w:rsidRPr="009F6662">
        <w:rPr>
          <w:rFonts w:asciiTheme="minorHAnsi" w:hAnsiTheme="minorHAnsi" w:cstheme="minorHAnsi"/>
        </w:rPr>
        <w:t>% for HVDC system]</w:t>
      </w:r>
      <w:bookmarkStart w:id="204" w:name="_DV_M1433"/>
      <w:bookmarkEnd w:id="203"/>
      <w:bookmarkEnd w:id="204"/>
      <w:r w:rsidRPr="009F6662">
        <w:rPr>
          <w:rFonts w:asciiTheme="minorHAnsi" w:hAnsiTheme="minorHAnsi" w:cstheme="minorHAnsi"/>
        </w:rPr>
        <w:t>, for a period of six (6) consecutive</w:t>
      </w:r>
      <w:bookmarkStart w:id="205" w:name="_DV_C2047"/>
      <w:r w:rsidRPr="009F6662">
        <w:rPr>
          <w:rFonts w:asciiTheme="minorHAnsi" w:hAnsiTheme="minorHAnsi" w:cstheme="minorHAnsi"/>
        </w:rPr>
        <w:t xml:space="preserve"> months or within a non-consecutive period of  six (6) months within any continuous aggregate period of eighteen(18)</w:t>
      </w:r>
      <w:bookmarkStart w:id="206" w:name="_DV_M1434"/>
      <w:bookmarkEnd w:id="205"/>
      <w:bookmarkEnd w:id="206"/>
      <w:r w:rsidRPr="009F6662">
        <w:rPr>
          <w:rFonts w:asciiTheme="minorHAnsi" w:hAnsiTheme="minorHAnsi" w:cstheme="minorHAnsi"/>
        </w:rPr>
        <w:t xml:space="preserve"> months except where the Availability is affected by Force Majeure Events as per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_Ref169486238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11</w:t>
      </w:r>
      <w:r w:rsidRPr="009F6662">
        <w:rPr>
          <w:rFonts w:asciiTheme="minorHAnsi" w:hAnsiTheme="minorHAnsi" w:cstheme="minorHAnsi"/>
        </w:rPr>
        <w:fldChar w:fldCharType="end"/>
      </w:r>
      <w:r w:rsidRPr="009F6662">
        <w:rPr>
          <w:rFonts w:asciiTheme="minorHAnsi" w:hAnsiTheme="minorHAnsi" w:cstheme="minorHAnsi"/>
        </w:rPr>
        <w:t>; or</w:t>
      </w:r>
    </w:p>
    <w:p w14:paraId="3C13B065" w14:textId="244376EE" w:rsidR="00C0377A" w:rsidRPr="009F6662" w:rsidRDefault="00C0377A" w:rsidP="008B48A6">
      <w:pPr>
        <w:pStyle w:val="ListParagraph"/>
        <w:numPr>
          <w:ilvl w:val="0"/>
          <w:numId w:val="41"/>
        </w:numPr>
        <w:tabs>
          <w:tab w:val="left" w:pos="9072"/>
        </w:tabs>
        <w:ind w:right="327"/>
        <w:jc w:val="both"/>
        <w:rPr>
          <w:rFonts w:asciiTheme="minorHAnsi" w:hAnsiTheme="minorHAnsi" w:cstheme="minorHAnsi"/>
        </w:rPr>
      </w:pPr>
      <w:r w:rsidRPr="009F6662">
        <w:rPr>
          <w:rFonts w:asciiTheme="minorHAnsi" w:hAnsiTheme="minorHAnsi" w:cstheme="minorHAnsi"/>
        </w:rPr>
        <w:t xml:space="preserve">any of the representations and warranties made by the TSP in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_Ref173647756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17</w:t>
      </w:r>
      <w:r w:rsidRPr="009F6662">
        <w:rPr>
          <w:rFonts w:asciiTheme="minorHAnsi" w:hAnsiTheme="minorHAnsi" w:cstheme="minorHAnsi"/>
        </w:rPr>
        <w:fldChar w:fldCharType="end"/>
      </w:r>
      <w:r w:rsidRPr="009F6662">
        <w:rPr>
          <w:rFonts w:asciiTheme="minorHAnsi" w:hAnsiTheme="minorHAnsi" w:cstheme="minorHAnsi"/>
        </w:rPr>
        <w:t xml:space="preserve"> of this Agreement being found to be untrue or inaccurate. Further, in addition to the above, any of the undertakings submitted by the </w:t>
      </w:r>
      <w:r w:rsidR="00B15A75" w:rsidRPr="009F6662">
        <w:rPr>
          <w:rFonts w:asciiTheme="minorHAnsi" w:hAnsiTheme="minorHAnsi" w:cstheme="minorHAnsi"/>
        </w:rPr>
        <w:t xml:space="preserve">Selected Bidder </w:t>
      </w:r>
      <w:r w:rsidRPr="009F6662">
        <w:rPr>
          <w:rFonts w:asciiTheme="minorHAnsi" w:hAnsiTheme="minorHAnsi" w:cstheme="minorHAnsi"/>
        </w:rPr>
        <w:t>at the time of submission of the Bid being found to be breached or inaccurate, including but not limited to undertakings from its Parent Company</w:t>
      </w:r>
      <w:r w:rsidR="00B677DF" w:rsidRPr="009F6662">
        <w:rPr>
          <w:rFonts w:asciiTheme="minorHAnsi" w:hAnsiTheme="minorHAnsi" w:cstheme="minorHAnsi"/>
        </w:rPr>
        <w:t xml:space="preserve"> </w:t>
      </w:r>
      <w:r w:rsidRPr="009F6662">
        <w:rPr>
          <w:rFonts w:asciiTheme="minorHAnsi" w:hAnsiTheme="minorHAnsi" w:cstheme="minorHAnsi"/>
        </w:rPr>
        <w:t>/ Affiliates related to the minimum equity obligation; or</w:t>
      </w:r>
    </w:p>
    <w:p w14:paraId="3C13B066" w14:textId="7FD63C1B" w:rsidR="00C0377A" w:rsidRPr="009F6662" w:rsidRDefault="00C0377A" w:rsidP="008B48A6">
      <w:pPr>
        <w:pStyle w:val="ListParagraph"/>
        <w:numPr>
          <w:ilvl w:val="0"/>
          <w:numId w:val="41"/>
        </w:numPr>
        <w:tabs>
          <w:tab w:val="left" w:pos="9072"/>
        </w:tabs>
        <w:ind w:right="327"/>
        <w:jc w:val="both"/>
        <w:rPr>
          <w:rFonts w:asciiTheme="minorHAnsi" w:hAnsiTheme="minorHAnsi" w:cstheme="minorHAnsi"/>
        </w:rPr>
      </w:pPr>
      <w:bookmarkStart w:id="207" w:name="_Ref190767021"/>
      <w:r w:rsidRPr="009F6662">
        <w:rPr>
          <w:rFonts w:asciiTheme="minorHAnsi" w:hAnsiTheme="minorHAnsi" w:cstheme="minorHAnsi"/>
        </w:rPr>
        <w:t>the TSP fails to complete</w:t>
      </w:r>
      <w:r w:rsidR="00B677DF" w:rsidRPr="009F6662">
        <w:rPr>
          <w:rFonts w:asciiTheme="minorHAnsi" w:hAnsiTheme="minorHAnsi" w:cstheme="minorHAnsi"/>
        </w:rPr>
        <w:t xml:space="preserve"> </w:t>
      </w:r>
      <w:r w:rsidRPr="009F6662">
        <w:rPr>
          <w:rFonts w:asciiTheme="minorHAnsi" w:hAnsiTheme="minorHAnsi" w:cstheme="minorHAnsi"/>
        </w:rPr>
        <w:t>/</w:t>
      </w:r>
      <w:r w:rsidR="00B677DF" w:rsidRPr="009F6662">
        <w:rPr>
          <w:rFonts w:asciiTheme="minorHAnsi" w:hAnsiTheme="minorHAnsi" w:cstheme="minorHAnsi"/>
        </w:rPr>
        <w:t xml:space="preserve"> </w:t>
      </w:r>
      <w:r w:rsidRPr="009F6662">
        <w:rPr>
          <w:rFonts w:asciiTheme="minorHAnsi" w:hAnsiTheme="minorHAnsi" w:cstheme="minorHAnsi"/>
        </w:rPr>
        <w:t>fulfil all the activities</w:t>
      </w:r>
      <w:r w:rsidR="00B677DF" w:rsidRPr="009F6662">
        <w:rPr>
          <w:rFonts w:asciiTheme="minorHAnsi" w:hAnsiTheme="minorHAnsi" w:cstheme="minorHAnsi"/>
        </w:rPr>
        <w:t xml:space="preserve"> </w:t>
      </w:r>
      <w:r w:rsidRPr="009F6662">
        <w:rPr>
          <w:rFonts w:asciiTheme="minorHAnsi" w:hAnsiTheme="minorHAnsi" w:cstheme="minorHAnsi"/>
        </w:rPr>
        <w:t>/</w:t>
      </w:r>
      <w:r w:rsidR="00B677DF" w:rsidRPr="009F6662">
        <w:rPr>
          <w:rFonts w:asciiTheme="minorHAnsi" w:hAnsiTheme="minorHAnsi" w:cstheme="minorHAnsi"/>
        </w:rPr>
        <w:t xml:space="preserve"> </w:t>
      </w:r>
      <w:r w:rsidRPr="009F6662">
        <w:rPr>
          <w:rFonts w:asciiTheme="minorHAnsi" w:hAnsiTheme="minorHAnsi" w:cstheme="minorHAnsi"/>
        </w:rPr>
        <w:t xml:space="preserve">conditions within the specified period as per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_Ref170611168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3</w:t>
      </w:r>
      <w:r w:rsidRPr="009F6662">
        <w:rPr>
          <w:rFonts w:asciiTheme="minorHAnsi" w:hAnsiTheme="minorHAnsi" w:cstheme="minorHAnsi"/>
        </w:rPr>
        <w:fldChar w:fldCharType="end"/>
      </w:r>
      <w:bookmarkStart w:id="208" w:name="_DV_M1446"/>
      <w:bookmarkEnd w:id="208"/>
      <w:r w:rsidRPr="009F6662">
        <w:rPr>
          <w:rFonts w:asciiTheme="minorHAnsi" w:hAnsiTheme="minorHAnsi" w:cstheme="minorHAnsi"/>
        </w:rPr>
        <w:t>; or</w:t>
      </w:r>
      <w:bookmarkEnd w:id="207"/>
    </w:p>
    <w:p w14:paraId="3C13B067" w14:textId="77777777" w:rsidR="00C0377A" w:rsidRPr="009F6662" w:rsidRDefault="00C0377A" w:rsidP="008B48A6">
      <w:pPr>
        <w:pStyle w:val="ListParagraph"/>
        <w:numPr>
          <w:ilvl w:val="0"/>
          <w:numId w:val="41"/>
        </w:numPr>
        <w:tabs>
          <w:tab w:val="left" w:pos="9072"/>
        </w:tabs>
        <w:ind w:right="327"/>
        <w:jc w:val="both"/>
        <w:rPr>
          <w:rFonts w:asciiTheme="minorHAnsi" w:hAnsiTheme="minorHAnsi" w:cstheme="minorHAnsi"/>
        </w:rPr>
      </w:pPr>
      <w:bookmarkStart w:id="209" w:name="_Ref190767025"/>
      <w:r w:rsidRPr="009F6662">
        <w:rPr>
          <w:rFonts w:asciiTheme="minorHAnsi" w:hAnsiTheme="minorHAnsi" w:cstheme="minorHAnsi"/>
        </w:rPr>
        <w:t xml:space="preserve">except </w:t>
      </w:r>
      <w:r w:rsidR="00294CCF" w:rsidRPr="009F6662">
        <w:rPr>
          <w:rFonts w:asciiTheme="minorHAnsi" w:hAnsiTheme="minorHAnsi" w:cstheme="minorHAnsi"/>
        </w:rPr>
        <w:t xml:space="preserve">for the reasons solely attributable to Nodal Agency, </w:t>
      </w:r>
      <w:r w:rsidRPr="009F6662">
        <w:rPr>
          <w:rFonts w:asciiTheme="minorHAnsi" w:hAnsiTheme="minorHAnsi" w:cstheme="minorHAnsi"/>
        </w:rPr>
        <w:t xml:space="preserve">the TSP is in material breach of any of its obligations under this Agreement and such material breach is not rectified by the TSP within thirty (30) days of receipt of notice in this regard from the </w:t>
      </w:r>
      <w:r w:rsidR="00213236" w:rsidRPr="009F6662">
        <w:rPr>
          <w:rFonts w:asciiTheme="minorHAnsi" w:hAnsiTheme="minorHAnsi" w:cstheme="minorHAnsi"/>
        </w:rPr>
        <w:t>Nodal Agency</w:t>
      </w:r>
      <w:bookmarkEnd w:id="209"/>
      <w:r w:rsidRPr="009F6662">
        <w:rPr>
          <w:rFonts w:asciiTheme="minorHAnsi" w:hAnsiTheme="minorHAnsi" w:cstheme="minorHAnsi"/>
        </w:rPr>
        <w:t xml:space="preserve">; or </w:t>
      </w:r>
    </w:p>
    <w:p w14:paraId="3C13B068" w14:textId="77777777" w:rsidR="00C0377A" w:rsidRPr="009F6662" w:rsidRDefault="00C0377A" w:rsidP="008B48A6">
      <w:pPr>
        <w:pStyle w:val="ListParagraph"/>
        <w:numPr>
          <w:ilvl w:val="0"/>
          <w:numId w:val="41"/>
        </w:numPr>
        <w:tabs>
          <w:tab w:val="left" w:pos="9072"/>
        </w:tabs>
        <w:ind w:right="327"/>
        <w:jc w:val="both"/>
        <w:rPr>
          <w:rFonts w:asciiTheme="minorHAnsi" w:hAnsiTheme="minorHAnsi" w:cstheme="minorHAnsi"/>
        </w:rPr>
      </w:pPr>
      <w:r w:rsidRPr="009F6662">
        <w:rPr>
          <w:rFonts w:asciiTheme="minorHAnsi" w:hAnsiTheme="minorHAnsi" w:cstheme="minorHAnsi"/>
        </w:rPr>
        <w:t>the TSP fails to take the possession of the land required for location specific substations, switching stations or HVDC terminal or inverter stations and</w:t>
      </w:r>
      <w:r w:rsidR="00B677DF" w:rsidRPr="009F6662">
        <w:rPr>
          <w:rFonts w:asciiTheme="minorHAnsi" w:hAnsiTheme="minorHAnsi" w:cstheme="minorHAnsi"/>
        </w:rPr>
        <w:t xml:space="preserve"> </w:t>
      </w:r>
      <w:r w:rsidRPr="009F6662">
        <w:rPr>
          <w:rFonts w:asciiTheme="minorHAnsi" w:hAnsiTheme="minorHAnsi" w:cstheme="minorHAnsi"/>
        </w:rPr>
        <w:t>/</w:t>
      </w:r>
      <w:r w:rsidR="00B677DF" w:rsidRPr="009F6662">
        <w:rPr>
          <w:rFonts w:asciiTheme="minorHAnsi" w:hAnsiTheme="minorHAnsi" w:cstheme="minorHAnsi"/>
        </w:rPr>
        <w:t xml:space="preserve"> </w:t>
      </w:r>
      <w:r w:rsidRPr="009F6662">
        <w:rPr>
          <w:rFonts w:asciiTheme="minorHAnsi" w:hAnsiTheme="minorHAnsi" w:cstheme="minorHAnsi"/>
        </w:rPr>
        <w:t>or fails to pay the requisite price to the parties and</w:t>
      </w:r>
      <w:r w:rsidR="00B677DF" w:rsidRPr="009F6662">
        <w:rPr>
          <w:rFonts w:asciiTheme="minorHAnsi" w:hAnsiTheme="minorHAnsi" w:cstheme="minorHAnsi"/>
        </w:rPr>
        <w:t xml:space="preserve"> </w:t>
      </w:r>
      <w:r w:rsidRPr="009F6662">
        <w:rPr>
          <w:rFonts w:asciiTheme="minorHAnsi" w:hAnsiTheme="minorHAnsi" w:cstheme="minorHAnsi"/>
        </w:rPr>
        <w:t>/</w:t>
      </w:r>
      <w:r w:rsidR="00B677DF" w:rsidRPr="009F6662">
        <w:rPr>
          <w:rFonts w:asciiTheme="minorHAnsi" w:hAnsiTheme="minorHAnsi" w:cstheme="minorHAnsi"/>
        </w:rPr>
        <w:t xml:space="preserve"> </w:t>
      </w:r>
      <w:r w:rsidRPr="009F6662">
        <w:rPr>
          <w:rFonts w:asciiTheme="minorHAnsi" w:hAnsiTheme="minorHAnsi" w:cstheme="minorHAnsi"/>
        </w:rPr>
        <w:t xml:space="preserve">or any State Government authority from whom the land is acquired, within </w:t>
      </w:r>
      <w:r w:rsidR="00CD07AC" w:rsidRPr="009F6662">
        <w:rPr>
          <w:rFonts w:asciiTheme="minorHAnsi" w:hAnsiTheme="minorHAnsi" w:cstheme="minorHAnsi"/>
        </w:rPr>
        <w:t xml:space="preserve">twelve </w:t>
      </w:r>
      <w:r w:rsidRPr="009F6662">
        <w:rPr>
          <w:rFonts w:asciiTheme="minorHAnsi" w:hAnsiTheme="minorHAnsi" w:cstheme="minorHAnsi"/>
        </w:rPr>
        <w:t>(</w:t>
      </w:r>
      <w:r w:rsidR="00CD07AC" w:rsidRPr="009F6662">
        <w:rPr>
          <w:rFonts w:asciiTheme="minorHAnsi" w:hAnsiTheme="minorHAnsi" w:cstheme="minorHAnsi"/>
        </w:rPr>
        <w:t>12</w:t>
      </w:r>
      <w:r w:rsidRPr="009F6662">
        <w:rPr>
          <w:rFonts w:asciiTheme="minorHAnsi" w:hAnsiTheme="minorHAnsi" w:cstheme="minorHAnsi"/>
        </w:rPr>
        <w:t>) months from the Effective Date</w:t>
      </w:r>
      <w:r w:rsidR="00EB6971" w:rsidRPr="009F6662">
        <w:rPr>
          <w:rFonts w:asciiTheme="minorHAnsi" w:hAnsiTheme="minorHAnsi" w:cstheme="minorHAnsi"/>
        </w:rPr>
        <w:t>.</w:t>
      </w:r>
    </w:p>
    <w:p w14:paraId="3C13B069"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u w:val="single"/>
        </w:rPr>
      </w:pPr>
      <w:bookmarkStart w:id="210" w:name="_Ref170034852"/>
      <w:r w:rsidRPr="009F6662">
        <w:rPr>
          <w:rFonts w:asciiTheme="minorHAnsi" w:hAnsiTheme="minorHAnsi" w:cstheme="minorHAnsi"/>
          <w:szCs w:val="24"/>
        </w:rPr>
        <w:t>Termination</w:t>
      </w:r>
      <w:r w:rsidRPr="009F6662">
        <w:rPr>
          <w:rFonts w:asciiTheme="minorHAnsi" w:hAnsiTheme="minorHAnsi" w:cstheme="minorHAnsi"/>
          <w:szCs w:val="24"/>
          <w:u w:val="single"/>
        </w:rPr>
        <w:t xml:space="preserve"> Procedure for TSP Event of Default</w:t>
      </w:r>
      <w:bookmarkEnd w:id="210"/>
    </w:p>
    <w:p w14:paraId="3C13B06A" w14:textId="26CD11F0" w:rsidR="00C0377A" w:rsidRPr="009F6662" w:rsidRDefault="00C0377A" w:rsidP="008B48A6">
      <w:pPr>
        <w:pStyle w:val="ListParagraph"/>
        <w:numPr>
          <w:ilvl w:val="0"/>
          <w:numId w:val="45"/>
        </w:numPr>
        <w:tabs>
          <w:tab w:val="left" w:pos="9072"/>
        </w:tabs>
        <w:ind w:right="327"/>
        <w:jc w:val="both"/>
        <w:rPr>
          <w:rFonts w:asciiTheme="minorHAnsi" w:hAnsiTheme="minorHAnsi" w:cstheme="minorHAnsi"/>
        </w:rPr>
      </w:pPr>
      <w:r w:rsidRPr="009F6662">
        <w:rPr>
          <w:rFonts w:asciiTheme="minorHAnsi" w:hAnsiTheme="minorHAnsi" w:cstheme="minorHAnsi"/>
        </w:rPr>
        <w:t xml:space="preserve">Upon the occurrence and continuance of any TSP’s Event of Default under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_Ref170553687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13.1</w:t>
      </w:r>
      <w:r w:rsidRPr="009F6662">
        <w:rPr>
          <w:rFonts w:asciiTheme="minorHAnsi" w:hAnsiTheme="minorHAnsi" w:cstheme="minorHAnsi"/>
        </w:rPr>
        <w:fldChar w:fldCharType="end"/>
      </w:r>
      <w:r w:rsidRPr="009F6662">
        <w:rPr>
          <w:rFonts w:asciiTheme="minorHAnsi" w:hAnsiTheme="minorHAnsi" w:cstheme="minorHAnsi"/>
        </w:rPr>
        <w:t xml:space="preserve"> the </w:t>
      </w:r>
      <w:r w:rsidR="00213236" w:rsidRPr="009F6662">
        <w:rPr>
          <w:rFonts w:asciiTheme="minorHAnsi" w:hAnsiTheme="minorHAnsi" w:cstheme="minorHAnsi"/>
        </w:rPr>
        <w:t>Nodal Agency</w:t>
      </w:r>
      <w:r w:rsidRPr="009F6662">
        <w:rPr>
          <w:rFonts w:asciiTheme="minorHAnsi" w:hAnsiTheme="minorHAnsi" w:cstheme="minorHAnsi"/>
        </w:rPr>
        <w:t xml:space="preserve"> may serve notice on the TSP, with a copy to the </w:t>
      </w:r>
      <w:r w:rsidR="00F42E01" w:rsidRPr="009F6662">
        <w:rPr>
          <w:rFonts w:asciiTheme="minorHAnsi" w:hAnsiTheme="minorHAnsi" w:cstheme="minorHAnsi"/>
        </w:rPr>
        <w:t xml:space="preserve">CEA </w:t>
      </w:r>
      <w:r w:rsidRPr="009F6662">
        <w:rPr>
          <w:rFonts w:asciiTheme="minorHAnsi" w:hAnsiTheme="minorHAnsi" w:cstheme="minorHAnsi"/>
        </w:rPr>
        <w:t>and the Lenders’ Representative, of their intention to terminate this Agreement (a "</w:t>
      </w:r>
      <w:r w:rsidR="003101BE" w:rsidRPr="009F6662">
        <w:rPr>
          <w:rFonts w:asciiTheme="minorHAnsi" w:hAnsiTheme="minorHAnsi" w:cstheme="minorHAnsi"/>
        </w:rPr>
        <w:t>Nodal Agency</w:t>
      </w:r>
      <w:r w:rsidRPr="009F6662">
        <w:rPr>
          <w:rFonts w:asciiTheme="minorHAnsi" w:hAnsiTheme="minorHAnsi" w:cstheme="minorHAnsi"/>
        </w:rPr>
        <w:t xml:space="preserve">’s Preliminary Termination Notice"), which shall specify in reasonable detail, the circumstances giving rise to such </w:t>
      </w:r>
      <w:r w:rsidR="003101BE" w:rsidRPr="009F6662">
        <w:rPr>
          <w:rFonts w:asciiTheme="minorHAnsi" w:hAnsiTheme="minorHAnsi" w:cstheme="minorHAnsi"/>
        </w:rPr>
        <w:t>Nodal Agency</w:t>
      </w:r>
      <w:r w:rsidRPr="009F6662">
        <w:rPr>
          <w:rFonts w:asciiTheme="minorHAnsi" w:hAnsiTheme="minorHAnsi" w:cstheme="minorHAnsi"/>
        </w:rPr>
        <w:t xml:space="preserve">’s Preliminary Termination Notice. </w:t>
      </w:r>
    </w:p>
    <w:p w14:paraId="3C13B06B" w14:textId="77777777" w:rsidR="00C0377A" w:rsidRPr="009F6662" w:rsidRDefault="00C0377A" w:rsidP="008B48A6">
      <w:pPr>
        <w:pStyle w:val="ListParagraph"/>
        <w:numPr>
          <w:ilvl w:val="0"/>
          <w:numId w:val="45"/>
        </w:numPr>
        <w:tabs>
          <w:tab w:val="left" w:pos="9072"/>
        </w:tabs>
        <w:ind w:right="327"/>
        <w:jc w:val="both"/>
        <w:rPr>
          <w:rFonts w:asciiTheme="minorHAnsi" w:hAnsiTheme="minorHAnsi" w:cstheme="minorHAnsi"/>
          <w:sz w:val="24"/>
          <w:szCs w:val="24"/>
        </w:rPr>
      </w:pPr>
      <w:r w:rsidRPr="009F6662">
        <w:rPr>
          <w:rFonts w:asciiTheme="minorHAnsi" w:hAnsiTheme="minorHAnsi" w:cstheme="minorHAnsi"/>
        </w:rPr>
        <w:t>Following</w:t>
      </w:r>
      <w:r w:rsidRPr="009F6662">
        <w:rPr>
          <w:rFonts w:asciiTheme="minorHAnsi" w:hAnsiTheme="minorHAnsi" w:cstheme="minorHAnsi"/>
          <w:sz w:val="24"/>
          <w:szCs w:val="24"/>
        </w:rPr>
        <w:t xml:space="preserve"> the issue of a </w:t>
      </w:r>
      <w:r w:rsidR="003101BE"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3C13B06C" w14:textId="77777777" w:rsidR="00C0377A" w:rsidRPr="009F6662" w:rsidRDefault="00C0377A" w:rsidP="008B48A6">
      <w:pPr>
        <w:pStyle w:val="ListParagraph"/>
        <w:numPr>
          <w:ilvl w:val="0"/>
          <w:numId w:val="45"/>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During the Consultation Period, the Parties shall, save as otherwise provided in this Agreement, continue to perform their respective obligations</w:t>
      </w:r>
      <w:r w:rsidR="00C13E78" w:rsidRPr="009F6662">
        <w:rPr>
          <w:rFonts w:asciiTheme="minorHAnsi" w:hAnsiTheme="minorHAnsi" w:cstheme="minorHAnsi"/>
          <w:sz w:val="24"/>
          <w:szCs w:val="24"/>
        </w:rPr>
        <w:t>/ roles</w:t>
      </w:r>
      <w:r w:rsidRPr="009F6662">
        <w:rPr>
          <w:rFonts w:asciiTheme="minorHAnsi" w:hAnsiTheme="minorHAnsi" w:cstheme="minorHAnsi"/>
          <w:sz w:val="24"/>
          <w:szCs w:val="24"/>
        </w:rPr>
        <w:t xml:space="preserve"> </w:t>
      </w:r>
      <w:r w:rsidRPr="009F6662">
        <w:rPr>
          <w:rFonts w:asciiTheme="minorHAnsi" w:hAnsiTheme="minorHAnsi" w:cstheme="minorHAnsi"/>
          <w:sz w:val="24"/>
          <w:szCs w:val="24"/>
        </w:rPr>
        <w:lastRenderedPageBreak/>
        <w:t xml:space="preserve">under this Agreement, and the TSP shall not remove any material, equipment or any part of the Project, without prior consent of the </w:t>
      </w:r>
      <w:r w:rsidR="003101BE" w:rsidRPr="009F6662">
        <w:rPr>
          <w:rFonts w:asciiTheme="minorHAnsi" w:hAnsiTheme="minorHAnsi" w:cstheme="minorHAnsi"/>
          <w:sz w:val="24"/>
          <w:szCs w:val="24"/>
        </w:rPr>
        <w:t>Nodal Agency</w:t>
      </w:r>
      <w:r w:rsidRPr="009F6662">
        <w:rPr>
          <w:rFonts w:asciiTheme="minorHAnsi" w:hAnsiTheme="minorHAnsi" w:cstheme="minorHAnsi"/>
          <w:sz w:val="24"/>
          <w:szCs w:val="24"/>
        </w:rPr>
        <w:t>.</w:t>
      </w:r>
    </w:p>
    <w:p w14:paraId="3C13B06D" w14:textId="77777777" w:rsidR="002561D4" w:rsidRPr="009F6662" w:rsidRDefault="00342FBA" w:rsidP="00DF73C2">
      <w:pPr>
        <w:pStyle w:val="ListParagraph"/>
        <w:tabs>
          <w:tab w:val="left" w:pos="9072"/>
        </w:tabs>
        <w:ind w:left="1146" w:right="327"/>
        <w:jc w:val="both"/>
        <w:rPr>
          <w:rFonts w:asciiTheme="minorHAnsi" w:hAnsiTheme="minorHAnsi" w:cstheme="minorHAnsi"/>
          <w:sz w:val="24"/>
          <w:szCs w:val="24"/>
        </w:rPr>
      </w:pPr>
      <w:r w:rsidRPr="009F6662">
        <w:rPr>
          <w:rFonts w:asciiTheme="minorHAnsi" w:hAnsiTheme="minorHAnsi" w:cstheme="minorHAnsi"/>
          <w:sz w:val="24"/>
          <w:szCs w:val="24"/>
        </w:rPr>
        <w:tab/>
      </w:r>
      <w:r w:rsidR="002561D4" w:rsidRPr="009F6662">
        <w:rPr>
          <w:rFonts w:asciiTheme="minorHAnsi" w:hAnsiTheme="minorHAnsi" w:cstheme="minorHAnsi"/>
          <w:sz w:val="24"/>
          <w:szCs w:val="24"/>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9F6662">
        <w:rPr>
          <w:rFonts w:asciiTheme="minorHAnsi" w:hAnsiTheme="minorHAnsi" w:cstheme="minorHAnsi"/>
          <w:sz w:val="24"/>
          <w:szCs w:val="24"/>
        </w:rPr>
        <w:t xml:space="preserve">this Agreement may be terminated by the Nodal Agency by giving </w:t>
      </w:r>
      <w:r w:rsidR="004B2FF4" w:rsidRPr="009F6662">
        <w:rPr>
          <w:rFonts w:asciiTheme="minorHAnsi" w:hAnsiTheme="minorHAnsi" w:cstheme="minorHAnsi"/>
          <w:sz w:val="24"/>
          <w:szCs w:val="24"/>
        </w:rPr>
        <w:t>a Termination Notice to the TSP, in writing, of at least seven (7) days</w:t>
      </w:r>
      <w:r w:rsidR="005D05FE" w:rsidRPr="009F6662">
        <w:rPr>
          <w:rFonts w:asciiTheme="minorHAnsi" w:hAnsiTheme="minorHAnsi" w:cstheme="minorHAnsi"/>
          <w:sz w:val="24"/>
          <w:szCs w:val="24"/>
        </w:rPr>
        <w:t>, with a copy to CEA and the Lenders’ Representative</w:t>
      </w:r>
      <w:r w:rsidR="00830786" w:rsidRPr="009F6662">
        <w:rPr>
          <w:rFonts w:asciiTheme="minorHAnsi" w:hAnsiTheme="minorHAnsi" w:cstheme="minorHAnsi"/>
          <w:sz w:val="24"/>
          <w:szCs w:val="24"/>
        </w:rPr>
        <w:t xml:space="preserve"> </w:t>
      </w:r>
      <w:bookmarkStart w:id="211" w:name="_Hlk72405613"/>
      <w:r w:rsidR="00830786" w:rsidRPr="009F6662">
        <w:rPr>
          <w:rFonts w:asciiTheme="minorHAnsi" w:hAnsiTheme="minorHAnsi" w:cstheme="minorHAnsi"/>
          <w:sz w:val="24"/>
          <w:szCs w:val="24"/>
        </w:rPr>
        <w:t>in order</w:t>
      </w:r>
      <w:r w:rsidR="005D05FE" w:rsidRPr="009F6662">
        <w:rPr>
          <w:rFonts w:asciiTheme="minorHAnsi" w:hAnsiTheme="minorHAnsi" w:cstheme="minorHAnsi"/>
          <w:sz w:val="24"/>
          <w:szCs w:val="24"/>
        </w:rPr>
        <w:t xml:space="preserve"> </w:t>
      </w:r>
      <w:r w:rsidR="002561D4" w:rsidRPr="009F6662">
        <w:rPr>
          <w:rFonts w:asciiTheme="minorHAnsi" w:hAnsiTheme="minorHAnsi" w:cstheme="minorHAnsi"/>
          <w:sz w:val="24"/>
          <w:szCs w:val="24"/>
        </w:rPr>
        <w:t xml:space="preserve">to enable </w:t>
      </w:r>
      <w:r w:rsidR="00830786" w:rsidRPr="009F6662">
        <w:rPr>
          <w:rFonts w:asciiTheme="minorHAnsi" w:hAnsiTheme="minorHAnsi" w:cstheme="minorHAnsi"/>
          <w:sz w:val="24"/>
          <w:szCs w:val="24"/>
        </w:rPr>
        <w:t xml:space="preserve">the Lenders </w:t>
      </w:r>
      <w:r w:rsidR="002561D4" w:rsidRPr="009F6662">
        <w:rPr>
          <w:rFonts w:asciiTheme="minorHAnsi" w:hAnsiTheme="minorHAnsi" w:cstheme="minorHAnsi"/>
          <w:sz w:val="24"/>
          <w:szCs w:val="24"/>
        </w:rPr>
        <w:t>to exercise right of substitution in accordance with Article 15.3 of this Agreement</w:t>
      </w:r>
      <w:bookmarkEnd w:id="211"/>
      <w:r w:rsidR="009F0C66" w:rsidRPr="009F6662">
        <w:rPr>
          <w:rFonts w:asciiTheme="minorHAnsi" w:hAnsiTheme="minorHAnsi" w:cstheme="minorHAnsi"/>
          <w:sz w:val="24"/>
          <w:szCs w:val="24"/>
        </w:rPr>
        <w:t>.</w:t>
      </w:r>
      <w:r w:rsidR="002561D4" w:rsidRPr="009F6662">
        <w:rPr>
          <w:rFonts w:asciiTheme="minorHAnsi" w:hAnsiTheme="minorHAnsi" w:cstheme="minorHAnsi"/>
          <w:sz w:val="24"/>
          <w:szCs w:val="24"/>
        </w:rPr>
        <w:t xml:space="preserve"> </w:t>
      </w:r>
    </w:p>
    <w:p w14:paraId="3C13B06E" w14:textId="77777777" w:rsidR="008847D3" w:rsidRPr="009F6662" w:rsidRDefault="008847D3" w:rsidP="00DF73C2">
      <w:pPr>
        <w:pStyle w:val="ListParagraph"/>
        <w:tabs>
          <w:tab w:val="left" w:pos="9072"/>
        </w:tabs>
        <w:ind w:left="1146" w:right="327"/>
        <w:jc w:val="both"/>
        <w:rPr>
          <w:rFonts w:asciiTheme="minorHAnsi" w:hAnsiTheme="minorHAnsi" w:cstheme="minorHAnsi"/>
          <w:sz w:val="24"/>
          <w:szCs w:val="24"/>
        </w:rPr>
      </w:pPr>
      <w:r w:rsidRPr="009F6662">
        <w:rPr>
          <w:rFonts w:asciiTheme="minorHAnsi" w:hAnsiTheme="minorHAnsi" w:cstheme="minorHAnsi"/>
          <w:sz w:val="24"/>
          <w:szCs w:val="24"/>
        </w:rPr>
        <w:tab/>
        <w:t xml:space="preserve">Further, the Nodal Agency </w:t>
      </w:r>
      <w:r w:rsidR="00BE3C08" w:rsidRPr="009F6662">
        <w:rPr>
          <w:rFonts w:asciiTheme="minorHAnsi" w:hAnsiTheme="minorHAnsi" w:cstheme="minorHAnsi"/>
          <w:sz w:val="24"/>
          <w:szCs w:val="24"/>
        </w:rPr>
        <w:t>may</w:t>
      </w:r>
      <w:r w:rsidRPr="009F6662">
        <w:rPr>
          <w:rFonts w:asciiTheme="minorHAnsi" w:hAnsiTheme="minorHAnsi" w:cstheme="minorHAnsi"/>
          <w:sz w:val="24"/>
          <w:szCs w:val="24"/>
        </w:rPr>
        <w:t xml:space="preserve"> also </w:t>
      </w:r>
      <w:r w:rsidR="00A11988" w:rsidRPr="009F6662">
        <w:rPr>
          <w:rFonts w:asciiTheme="minorHAnsi" w:hAnsiTheme="minorHAnsi" w:cstheme="minorHAnsi"/>
          <w:sz w:val="24"/>
          <w:szCs w:val="24"/>
        </w:rPr>
        <w:t xml:space="preserve">initiate proceedings to blacklist the </w:t>
      </w:r>
      <w:r w:rsidRPr="009F6662">
        <w:rPr>
          <w:rFonts w:asciiTheme="minorHAnsi" w:hAnsiTheme="minorHAnsi" w:cstheme="minorHAnsi"/>
          <w:sz w:val="24"/>
          <w:szCs w:val="24"/>
        </w:rPr>
        <w:t xml:space="preserve">TSP &amp; its Affiliates </w:t>
      </w:r>
      <w:r w:rsidR="00F2068E" w:rsidRPr="009F6662">
        <w:rPr>
          <w:rFonts w:asciiTheme="minorHAnsi" w:hAnsiTheme="minorHAnsi" w:cstheme="minorHAnsi"/>
          <w:sz w:val="24"/>
          <w:szCs w:val="24"/>
        </w:rPr>
        <w:t xml:space="preserve">from participation in </w:t>
      </w:r>
      <w:r w:rsidR="00797327" w:rsidRPr="009F6662">
        <w:rPr>
          <w:rFonts w:asciiTheme="minorHAnsi" w:hAnsiTheme="minorHAnsi" w:cstheme="minorHAnsi"/>
          <w:sz w:val="24"/>
          <w:szCs w:val="24"/>
        </w:rPr>
        <w:t xml:space="preserve">any </w:t>
      </w:r>
      <w:r w:rsidR="00F2068E" w:rsidRPr="009F6662">
        <w:rPr>
          <w:rFonts w:asciiTheme="minorHAnsi" w:hAnsiTheme="minorHAnsi" w:cstheme="minorHAnsi"/>
          <w:sz w:val="24"/>
          <w:szCs w:val="24"/>
        </w:rPr>
        <w:t>RFP issued by BPC</w:t>
      </w:r>
      <w:r w:rsidR="00E272B1" w:rsidRPr="009F6662">
        <w:rPr>
          <w:rFonts w:asciiTheme="minorHAnsi" w:hAnsiTheme="minorHAnsi" w:cstheme="minorHAnsi"/>
          <w:sz w:val="24"/>
          <w:szCs w:val="24"/>
        </w:rPr>
        <w:t>s</w:t>
      </w:r>
      <w:r w:rsidR="00F2068E" w:rsidRPr="009F6662">
        <w:rPr>
          <w:rFonts w:asciiTheme="minorHAnsi" w:hAnsiTheme="minorHAnsi" w:cstheme="minorHAnsi"/>
          <w:sz w:val="24"/>
          <w:szCs w:val="24"/>
        </w:rPr>
        <w:t xml:space="preserve"> </w:t>
      </w:r>
      <w:r w:rsidR="009A6119" w:rsidRPr="009F6662">
        <w:rPr>
          <w:rFonts w:asciiTheme="minorHAnsi" w:hAnsiTheme="minorHAnsi" w:cstheme="minorHAnsi"/>
          <w:sz w:val="24"/>
          <w:szCs w:val="24"/>
        </w:rPr>
        <w:t>for a period of 5 years</w:t>
      </w:r>
      <w:r w:rsidR="000B0647" w:rsidRPr="009F6662">
        <w:rPr>
          <w:rFonts w:asciiTheme="minorHAnsi" w:hAnsiTheme="minorHAnsi" w:cstheme="minorHAnsi"/>
          <w:sz w:val="24"/>
          <w:szCs w:val="24"/>
        </w:rPr>
        <w:t>.</w:t>
      </w:r>
      <w:r w:rsidR="00113892" w:rsidRPr="009F6662">
        <w:rPr>
          <w:rFonts w:asciiTheme="minorHAnsi" w:hAnsiTheme="minorHAnsi" w:cstheme="minorHAnsi"/>
          <w:sz w:val="24"/>
          <w:szCs w:val="24"/>
        </w:rPr>
        <w:t xml:space="preserve"> </w:t>
      </w:r>
    </w:p>
    <w:p w14:paraId="3C13B06F"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u w:val="single"/>
        </w:rPr>
      </w:pPr>
      <w:bookmarkStart w:id="212" w:name="_Ref170673346"/>
      <w:bookmarkStart w:id="213" w:name="_Ref335321260"/>
      <w:r w:rsidRPr="009F6662">
        <w:rPr>
          <w:rFonts w:asciiTheme="minorHAnsi" w:hAnsiTheme="minorHAnsi" w:cstheme="minorHAnsi"/>
          <w:szCs w:val="24"/>
        </w:rPr>
        <w:t>Procedure</w:t>
      </w:r>
      <w:r w:rsidRPr="009F6662">
        <w:rPr>
          <w:rFonts w:asciiTheme="minorHAnsi" w:hAnsiTheme="minorHAnsi" w:cstheme="minorHAnsi"/>
          <w:szCs w:val="24"/>
          <w:u w:val="single"/>
        </w:rPr>
        <w:t xml:space="preserve"> for </w:t>
      </w:r>
      <w:r w:rsidR="003101BE" w:rsidRPr="009F6662">
        <w:rPr>
          <w:rFonts w:asciiTheme="minorHAnsi" w:hAnsiTheme="minorHAnsi" w:cstheme="minorHAnsi"/>
          <w:szCs w:val="24"/>
          <w:u w:val="single"/>
        </w:rPr>
        <w:t>Nodal Agency</w:t>
      </w:r>
      <w:r w:rsidR="00220691" w:rsidRPr="009F6662">
        <w:rPr>
          <w:rFonts w:asciiTheme="minorHAnsi" w:hAnsiTheme="minorHAnsi" w:cstheme="minorHAnsi"/>
          <w:szCs w:val="24"/>
          <w:u w:val="single"/>
        </w:rPr>
        <w:t>’</w:t>
      </w:r>
      <w:r w:rsidRPr="009F6662">
        <w:rPr>
          <w:rFonts w:asciiTheme="minorHAnsi" w:hAnsiTheme="minorHAnsi" w:cstheme="minorHAnsi"/>
          <w:szCs w:val="24"/>
          <w:u w:val="single"/>
        </w:rPr>
        <w:t xml:space="preserve">s </w:t>
      </w:r>
      <w:bookmarkEnd w:id="212"/>
      <w:r w:rsidR="00697020" w:rsidRPr="009F6662">
        <w:rPr>
          <w:rFonts w:asciiTheme="minorHAnsi" w:hAnsiTheme="minorHAnsi" w:cstheme="minorHAnsi"/>
          <w:szCs w:val="24"/>
          <w:u w:val="single"/>
        </w:rPr>
        <w:t>non-fulfilment</w:t>
      </w:r>
      <w:r w:rsidR="00C4157C" w:rsidRPr="009F6662">
        <w:rPr>
          <w:rFonts w:asciiTheme="minorHAnsi" w:hAnsiTheme="minorHAnsi" w:cstheme="minorHAnsi"/>
          <w:szCs w:val="24"/>
          <w:u w:val="single"/>
        </w:rPr>
        <w:t xml:space="preserve"> of </w:t>
      </w:r>
      <w:bookmarkEnd w:id="213"/>
      <w:r w:rsidR="004D750A" w:rsidRPr="009F6662">
        <w:rPr>
          <w:rFonts w:asciiTheme="minorHAnsi" w:hAnsiTheme="minorHAnsi" w:cstheme="minorHAnsi"/>
          <w:szCs w:val="24"/>
          <w:u w:val="single"/>
        </w:rPr>
        <w:t>Role</w:t>
      </w:r>
    </w:p>
    <w:p w14:paraId="3C13B070" w14:textId="443FDCA8" w:rsidR="00C0377A" w:rsidRPr="009F6662" w:rsidRDefault="00C0377A" w:rsidP="008B48A6">
      <w:pPr>
        <w:pStyle w:val="ListParagraph"/>
        <w:numPr>
          <w:ilvl w:val="0"/>
          <w:numId w:val="46"/>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 xml:space="preserve">Upon the </w:t>
      </w:r>
      <w:r w:rsidR="003101BE" w:rsidRPr="009F6662">
        <w:rPr>
          <w:rFonts w:asciiTheme="minorHAnsi" w:hAnsiTheme="minorHAnsi" w:cstheme="minorHAnsi"/>
          <w:sz w:val="24"/>
          <w:szCs w:val="24"/>
        </w:rPr>
        <w:t>Nodal Agency</w:t>
      </w:r>
      <w:r w:rsidR="00C4157C" w:rsidRPr="009F6662">
        <w:rPr>
          <w:rFonts w:asciiTheme="minorHAnsi" w:hAnsiTheme="minorHAnsi" w:cstheme="minorHAnsi"/>
          <w:sz w:val="24"/>
          <w:szCs w:val="24"/>
        </w:rPr>
        <w:t xml:space="preserve"> </w:t>
      </w:r>
      <w:r w:rsidR="00697020" w:rsidRPr="009F6662">
        <w:rPr>
          <w:rFonts w:asciiTheme="minorHAnsi" w:hAnsiTheme="minorHAnsi" w:cstheme="minorHAnsi"/>
          <w:sz w:val="24"/>
          <w:szCs w:val="24"/>
        </w:rPr>
        <w:t xml:space="preserve">not being able to fulfil </w:t>
      </w:r>
      <w:r w:rsidR="00C4157C" w:rsidRPr="009F6662">
        <w:rPr>
          <w:rFonts w:asciiTheme="minorHAnsi" w:hAnsiTheme="minorHAnsi" w:cstheme="minorHAnsi"/>
          <w:sz w:val="24"/>
          <w:szCs w:val="24"/>
        </w:rPr>
        <w:t>it</w:t>
      </w:r>
      <w:r w:rsidR="00E86E06" w:rsidRPr="009F6662">
        <w:rPr>
          <w:rFonts w:asciiTheme="minorHAnsi" w:hAnsiTheme="minorHAnsi" w:cstheme="minorHAnsi"/>
          <w:sz w:val="24"/>
          <w:szCs w:val="24"/>
        </w:rPr>
        <w:t>s</w:t>
      </w:r>
      <w:r w:rsidRPr="009F6662">
        <w:rPr>
          <w:rFonts w:asciiTheme="minorHAnsi" w:hAnsiTheme="minorHAnsi" w:cstheme="minorHAnsi"/>
          <w:sz w:val="24"/>
          <w:szCs w:val="24"/>
        </w:rPr>
        <w:t xml:space="preserve"> </w:t>
      </w:r>
      <w:r w:rsidR="00294CCF" w:rsidRPr="009F6662">
        <w:rPr>
          <w:rFonts w:asciiTheme="minorHAnsi" w:hAnsiTheme="minorHAnsi" w:cstheme="minorHAnsi"/>
          <w:sz w:val="24"/>
          <w:szCs w:val="24"/>
        </w:rPr>
        <w:t xml:space="preserve">role </w:t>
      </w:r>
      <w:r w:rsidRPr="009F6662">
        <w:rPr>
          <w:rFonts w:asciiTheme="minorHAnsi" w:hAnsiTheme="minorHAnsi" w:cstheme="minorHAnsi"/>
          <w:sz w:val="24"/>
          <w:szCs w:val="24"/>
        </w:rPr>
        <w:t xml:space="preserve">under Article </w:t>
      </w:r>
      <w:r w:rsidR="00C4157C" w:rsidRPr="009F6662">
        <w:rPr>
          <w:rFonts w:asciiTheme="minorHAnsi" w:hAnsiTheme="minorHAnsi" w:cstheme="minorHAnsi"/>
          <w:sz w:val="24"/>
          <w:szCs w:val="24"/>
        </w:rPr>
        <w:fldChar w:fldCharType="begin"/>
      </w:r>
      <w:r w:rsidR="00C4157C" w:rsidRPr="009F6662">
        <w:rPr>
          <w:rFonts w:asciiTheme="minorHAnsi" w:hAnsiTheme="minorHAnsi" w:cstheme="minorHAnsi"/>
          <w:sz w:val="24"/>
          <w:szCs w:val="24"/>
        </w:rPr>
        <w:instrText xml:space="preserve"> REF _Ref192485723 \r \h </w:instrText>
      </w:r>
      <w:r w:rsidR="0060025F" w:rsidRPr="009F6662">
        <w:rPr>
          <w:rFonts w:asciiTheme="minorHAnsi" w:hAnsiTheme="minorHAnsi" w:cstheme="minorHAnsi"/>
          <w:sz w:val="24"/>
          <w:szCs w:val="24"/>
        </w:rPr>
        <w:instrText xml:space="preserve"> \* MERGEFORMAT </w:instrText>
      </w:r>
      <w:r w:rsidR="00C4157C" w:rsidRPr="009F6662">
        <w:rPr>
          <w:rFonts w:asciiTheme="minorHAnsi" w:hAnsiTheme="minorHAnsi" w:cstheme="minorHAnsi"/>
          <w:sz w:val="24"/>
          <w:szCs w:val="24"/>
        </w:rPr>
      </w:r>
      <w:r w:rsidR="00C4157C"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4.2</w:t>
      </w:r>
      <w:r w:rsidR="00C4157C"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the TSP may serve notice on </w:t>
      </w:r>
      <w:r w:rsidR="00E86E06" w:rsidRPr="009F6662">
        <w:rPr>
          <w:rFonts w:asciiTheme="minorHAnsi" w:hAnsiTheme="minorHAnsi" w:cstheme="minorHAnsi"/>
          <w:sz w:val="24"/>
          <w:szCs w:val="24"/>
        </w:rPr>
        <w:t xml:space="preserve">the </w:t>
      </w:r>
      <w:r w:rsidR="003101BE"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with a copy to </w:t>
      </w:r>
      <w:r w:rsidR="00A350ED" w:rsidRPr="009F6662">
        <w:rPr>
          <w:rFonts w:asciiTheme="minorHAnsi" w:hAnsiTheme="minorHAnsi" w:cstheme="minorHAnsi"/>
          <w:sz w:val="24"/>
          <w:szCs w:val="24"/>
        </w:rPr>
        <w:t>CEA</w:t>
      </w:r>
      <w:r w:rsidRPr="009F6662">
        <w:rPr>
          <w:rFonts w:asciiTheme="minorHAnsi" w:hAnsiTheme="minorHAnsi" w:cstheme="minorHAnsi"/>
          <w:sz w:val="24"/>
          <w:szCs w:val="24"/>
        </w:rPr>
        <w:t xml:space="preserve"> and the Lenders’ Representative (a "TSP’s Preliminary Notice"), which notice shall specify in reasonable detail the circumstances giving rise to such </w:t>
      </w:r>
      <w:r w:rsidR="00697020" w:rsidRPr="009F6662">
        <w:rPr>
          <w:rFonts w:asciiTheme="minorHAnsi" w:hAnsiTheme="minorHAnsi" w:cstheme="minorHAnsi"/>
          <w:sz w:val="24"/>
          <w:szCs w:val="24"/>
        </w:rPr>
        <w:t xml:space="preserve">non-fulfilment </w:t>
      </w:r>
      <w:r w:rsidR="00707B65" w:rsidRPr="009F6662">
        <w:rPr>
          <w:rFonts w:asciiTheme="minorHAnsi" w:hAnsiTheme="minorHAnsi" w:cstheme="minorHAnsi"/>
          <w:sz w:val="24"/>
          <w:szCs w:val="24"/>
        </w:rPr>
        <w:t xml:space="preserve">of </w:t>
      </w:r>
      <w:r w:rsidR="005A3CC0" w:rsidRPr="009F6662">
        <w:rPr>
          <w:rFonts w:asciiTheme="minorHAnsi" w:hAnsiTheme="minorHAnsi" w:cstheme="minorHAnsi"/>
          <w:sz w:val="24"/>
          <w:szCs w:val="24"/>
        </w:rPr>
        <w:t xml:space="preserve">role </w:t>
      </w:r>
      <w:r w:rsidR="00707B65" w:rsidRPr="009F6662">
        <w:rPr>
          <w:rFonts w:asciiTheme="minorHAnsi" w:hAnsiTheme="minorHAnsi" w:cstheme="minorHAnsi"/>
          <w:sz w:val="24"/>
          <w:szCs w:val="24"/>
        </w:rPr>
        <w:t xml:space="preserve">by the </w:t>
      </w:r>
      <w:r w:rsidR="003101BE"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w:t>
      </w:r>
    </w:p>
    <w:p w14:paraId="3C13B071" w14:textId="77777777" w:rsidR="00C0377A" w:rsidRPr="009F6662" w:rsidRDefault="00C0377A" w:rsidP="008B48A6">
      <w:pPr>
        <w:pStyle w:val="ListParagraph"/>
        <w:numPr>
          <w:ilvl w:val="0"/>
          <w:numId w:val="46"/>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 xml:space="preserve">Following the issue of a TSP’s Preliminary Notice, the Consultation Period shall apply. </w:t>
      </w:r>
    </w:p>
    <w:p w14:paraId="3C13B072" w14:textId="77777777" w:rsidR="00C0377A" w:rsidRPr="009F6662" w:rsidRDefault="00C0377A" w:rsidP="008B48A6">
      <w:pPr>
        <w:pStyle w:val="ListParagraph"/>
        <w:numPr>
          <w:ilvl w:val="0"/>
          <w:numId w:val="46"/>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 xml:space="preserve">The Consultation Period would be for the Parties to discuss as to what steps shall be taken with a view to mitigate the consequences of the relevant </w:t>
      </w:r>
      <w:r w:rsidR="00697020" w:rsidRPr="009F6662">
        <w:rPr>
          <w:rFonts w:asciiTheme="minorHAnsi" w:hAnsiTheme="minorHAnsi" w:cstheme="minorHAnsi"/>
          <w:sz w:val="24"/>
          <w:szCs w:val="24"/>
        </w:rPr>
        <w:t xml:space="preserve">non-fulfilment </w:t>
      </w:r>
      <w:r w:rsidR="00707B65" w:rsidRPr="009F6662">
        <w:rPr>
          <w:rFonts w:asciiTheme="minorHAnsi" w:hAnsiTheme="minorHAnsi" w:cstheme="minorHAnsi"/>
          <w:sz w:val="24"/>
          <w:szCs w:val="24"/>
        </w:rPr>
        <w:t xml:space="preserve">of </w:t>
      </w:r>
      <w:r w:rsidR="005A3CC0" w:rsidRPr="009F6662">
        <w:rPr>
          <w:rFonts w:asciiTheme="minorHAnsi" w:hAnsiTheme="minorHAnsi" w:cstheme="minorHAnsi"/>
          <w:sz w:val="24"/>
          <w:szCs w:val="24"/>
        </w:rPr>
        <w:t xml:space="preserve">role </w:t>
      </w:r>
      <w:r w:rsidR="00707B65" w:rsidRPr="009F6662">
        <w:rPr>
          <w:rFonts w:asciiTheme="minorHAnsi" w:hAnsiTheme="minorHAnsi" w:cstheme="minorHAnsi"/>
          <w:sz w:val="24"/>
          <w:szCs w:val="24"/>
        </w:rPr>
        <w:t xml:space="preserve">by the </w:t>
      </w:r>
      <w:r w:rsidR="003101BE" w:rsidRPr="009F6662">
        <w:rPr>
          <w:rFonts w:asciiTheme="minorHAnsi" w:hAnsiTheme="minorHAnsi" w:cstheme="minorHAnsi"/>
          <w:sz w:val="24"/>
          <w:szCs w:val="24"/>
        </w:rPr>
        <w:t>Nodal Agency</w:t>
      </w:r>
      <w:r w:rsidR="00156E92" w:rsidRPr="009F6662">
        <w:rPr>
          <w:rFonts w:asciiTheme="minorHAnsi" w:hAnsiTheme="minorHAnsi" w:cstheme="minorHAnsi"/>
          <w:sz w:val="24"/>
          <w:szCs w:val="24"/>
        </w:rPr>
        <w:t xml:space="preserve"> including giving time extension to TSP</w:t>
      </w:r>
      <w:r w:rsidR="00707B65"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having regard to all the circumstances. </w:t>
      </w:r>
    </w:p>
    <w:p w14:paraId="3C13B073" w14:textId="77777777" w:rsidR="003444D2" w:rsidRPr="009F6662" w:rsidRDefault="00C0377A" w:rsidP="008B48A6">
      <w:pPr>
        <w:pStyle w:val="ListParagraph"/>
        <w:numPr>
          <w:ilvl w:val="0"/>
          <w:numId w:val="46"/>
        </w:numPr>
        <w:tabs>
          <w:tab w:val="left" w:pos="9072"/>
        </w:tabs>
        <w:ind w:right="327"/>
        <w:jc w:val="both"/>
        <w:rPr>
          <w:rFonts w:asciiTheme="minorHAnsi" w:hAnsiTheme="minorHAnsi" w:cstheme="minorHAnsi"/>
          <w:sz w:val="24"/>
          <w:szCs w:val="24"/>
        </w:rPr>
      </w:pPr>
      <w:r w:rsidRPr="009F6662">
        <w:rPr>
          <w:rFonts w:asciiTheme="minorHAnsi" w:hAnsiTheme="minorHAnsi" w:cstheme="minorHAnsi"/>
          <w:sz w:val="24"/>
          <w:szCs w:val="24"/>
        </w:rPr>
        <w:t>During the Consultation Period, both Parties shall, save as otherwise provided in this Agreement, continue to perform their respective obligations</w:t>
      </w:r>
      <w:r w:rsidR="005A3CC0" w:rsidRPr="009F6662">
        <w:rPr>
          <w:rFonts w:asciiTheme="minorHAnsi" w:hAnsiTheme="minorHAnsi" w:cstheme="minorHAnsi"/>
          <w:sz w:val="24"/>
          <w:szCs w:val="24"/>
        </w:rPr>
        <w:t>/ roles</w:t>
      </w:r>
      <w:r w:rsidRPr="009F6662">
        <w:rPr>
          <w:rFonts w:asciiTheme="minorHAnsi" w:hAnsiTheme="minorHAnsi" w:cstheme="minorHAnsi"/>
          <w:sz w:val="24"/>
          <w:szCs w:val="24"/>
        </w:rPr>
        <w:t xml:space="preserve"> under this Agreement</w:t>
      </w:r>
      <w:r w:rsidR="003444D2" w:rsidRPr="009F6662">
        <w:rPr>
          <w:rFonts w:asciiTheme="minorHAnsi" w:hAnsiTheme="minorHAnsi" w:cstheme="minorHAnsi"/>
          <w:sz w:val="24"/>
          <w:szCs w:val="24"/>
        </w:rPr>
        <w:t>.</w:t>
      </w:r>
    </w:p>
    <w:p w14:paraId="3C13B074"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214" w:name="_Ref192500118"/>
      <w:bookmarkStart w:id="215" w:name="_Ref169580854"/>
      <w:r w:rsidRPr="009F6662">
        <w:rPr>
          <w:rFonts w:asciiTheme="minorHAnsi" w:hAnsiTheme="minorHAnsi" w:cstheme="minorHAnsi"/>
          <w:szCs w:val="24"/>
        </w:rPr>
        <w:t>Termination due to Force Majeure</w:t>
      </w:r>
      <w:bookmarkEnd w:id="214"/>
    </w:p>
    <w:p w14:paraId="3C13B075" w14:textId="0627E052"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In case the Parties could not reach an agreement pursuant to Article</w:t>
      </w:r>
      <w:r w:rsidR="00A243B5" w:rsidRPr="009F6662">
        <w:rPr>
          <w:rFonts w:asciiTheme="minorHAnsi" w:hAnsiTheme="minorHAnsi" w:cstheme="minorHAnsi"/>
          <w:sz w:val="24"/>
          <w:szCs w:val="24"/>
        </w:rPr>
        <w:t xml:space="preserve">s </w:t>
      </w:r>
      <w:r w:rsidR="00A243B5" w:rsidRPr="009F6662">
        <w:rPr>
          <w:rFonts w:asciiTheme="minorHAnsi" w:hAnsiTheme="minorHAnsi" w:cstheme="minorHAnsi"/>
          <w:sz w:val="24"/>
          <w:szCs w:val="24"/>
        </w:rPr>
        <w:fldChar w:fldCharType="begin"/>
      </w:r>
      <w:r w:rsidR="00A243B5" w:rsidRPr="009F6662">
        <w:rPr>
          <w:rFonts w:asciiTheme="minorHAnsi" w:hAnsiTheme="minorHAnsi" w:cstheme="minorHAnsi"/>
          <w:sz w:val="24"/>
          <w:szCs w:val="24"/>
        </w:rPr>
        <w:instrText xml:space="preserve"> REF _Ref170624026 \r \h  \* MERGEFORMAT </w:instrText>
      </w:r>
      <w:r w:rsidR="00A243B5" w:rsidRPr="009F6662">
        <w:rPr>
          <w:rFonts w:asciiTheme="minorHAnsi" w:hAnsiTheme="minorHAnsi" w:cstheme="minorHAnsi"/>
          <w:sz w:val="24"/>
          <w:szCs w:val="24"/>
        </w:rPr>
      </w:r>
      <w:r w:rsidR="00A243B5"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3.3.4</w:t>
      </w:r>
      <w:r w:rsidR="00A243B5" w:rsidRPr="009F6662">
        <w:rPr>
          <w:rFonts w:asciiTheme="minorHAnsi" w:hAnsiTheme="minorHAnsi" w:cstheme="minorHAnsi"/>
          <w:sz w:val="24"/>
          <w:szCs w:val="24"/>
        </w:rPr>
        <w:fldChar w:fldCharType="end"/>
      </w:r>
      <w:r w:rsidR="00A243B5" w:rsidRPr="009F6662">
        <w:rPr>
          <w:rFonts w:asciiTheme="minorHAnsi" w:hAnsiTheme="minorHAnsi" w:cstheme="minorHAnsi"/>
          <w:sz w:val="24"/>
          <w:szCs w:val="24"/>
        </w:rPr>
        <w:t xml:space="preserve"> and</w:t>
      </w:r>
      <w:r w:rsidRPr="009F6662">
        <w:rPr>
          <w:rFonts w:asciiTheme="minorHAnsi" w:hAnsiTheme="minorHAnsi" w:cstheme="minorHAnsi"/>
          <w:sz w:val="24"/>
          <w:szCs w:val="24"/>
        </w:rPr>
        <w:t xml:space="preserve"> </w:t>
      </w:r>
      <w:r w:rsidR="003475FB" w:rsidRPr="009F6662">
        <w:rPr>
          <w:rFonts w:asciiTheme="minorHAnsi" w:hAnsiTheme="minorHAnsi" w:cstheme="minorHAnsi"/>
          <w:sz w:val="24"/>
          <w:szCs w:val="24"/>
        </w:rPr>
        <w:t>4.4.2</w:t>
      </w:r>
      <w:r w:rsidRPr="009F6662">
        <w:rPr>
          <w:rFonts w:asciiTheme="minorHAnsi" w:hAnsiTheme="minorHAnsi" w:cstheme="minorHAnsi"/>
          <w:sz w:val="24"/>
          <w:szCs w:val="24"/>
        </w:rPr>
        <w:t xml:space="preserve"> of this Agreement and the Force Majeure Event or its effects continue to be present, </w:t>
      </w:r>
      <w:r w:rsidR="00B30F99" w:rsidRPr="009F6662">
        <w:rPr>
          <w:rFonts w:asciiTheme="minorHAnsi" w:hAnsiTheme="minorHAnsi" w:cstheme="minorHAnsi"/>
          <w:sz w:val="24"/>
          <w:szCs w:val="24"/>
        </w:rPr>
        <w:t xml:space="preserve">the Nodal Agency </w:t>
      </w:r>
      <w:r w:rsidRPr="009F6662">
        <w:rPr>
          <w:rFonts w:asciiTheme="minorHAnsi" w:hAnsiTheme="minorHAnsi" w:cstheme="minorHAnsi"/>
          <w:sz w:val="24"/>
          <w:szCs w:val="24"/>
        </w:rPr>
        <w:t xml:space="preserve">shall have the right to cause termination of the Agreement. In case of such termination, the Contract Performance Guarantee shall be returned to the TSP as per the provisions of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_Ref191200554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6.5.1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w:t>
      </w:r>
    </w:p>
    <w:p w14:paraId="3C13B076"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In case of termination of this Agreement, the TSP shall provide to the </w:t>
      </w:r>
      <w:r w:rsidR="003101BE" w:rsidRPr="009F6662">
        <w:rPr>
          <w:rFonts w:asciiTheme="minorHAnsi" w:hAnsiTheme="minorHAnsi" w:cstheme="minorHAnsi"/>
          <w:sz w:val="24"/>
          <w:szCs w:val="24"/>
        </w:rPr>
        <w:t>Nodal Agency</w:t>
      </w:r>
      <w:r w:rsidR="00BE72B1"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the full names and addresses of its Contractors as well as complete designs, design drawings, manufacturing drawings, material specifications and technical information, </w:t>
      </w:r>
      <w:r w:rsidRPr="009F6662">
        <w:rPr>
          <w:rFonts w:asciiTheme="minorHAnsi" w:hAnsiTheme="minorHAnsi" w:cstheme="minorHAnsi"/>
          <w:sz w:val="24"/>
          <w:szCs w:val="24"/>
        </w:rPr>
        <w:lastRenderedPageBreak/>
        <w:t xml:space="preserve">as required by the </w:t>
      </w:r>
      <w:r w:rsidR="003101BE"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within thirty</w:t>
      </w:r>
      <w:r w:rsidR="002F0410" w:rsidRPr="009F6662">
        <w:rPr>
          <w:rFonts w:asciiTheme="minorHAnsi" w:hAnsiTheme="minorHAnsi" w:cstheme="minorHAnsi"/>
          <w:sz w:val="24"/>
          <w:szCs w:val="24"/>
        </w:rPr>
        <w:t xml:space="preserve"> (30</w:t>
      </w:r>
      <w:r w:rsidRPr="009F6662">
        <w:rPr>
          <w:rFonts w:asciiTheme="minorHAnsi" w:hAnsiTheme="minorHAnsi" w:cstheme="minorHAnsi"/>
          <w:sz w:val="24"/>
          <w:szCs w:val="24"/>
        </w:rPr>
        <w:t>) days of Termination Notice.</w:t>
      </w:r>
    </w:p>
    <w:p w14:paraId="3C13B077" w14:textId="77777777" w:rsidR="00103EEC" w:rsidRPr="009F6662" w:rsidRDefault="00103EEC"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Termination</w:t>
      </w:r>
      <w:r w:rsidR="00FD29D7" w:rsidRPr="009F6662">
        <w:rPr>
          <w:rFonts w:asciiTheme="minorHAnsi" w:hAnsiTheme="minorHAnsi" w:cstheme="minorHAnsi"/>
          <w:szCs w:val="24"/>
        </w:rPr>
        <w:t xml:space="preserve"> or amendment</w:t>
      </w:r>
      <w:r w:rsidRPr="009F6662">
        <w:rPr>
          <w:rFonts w:asciiTheme="minorHAnsi" w:hAnsiTheme="minorHAnsi" w:cstheme="minorHAnsi"/>
          <w:szCs w:val="24"/>
        </w:rPr>
        <w:t xml:space="preserve"> due to non-requirement of </w:t>
      </w:r>
      <w:r w:rsidR="00BE47CD" w:rsidRPr="009F6662">
        <w:rPr>
          <w:rFonts w:asciiTheme="minorHAnsi" w:hAnsiTheme="minorHAnsi" w:cstheme="minorHAnsi"/>
          <w:szCs w:val="24"/>
        </w:rPr>
        <w:t xml:space="preserve">any </w:t>
      </w:r>
      <w:r w:rsidR="00753519" w:rsidRPr="009F6662">
        <w:rPr>
          <w:rFonts w:asciiTheme="minorHAnsi" w:hAnsiTheme="minorHAnsi" w:cstheme="minorHAnsi"/>
          <w:szCs w:val="24"/>
        </w:rPr>
        <w:t xml:space="preserve">Element or </w:t>
      </w:r>
      <w:r w:rsidRPr="009F6662">
        <w:rPr>
          <w:rFonts w:asciiTheme="minorHAnsi" w:hAnsiTheme="minorHAnsi" w:cstheme="minorHAnsi"/>
          <w:szCs w:val="24"/>
        </w:rPr>
        <w:t>Project</w:t>
      </w:r>
      <w:r w:rsidR="008F50FC" w:rsidRPr="009F6662">
        <w:rPr>
          <w:rFonts w:asciiTheme="minorHAnsi" w:hAnsiTheme="minorHAnsi" w:cstheme="minorHAnsi"/>
          <w:szCs w:val="24"/>
        </w:rPr>
        <w:t xml:space="preserve"> during construction</w:t>
      </w:r>
    </w:p>
    <w:p w14:paraId="3C13B078" w14:textId="77777777" w:rsidR="00F86568" w:rsidRPr="009F6662" w:rsidRDefault="00103EEC"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In case </w:t>
      </w:r>
      <w:r w:rsidR="00753519" w:rsidRPr="009F6662">
        <w:rPr>
          <w:rFonts w:asciiTheme="minorHAnsi" w:hAnsiTheme="minorHAnsi" w:cstheme="minorHAnsi"/>
          <w:sz w:val="24"/>
          <w:szCs w:val="24"/>
        </w:rPr>
        <w:t xml:space="preserve">any Element or </w:t>
      </w:r>
      <w:r w:rsidR="00ED6324" w:rsidRPr="009F6662">
        <w:rPr>
          <w:rFonts w:asciiTheme="minorHAnsi" w:hAnsiTheme="minorHAnsi" w:cstheme="minorHAnsi"/>
          <w:sz w:val="24"/>
          <w:szCs w:val="24"/>
        </w:rPr>
        <w:t>Project, which</w:t>
      </w:r>
      <w:r w:rsidR="009E77ED" w:rsidRPr="009F6662">
        <w:rPr>
          <w:rFonts w:asciiTheme="minorHAnsi" w:hAnsiTheme="minorHAnsi" w:cstheme="minorHAnsi"/>
          <w:sz w:val="24"/>
          <w:szCs w:val="24"/>
        </w:rPr>
        <w:t xml:space="preserve"> is </w:t>
      </w:r>
      <w:r w:rsidR="00A4728E" w:rsidRPr="009F6662">
        <w:rPr>
          <w:rFonts w:asciiTheme="minorHAnsi" w:hAnsiTheme="minorHAnsi" w:cstheme="minorHAnsi"/>
          <w:sz w:val="24"/>
          <w:szCs w:val="24"/>
        </w:rPr>
        <w:t>under construction</w:t>
      </w:r>
      <w:r w:rsidR="009E77ED" w:rsidRPr="009F6662">
        <w:rPr>
          <w:rFonts w:asciiTheme="minorHAnsi" w:hAnsiTheme="minorHAnsi" w:cstheme="minorHAnsi"/>
          <w:sz w:val="24"/>
          <w:szCs w:val="24"/>
        </w:rPr>
        <w:t>,</w:t>
      </w:r>
      <w:r w:rsidR="00A4728E"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is no longer required due to any reason whatsoever, the Nodal Agency may </w:t>
      </w:r>
      <w:r w:rsidR="0016342A" w:rsidRPr="009F6662">
        <w:rPr>
          <w:rFonts w:asciiTheme="minorHAnsi" w:hAnsiTheme="minorHAnsi" w:cstheme="minorHAnsi"/>
          <w:sz w:val="24"/>
          <w:szCs w:val="24"/>
        </w:rPr>
        <w:t xml:space="preserve">issue a notice to this effect to the TSP. </w:t>
      </w:r>
    </w:p>
    <w:p w14:paraId="3C13B079" w14:textId="77777777" w:rsidR="00F86568" w:rsidRPr="009F6662" w:rsidRDefault="0016342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Nodal agency </w:t>
      </w:r>
      <w:r w:rsidR="00D46F79" w:rsidRPr="009F6662">
        <w:rPr>
          <w:rFonts w:asciiTheme="minorHAnsi" w:hAnsiTheme="minorHAnsi" w:cstheme="minorHAnsi"/>
          <w:sz w:val="24"/>
          <w:szCs w:val="24"/>
        </w:rPr>
        <w:t xml:space="preserve">may also issue notice to the TSP seeking their response to the proposed </w:t>
      </w:r>
      <w:r w:rsidR="002F719F" w:rsidRPr="009F6662">
        <w:rPr>
          <w:rFonts w:asciiTheme="minorHAnsi" w:hAnsiTheme="minorHAnsi" w:cstheme="minorHAnsi"/>
          <w:sz w:val="24"/>
          <w:szCs w:val="24"/>
        </w:rPr>
        <w:t>termination</w:t>
      </w:r>
      <w:r w:rsidR="00D46F79" w:rsidRPr="009F6662">
        <w:rPr>
          <w:rFonts w:asciiTheme="minorHAnsi" w:hAnsiTheme="minorHAnsi" w:cstheme="minorHAnsi"/>
          <w:sz w:val="24"/>
          <w:szCs w:val="24"/>
        </w:rPr>
        <w:t xml:space="preserve">/ </w:t>
      </w:r>
      <w:r w:rsidR="00753519" w:rsidRPr="009F6662">
        <w:rPr>
          <w:rFonts w:asciiTheme="minorHAnsi" w:hAnsiTheme="minorHAnsi" w:cstheme="minorHAnsi"/>
          <w:sz w:val="24"/>
          <w:szCs w:val="24"/>
        </w:rPr>
        <w:t>amendment (as the case may be)</w:t>
      </w:r>
      <w:r w:rsidR="00103EEC" w:rsidRPr="009F6662">
        <w:rPr>
          <w:rFonts w:asciiTheme="minorHAnsi" w:hAnsiTheme="minorHAnsi" w:cstheme="minorHAnsi"/>
          <w:sz w:val="24"/>
          <w:szCs w:val="24"/>
        </w:rPr>
        <w:t xml:space="preserve"> of the </w:t>
      </w:r>
      <w:r w:rsidR="00D46F79" w:rsidRPr="009F6662">
        <w:rPr>
          <w:rFonts w:asciiTheme="minorHAnsi" w:hAnsiTheme="minorHAnsi" w:cstheme="minorHAnsi"/>
          <w:sz w:val="24"/>
          <w:szCs w:val="24"/>
        </w:rPr>
        <w:t xml:space="preserve">Agreement. </w:t>
      </w:r>
      <w:r w:rsidR="00103EEC" w:rsidRPr="009F6662">
        <w:rPr>
          <w:rFonts w:asciiTheme="minorHAnsi" w:hAnsiTheme="minorHAnsi" w:cstheme="minorHAnsi"/>
          <w:sz w:val="24"/>
          <w:szCs w:val="24"/>
        </w:rPr>
        <w:t xml:space="preserve">The Nodal Agency shall </w:t>
      </w:r>
      <w:r w:rsidR="00C53311" w:rsidRPr="009F6662">
        <w:rPr>
          <w:rFonts w:asciiTheme="minorHAnsi" w:hAnsiTheme="minorHAnsi" w:cstheme="minorHAnsi"/>
          <w:sz w:val="24"/>
          <w:szCs w:val="24"/>
        </w:rPr>
        <w:t xml:space="preserve"> </w:t>
      </w:r>
      <w:r w:rsidR="00103EEC" w:rsidRPr="009F6662">
        <w:rPr>
          <w:rFonts w:asciiTheme="minorHAnsi" w:hAnsiTheme="minorHAnsi" w:cstheme="minorHAnsi"/>
          <w:sz w:val="24"/>
          <w:szCs w:val="24"/>
        </w:rPr>
        <w:t xml:space="preserve">issue copy of such </w:t>
      </w:r>
      <w:r w:rsidR="00D46F79" w:rsidRPr="009F6662">
        <w:rPr>
          <w:rFonts w:asciiTheme="minorHAnsi" w:hAnsiTheme="minorHAnsi" w:cstheme="minorHAnsi"/>
          <w:sz w:val="24"/>
          <w:szCs w:val="24"/>
        </w:rPr>
        <w:t>notice</w:t>
      </w:r>
      <w:r w:rsidR="00103EEC" w:rsidRPr="009F6662">
        <w:rPr>
          <w:rFonts w:asciiTheme="minorHAnsi" w:hAnsiTheme="minorHAnsi" w:cstheme="minorHAnsi"/>
          <w:sz w:val="24"/>
          <w:szCs w:val="24"/>
        </w:rPr>
        <w:t xml:space="preserve"> to Lenders. </w:t>
      </w:r>
      <w:r w:rsidR="00B11339" w:rsidRPr="009F6662">
        <w:rPr>
          <w:rFonts w:asciiTheme="minorHAnsi" w:hAnsiTheme="minorHAnsi" w:cstheme="minorHAnsi"/>
          <w:sz w:val="24"/>
          <w:szCs w:val="24"/>
        </w:rPr>
        <w:t>In</w:t>
      </w:r>
      <w:r w:rsidR="00FA590B" w:rsidRPr="009F6662">
        <w:rPr>
          <w:rFonts w:asciiTheme="minorHAnsi" w:hAnsiTheme="minorHAnsi" w:cstheme="minorHAnsi"/>
          <w:sz w:val="24"/>
          <w:szCs w:val="24"/>
        </w:rPr>
        <w:t xml:space="preserve"> the </w:t>
      </w:r>
      <w:r w:rsidR="000552DB" w:rsidRPr="009F6662">
        <w:rPr>
          <w:rFonts w:asciiTheme="minorHAnsi" w:hAnsiTheme="minorHAnsi" w:cstheme="minorHAnsi"/>
          <w:sz w:val="24"/>
          <w:szCs w:val="24"/>
        </w:rPr>
        <w:t>notice</w:t>
      </w:r>
      <w:r w:rsidR="00FA590B" w:rsidRPr="009F6662">
        <w:rPr>
          <w:rFonts w:asciiTheme="minorHAnsi" w:hAnsiTheme="minorHAnsi" w:cstheme="minorHAnsi"/>
          <w:sz w:val="24"/>
          <w:szCs w:val="24"/>
        </w:rPr>
        <w:t xml:space="preserve">, Nodal Agency shall also </w:t>
      </w:r>
      <w:r w:rsidR="00724206" w:rsidRPr="009F6662">
        <w:rPr>
          <w:rFonts w:asciiTheme="minorHAnsi" w:hAnsiTheme="minorHAnsi" w:cstheme="minorHAnsi"/>
          <w:sz w:val="24"/>
          <w:szCs w:val="24"/>
        </w:rPr>
        <w:t xml:space="preserve">include </w:t>
      </w:r>
      <w:r w:rsidR="00FA590B" w:rsidRPr="009F6662">
        <w:rPr>
          <w:rFonts w:asciiTheme="minorHAnsi" w:hAnsiTheme="minorHAnsi" w:cstheme="minorHAnsi"/>
          <w:sz w:val="24"/>
          <w:szCs w:val="24"/>
        </w:rPr>
        <w:t xml:space="preserve">an assessment of </w:t>
      </w:r>
      <w:r w:rsidRPr="009F6662">
        <w:rPr>
          <w:rFonts w:asciiTheme="minorHAnsi" w:hAnsiTheme="minorHAnsi" w:cstheme="minorHAnsi"/>
          <w:sz w:val="24"/>
          <w:szCs w:val="24"/>
        </w:rPr>
        <w:t>the physical progress</w:t>
      </w:r>
      <w:r w:rsidR="00FA590B" w:rsidRPr="009F6662">
        <w:rPr>
          <w:rFonts w:asciiTheme="minorHAnsi" w:hAnsiTheme="minorHAnsi" w:cstheme="minorHAnsi"/>
          <w:sz w:val="24"/>
          <w:szCs w:val="24"/>
        </w:rPr>
        <w:t xml:space="preserve"> made by TSP in the Element/ Project (as the case may be) </w:t>
      </w:r>
      <w:r w:rsidR="00DF6BB8" w:rsidRPr="009F6662">
        <w:rPr>
          <w:rFonts w:asciiTheme="minorHAnsi" w:hAnsiTheme="minorHAnsi" w:cstheme="minorHAnsi"/>
          <w:sz w:val="24"/>
          <w:szCs w:val="24"/>
        </w:rPr>
        <w:t>that is no longer required</w:t>
      </w:r>
      <w:r w:rsidRPr="009F6662">
        <w:rPr>
          <w:rFonts w:asciiTheme="minorHAnsi" w:hAnsiTheme="minorHAnsi" w:cstheme="minorHAnsi"/>
          <w:sz w:val="24"/>
          <w:szCs w:val="24"/>
        </w:rPr>
        <w:t xml:space="preserve">. </w:t>
      </w:r>
      <w:r w:rsidR="00DF6BB8" w:rsidRPr="009F6662">
        <w:rPr>
          <w:rFonts w:asciiTheme="minorHAnsi" w:hAnsiTheme="minorHAnsi" w:cstheme="minorHAnsi"/>
          <w:sz w:val="24"/>
          <w:szCs w:val="24"/>
        </w:rPr>
        <w:t xml:space="preserve"> </w:t>
      </w:r>
    </w:p>
    <w:p w14:paraId="3C13B07A" w14:textId="77777777" w:rsidR="00F86568" w:rsidRPr="009F6662" w:rsidRDefault="0016342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TSP shall neither carry out further investment nor carry out any work on the Element/ Project (as the case may be) that is no longer required after delivery of the </w:t>
      </w:r>
      <w:r w:rsidR="004E36E6" w:rsidRPr="009F6662">
        <w:rPr>
          <w:rFonts w:asciiTheme="minorHAnsi" w:hAnsiTheme="minorHAnsi" w:cstheme="minorHAnsi"/>
          <w:sz w:val="24"/>
          <w:szCs w:val="24"/>
        </w:rPr>
        <w:t>n</w:t>
      </w:r>
      <w:r w:rsidRPr="009F6662">
        <w:rPr>
          <w:rFonts w:asciiTheme="minorHAnsi" w:hAnsiTheme="minorHAnsi" w:cstheme="minorHAnsi"/>
          <w:sz w:val="24"/>
          <w:szCs w:val="24"/>
        </w:rPr>
        <w:t>otice</w:t>
      </w:r>
      <w:r w:rsidR="00FA590B" w:rsidRPr="009F6662">
        <w:rPr>
          <w:rFonts w:asciiTheme="minorHAnsi" w:hAnsiTheme="minorHAnsi" w:cstheme="minorHAnsi"/>
          <w:sz w:val="24"/>
          <w:szCs w:val="24"/>
        </w:rPr>
        <w:t xml:space="preserve">. </w:t>
      </w:r>
    </w:p>
    <w:p w14:paraId="3C13B07B" w14:textId="77777777" w:rsidR="00103EEC" w:rsidRPr="009F6662" w:rsidRDefault="00D97EE8"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After taking into account the comments of the TSP, the Nodal Agency may terminate </w:t>
      </w:r>
      <w:r w:rsidR="00E7586F" w:rsidRPr="009F6662">
        <w:rPr>
          <w:rFonts w:asciiTheme="minorHAnsi" w:hAnsiTheme="minorHAnsi" w:cstheme="minorHAnsi"/>
          <w:sz w:val="24"/>
          <w:szCs w:val="24"/>
        </w:rPr>
        <w:t xml:space="preserve">the Agreement or amend it if </w:t>
      </w:r>
      <w:r w:rsidR="00B23568" w:rsidRPr="009F6662">
        <w:rPr>
          <w:rFonts w:asciiTheme="minorHAnsi" w:hAnsiTheme="minorHAnsi" w:cstheme="minorHAnsi"/>
          <w:sz w:val="24"/>
          <w:szCs w:val="24"/>
        </w:rPr>
        <w:t>both Parties agree to the amendment.</w:t>
      </w:r>
    </w:p>
    <w:p w14:paraId="3C13B07C"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Revocation of the Transmission License</w:t>
      </w:r>
    </w:p>
    <w:p w14:paraId="3C13B07D"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Commission may, as per the provisions of the Electricity Act, 2003, revoke the Transmission License of the </w:t>
      </w:r>
      <w:r w:rsidR="00BE72B1" w:rsidRPr="009F6662">
        <w:rPr>
          <w:rFonts w:asciiTheme="minorHAnsi" w:hAnsiTheme="minorHAnsi" w:cstheme="minorHAnsi"/>
          <w:sz w:val="24"/>
          <w:szCs w:val="24"/>
        </w:rPr>
        <w:t>ISTS Licensee</w:t>
      </w:r>
      <w:r w:rsidRPr="009F6662">
        <w:rPr>
          <w:rFonts w:asciiTheme="minorHAnsi" w:hAnsiTheme="minorHAnsi" w:cstheme="minorHAnsi"/>
          <w:sz w:val="24"/>
          <w:szCs w:val="24"/>
        </w:rPr>
        <w:t>. Further</w:t>
      </w:r>
      <w:r w:rsidR="00BE72B1" w:rsidRPr="009F6662">
        <w:rPr>
          <w:rFonts w:asciiTheme="minorHAnsi" w:hAnsiTheme="minorHAnsi" w:cstheme="minorHAnsi"/>
          <w:sz w:val="24"/>
          <w:szCs w:val="24"/>
        </w:rPr>
        <w:t>,</w:t>
      </w:r>
      <w:r w:rsidRPr="009F6662">
        <w:rPr>
          <w:rFonts w:asciiTheme="minorHAnsi" w:hAnsiTheme="minorHAnsi" w:cstheme="minorHAnsi"/>
          <w:sz w:val="24"/>
          <w:szCs w:val="24"/>
        </w:rPr>
        <w:t xml:space="preserve"> </w:t>
      </w:r>
      <w:r w:rsidR="00080F52" w:rsidRPr="009F6662">
        <w:rPr>
          <w:rFonts w:asciiTheme="minorHAnsi" w:hAnsiTheme="minorHAnsi" w:cstheme="minorHAnsi"/>
          <w:sz w:val="24"/>
          <w:szCs w:val="24"/>
        </w:rPr>
        <w:t xml:space="preserve">in such a case, </w:t>
      </w:r>
      <w:r w:rsidRPr="009F6662">
        <w:rPr>
          <w:rFonts w:asciiTheme="minorHAnsi" w:hAnsiTheme="minorHAnsi" w:cstheme="minorHAnsi"/>
          <w:sz w:val="24"/>
          <w:szCs w:val="24"/>
        </w:rPr>
        <w:t xml:space="preserve">the Agreement </w:t>
      </w:r>
      <w:r w:rsidR="00080F52" w:rsidRPr="009F6662">
        <w:rPr>
          <w:rFonts w:asciiTheme="minorHAnsi" w:hAnsiTheme="minorHAnsi" w:cstheme="minorHAnsi"/>
          <w:sz w:val="24"/>
          <w:szCs w:val="24"/>
        </w:rPr>
        <w:t xml:space="preserve">shall be </w:t>
      </w:r>
      <w:r w:rsidR="0069146C" w:rsidRPr="009F6662">
        <w:rPr>
          <w:rFonts w:asciiTheme="minorHAnsi" w:hAnsiTheme="minorHAnsi" w:cstheme="minorHAnsi"/>
          <w:sz w:val="24"/>
          <w:szCs w:val="24"/>
        </w:rPr>
        <w:t xml:space="preserve">deemed to </w:t>
      </w:r>
      <w:r w:rsidR="00080F52" w:rsidRPr="009F6662">
        <w:rPr>
          <w:rFonts w:asciiTheme="minorHAnsi" w:hAnsiTheme="minorHAnsi" w:cstheme="minorHAnsi"/>
          <w:sz w:val="24"/>
          <w:szCs w:val="24"/>
        </w:rPr>
        <w:t xml:space="preserve">have been </w:t>
      </w:r>
      <w:r w:rsidR="0069146C" w:rsidRPr="009F6662">
        <w:rPr>
          <w:rFonts w:asciiTheme="minorHAnsi" w:hAnsiTheme="minorHAnsi" w:cstheme="minorHAnsi"/>
          <w:sz w:val="24"/>
          <w:szCs w:val="24"/>
        </w:rPr>
        <w:t>terminated</w:t>
      </w:r>
      <w:r w:rsidR="00080F52" w:rsidRPr="009F6662">
        <w:rPr>
          <w:rFonts w:asciiTheme="minorHAnsi" w:hAnsiTheme="minorHAnsi" w:cstheme="minorHAnsi"/>
          <w:sz w:val="24"/>
          <w:szCs w:val="24"/>
        </w:rPr>
        <w:t>.</w:t>
      </w:r>
    </w:p>
    <w:bookmarkEnd w:id="215"/>
    <w:p w14:paraId="3C13B07E" w14:textId="77777777" w:rsidR="0083300C" w:rsidRPr="009F6662" w:rsidRDefault="0083300C"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 xml:space="preserve">Termination Payment </w:t>
      </w:r>
    </w:p>
    <w:p w14:paraId="3C13B07F" w14:textId="77777777" w:rsidR="00C0377A" w:rsidRPr="009F6662" w:rsidRDefault="0083300C" w:rsidP="007C670C">
      <w:pPr>
        <w:pStyle w:val="Heading3"/>
        <w:keepNext w:val="0"/>
        <w:widowControl w:val="0"/>
        <w:tabs>
          <w:tab w:val="clear" w:pos="2250"/>
          <w:tab w:val="num" w:pos="990"/>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If Agreement is terminated on account of Force Majeure Events, non-requirement of any Element or Project during Construction</w:t>
      </w:r>
      <w:r w:rsidR="000D1D83" w:rsidRPr="009F6662">
        <w:rPr>
          <w:rFonts w:asciiTheme="minorHAnsi" w:hAnsiTheme="minorHAnsi" w:cstheme="minorHAnsi"/>
          <w:sz w:val="24"/>
          <w:szCs w:val="24"/>
        </w:rPr>
        <w:t xml:space="preserve">, </w:t>
      </w:r>
      <w:r w:rsidRPr="009F6662">
        <w:rPr>
          <w:rFonts w:asciiTheme="minorHAnsi" w:hAnsiTheme="minorHAnsi" w:cstheme="minorHAnsi"/>
          <w:sz w:val="24"/>
          <w:szCs w:val="24"/>
        </w:rPr>
        <w:t>Nodal Agency’s non-fulfilment of Role</w:t>
      </w:r>
      <w:r w:rsidR="000D1D83" w:rsidRPr="009F6662">
        <w:rPr>
          <w:rFonts w:asciiTheme="minorHAnsi" w:hAnsiTheme="minorHAnsi" w:cstheme="minorHAnsi"/>
          <w:sz w:val="24"/>
          <w:szCs w:val="24"/>
        </w:rPr>
        <w:t xml:space="preserve"> &amp; TSP’s Event of </w:t>
      </w:r>
      <w:r w:rsidR="00491D94" w:rsidRPr="009F6662">
        <w:rPr>
          <w:rFonts w:asciiTheme="minorHAnsi" w:hAnsiTheme="minorHAnsi" w:cstheme="minorHAnsi"/>
          <w:sz w:val="24"/>
          <w:szCs w:val="24"/>
        </w:rPr>
        <w:t>Default,</w:t>
      </w:r>
      <w:r w:rsidRPr="009F6662">
        <w:rPr>
          <w:rFonts w:asciiTheme="minorHAnsi" w:hAnsiTheme="minorHAnsi" w:cstheme="minorHAnsi"/>
          <w:sz w:val="24"/>
          <w:szCs w:val="24"/>
        </w:rPr>
        <w:t xml:space="preserve"> the TSP shall be entitled for Termination Payment </w:t>
      </w:r>
      <w:r w:rsidR="00236217" w:rsidRPr="009F6662">
        <w:rPr>
          <w:rFonts w:asciiTheme="minorHAnsi" w:hAnsiTheme="minorHAnsi" w:cstheme="minorHAnsi"/>
          <w:sz w:val="24"/>
          <w:szCs w:val="24"/>
        </w:rPr>
        <w:t xml:space="preserve">equivalent to valuation of Project Assets. </w:t>
      </w:r>
      <w:r w:rsidRPr="009F6662">
        <w:rPr>
          <w:rFonts w:asciiTheme="minorHAnsi" w:hAnsiTheme="minorHAnsi" w:cstheme="minorHAnsi"/>
          <w:sz w:val="24"/>
          <w:szCs w:val="24"/>
        </w:rPr>
        <w:t>Upon payment, the Nodal Agency shall take</w:t>
      </w:r>
      <w:r w:rsidR="00CC089E" w:rsidRPr="009F6662">
        <w:rPr>
          <w:rFonts w:asciiTheme="minorHAnsi" w:hAnsiTheme="minorHAnsi" w:cstheme="minorHAnsi"/>
          <w:sz w:val="24"/>
          <w:szCs w:val="24"/>
        </w:rPr>
        <w:t xml:space="preserve"> </w:t>
      </w:r>
      <w:r w:rsidRPr="009F6662">
        <w:rPr>
          <w:rFonts w:asciiTheme="minorHAnsi" w:hAnsiTheme="minorHAnsi" w:cstheme="minorHAnsi"/>
          <w:sz w:val="24"/>
          <w:szCs w:val="24"/>
        </w:rPr>
        <w:t xml:space="preserve">over the Project </w:t>
      </w:r>
      <w:r w:rsidR="00236217" w:rsidRPr="009F6662">
        <w:rPr>
          <w:rFonts w:asciiTheme="minorHAnsi" w:hAnsiTheme="minorHAnsi" w:cstheme="minorHAnsi"/>
          <w:sz w:val="24"/>
          <w:szCs w:val="24"/>
        </w:rPr>
        <w:t>A</w:t>
      </w:r>
      <w:r w:rsidRPr="009F6662">
        <w:rPr>
          <w:rFonts w:asciiTheme="minorHAnsi" w:hAnsiTheme="minorHAnsi" w:cstheme="minorHAnsi"/>
          <w:sz w:val="24"/>
          <w:szCs w:val="24"/>
        </w:rPr>
        <w:t xml:space="preserve">ssets. </w:t>
      </w:r>
    </w:p>
    <w:p w14:paraId="3C13B080" w14:textId="77777777" w:rsidR="00C0377A" w:rsidRPr="009F6662" w:rsidRDefault="00C0377A" w:rsidP="002B4B56">
      <w:pPr>
        <w:tabs>
          <w:tab w:val="left" w:pos="2715"/>
          <w:tab w:val="left" w:pos="9072"/>
        </w:tabs>
        <w:ind w:left="426" w:right="327"/>
        <w:jc w:val="both"/>
        <w:rPr>
          <w:rFonts w:asciiTheme="minorHAnsi" w:hAnsiTheme="minorHAnsi" w:cstheme="minorHAnsi"/>
        </w:rPr>
      </w:pPr>
      <w:r w:rsidRPr="009F6662">
        <w:rPr>
          <w:rFonts w:asciiTheme="minorHAnsi" w:hAnsiTheme="minorHAnsi" w:cstheme="minorHAnsi"/>
        </w:rPr>
        <w:tab/>
      </w:r>
    </w:p>
    <w:p w14:paraId="3C13B081" w14:textId="77777777" w:rsidR="00C0377A" w:rsidRPr="009F6662" w:rsidRDefault="00C0377A"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rPr>
        <w:br w:type="page"/>
      </w:r>
      <w:r w:rsidRPr="009F6662">
        <w:rPr>
          <w:rFonts w:asciiTheme="minorHAnsi" w:hAnsiTheme="minorHAnsi" w:cstheme="minorHAnsi"/>
          <w:b/>
        </w:rPr>
        <w:lastRenderedPageBreak/>
        <w:t>ARTICLE: 14</w:t>
      </w:r>
    </w:p>
    <w:p w14:paraId="3C13B082" w14:textId="77777777" w:rsidR="0022144E" w:rsidRPr="009F6662" w:rsidRDefault="00C0377A" w:rsidP="00B55AE0">
      <w:pPr>
        <w:pStyle w:val="Heading1"/>
      </w:pPr>
      <w:bookmarkStart w:id="216" w:name="_Ref169506718"/>
      <w:bookmarkStart w:id="217" w:name="_Ref169506789"/>
      <w:bookmarkStart w:id="218" w:name="_Ref170663209"/>
      <w:bookmarkStart w:id="219" w:name="_Ref170663315"/>
      <w:bookmarkStart w:id="220" w:name="_Ref170663415"/>
      <w:bookmarkStart w:id="221" w:name="_Toc165463915"/>
      <w:r w:rsidRPr="009F6662">
        <w:t>Liability and Indemnification</w:t>
      </w:r>
      <w:bookmarkEnd w:id="216"/>
      <w:bookmarkEnd w:id="217"/>
      <w:bookmarkEnd w:id="218"/>
      <w:bookmarkEnd w:id="219"/>
      <w:bookmarkEnd w:id="220"/>
      <w:bookmarkEnd w:id="221"/>
    </w:p>
    <w:p w14:paraId="3C13B083" w14:textId="77777777" w:rsidR="0022144E" w:rsidRPr="009F6662" w:rsidRDefault="0022144E"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 xml:space="preserve">Indemnity </w:t>
      </w:r>
    </w:p>
    <w:p w14:paraId="3C13B084" w14:textId="77777777" w:rsidR="0022144E" w:rsidRPr="009F6662"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The TSP shall indemnify, defend and hold the Nodal Agency harmless against:</w:t>
      </w:r>
    </w:p>
    <w:p w14:paraId="3C13B085" w14:textId="77777777" w:rsidR="0022144E" w:rsidRPr="009F6662" w:rsidRDefault="0022144E" w:rsidP="008B48A6">
      <w:pPr>
        <w:pStyle w:val="Heading3"/>
        <w:keepNext w:val="0"/>
        <w:widowControl w:val="0"/>
        <w:numPr>
          <w:ilvl w:val="3"/>
          <w:numId w:val="47"/>
        </w:numPr>
        <w:tabs>
          <w:tab w:val="clear" w:pos="2790"/>
          <w:tab w:val="left" w:pos="9072"/>
        </w:tabs>
        <w:spacing w:line="276" w:lineRule="auto"/>
        <w:ind w:left="709" w:right="327" w:hanging="425"/>
        <w:rPr>
          <w:rFonts w:asciiTheme="minorHAnsi" w:hAnsiTheme="minorHAnsi" w:cstheme="minorHAnsi"/>
          <w:sz w:val="24"/>
          <w:szCs w:val="24"/>
        </w:rPr>
      </w:pPr>
      <w:r w:rsidRPr="009F6662">
        <w:rPr>
          <w:rFonts w:asciiTheme="minorHAnsi" w:hAnsiTheme="minorHAnsi" w:cstheme="minorHAnsi"/>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3C13B086" w14:textId="77777777" w:rsidR="0022144E" w:rsidRPr="009F6662" w:rsidRDefault="0022144E" w:rsidP="008B48A6">
      <w:pPr>
        <w:pStyle w:val="Heading3"/>
        <w:keepNext w:val="0"/>
        <w:widowControl w:val="0"/>
        <w:numPr>
          <w:ilvl w:val="3"/>
          <w:numId w:val="47"/>
        </w:numPr>
        <w:tabs>
          <w:tab w:val="clear" w:pos="2790"/>
          <w:tab w:val="left" w:pos="9072"/>
        </w:tabs>
        <w:spacing w:line="276" w:lineRule="auto"/>
        <w:ind w:left="709" w:right="327" w:hanging="425"/>
        <w:rPr>
          <w:rFonts w:asciiTheme="minorHAnsi" w:hAnsiTheme="minorHAnsi" w:cstheme="minorHAnsi"/>
          <w:sz w:val="24"/>
          <w:szCs w:val="24"/>
        </w:rPr>
      </w:pPr>
      <w:r w:rsidRPr="009F6662">
        <w:rPr>
          <w:rFonts w:asciiTheme="minorHAnsi" w:hAnsiTheme="minorHAnsi" w:cstheme="minorHAnsi"/>
          <w:sz w:val="24"/>
          <w:szCs w:val="24"/>
        </w:rPr>
        <w:t xml:space="preserve">any and all losses, damages, costs and expenses including legal costs, fines, penalties and interest actually suffered or incurred by the Nodal Agency from third party claims </w:t>
      </w:r>
      <w:r w:rsidR="00D975BA" w:rsidRPr="009F6662">
        <w:rPr>
          <w:rFonts w:asciiTheme="minorHAnsi" w:hAnsiTheme="minorHAnsi" w:cstheme="minorHAnsi"/>
          <w:sz w:val="24"/>
          <w:szCs w:val="24"/>
        </w:rPr>
        <w:t>arising by</w:t>
      </w:r>
      <w:r w:rsidRPr="009F6662">
        <w:rPr>
          <w:rFonts w:asciiTheme="minorHAnsi" w:hAnsiTheme="minorHAnsi" w:cstheme="minorHAnsi"/>
          <w:sz w:val="24"/>
          <w:szCs w:val="24"/>
        </w:rPr>
        <w:t xml:space="preserve"> reason of:</w:t>
      </w:r>
    </w:p>
    <w:p w14:paraId="3C13B087" w14:textId="771C199D" w:rsidR="0022144E" w:rsidRPr="009F6662" w:rsidRDefault="0022144E" w:rsidP="008B48A6">
      <w:pPr>
        <w:pStyle w:val="Heading3"/>
        <w:keepNext w:val="0"/>
        <w:widowControl w:val="0"/>
        <w:numPr>
          <w:ilvl w:val="4"/>
          <w:numId w:val="48"/>
        </w:numPr>
        <w:tabs>
          <w:tab w:val="clear" w:pos="5850"/>
          <w:tab w:val="left" w:pos="9072"/>
        </w:tabs>
        <w:spacing w:line="276" w:lineRule="auto"/>
        <w:ind w:left="1560" w:right="327" w:hanging="426"/>
        <w:rPr>
          <w:rFonts w:asciiTheme="minorHAnsi" w:hAnsiTheme="minorHAnsi" w:cstheme="minorHAnsi"/>
          <w:sz w:val="24"/>
          <w:szCs w:val="24"/>
        </w:rPr>
      </w:pPr>
      <w:r w:rsidRPr="009F6662">
        <w:rPr>
          <w:rFonts w:asciiTheme="minorHAnsi" w:hAnsiTheme="minorHAnsi" w:cstheme="minorHAnsi"/>
          <w:sz w:val="24"/>
          <w:szCs w:val="24"/>
        </w:rPr>
        <w:t xml:space="preserve">a breach by the TSP of any of its obligations under this Agreement, (provided that this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_Ref170663209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14</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3C13B088" w14:textId="77777777" w:rsidR="0022144E" w:rsidRPr="009F6662" w:rsidRDefault="0022144E" w:rsidP="008B48A6">
      <w:pPr>
        <w:pStyle w:val="Heading3"/>
        <w:keepNext w:val="0"/>
        <w:widowControl w:val="0"/>
        <w:numPr>
          <w:ilvl w:val="4"/>
          <w:numId w:val="48"/>
        </w:numPr>
        <w:tabs>
          <w:tab w:val="clear" w:pos="5850"/>
          <w:tab w:val="left" w:pos="9072"/>
        </w:tabs>
        <w:spacing w:line="276" w:lineRule="auto"/>
        <w:ind w:left="1560" w:right="327" w:hanging="426"/>
        <w:rPr>
          <w:rFonts w:asciiTheme="minorHAnsi" w:hAnsiTheme="minorHAnsi" w:cstheme="minorHAnsi"/>
          <w:sz w:val="24"/>
          <w:szCs w:val="24"/>
        </w:rPr>
      </w:pPr>
      <w:r w:rsidRPr="009F6662">
        <w:rPr>
          <w:rFonts w:asciiTheme="minorHAnsi" w:hAnsiTheme="minorHAnsi" w:cstheme="minorHAnsi"/>
          <w:sz w:val="24"/>
          <w:szCs w:val="24"/>
        </w:rPr>
        <w:t>any of the representations and warranties of the TSP under this Agreement being found to be inaccurate or untrue.</w:t>
      </w:r>
    </w:p>
    <w:p w14:paraId="3C13B089" w14:textId="77777777" w:rsidR="0022144E" w:rsidRPr="009F6662"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22" w:name="_Ref170663574"/>
      <w:r w:rsidRPr="009F6662">
        <w:rPr>
          <w:rFonts w:asciiTheme="minorHAnsi" w:hAnsiTheme="minorHAnsi" w:cstheme="minorHAnsi"/>
          <w:sz w:val="24"/>
          <w:szCs w:val="24"/>
        </w:rPr>
        <w:t>The Nodal Agency shall</w:t>
      </w:r>
      <w:r w:rsidR="007C14C3" w:rsidRPr="009F6662">
        <w:rPr>
          <w:rFonts w:asciiTheme="minorHAnsi" w:hAnsiTheme="minorHAnsi" w:cstheme="minorHAnsi"/>
          <w:sz w:val="24"/>
          <w:szCs w:val="24"/>
        </w:rPr>
        <w:t xml:space="preserve">, in accordance with the Regulations framed by CERC in this regard, </w:t>
      </w:r>
      <w:r w:rsidRPr="009F6662">
        <w:rPr>
          <w:rFonts w:asciiTheme="minorHAnsi" w:hAnsiTheme="minorHAnsi" w:cstheme="minorHAnsi"/>
          <w:sz w:val="24"/>
          <w:szCs w:val="24"/>
        </w:rPr>
        <w:t>indemnify, defend and hold the TSP harmless against:</w:t>
      </w:r>
      <w:bookmarkEnd w:id="222"/>
    </w:p>
    <w:p w14:paraId="3C13B08A" w14:textId="77777777" w:rsidR="0022144E" w:rsidRPr="009F6662" w:rsidRDefault="0022144E" w:rsidP="008B48A6">
      <w:pPr>
        <w:pStyle w:val="Heading3"/>
        <w:keepNext w:val="0"/>
        <w:widowControl w:val="0"/>
        <w:numPr>
          <w:ilvl w:val="3"/>
          <w:numId w:val="49"/>
        </w:numPr>
        <w:tabs>
          <w:tab w:val="clear" w:pos="2790"/>
          <w:tab w:val="left" w:pos="9072"/>
        </w:tabs>
        <w:spacing w:line="276" w:lineRule="auto"/>
        <w:ind w:left="709" w:right="327" w:hanging="425"/>
        <w:rPr>
          <w:rFonts w:asciiTheme="minorHAnsi" w:hAnsiTheme="minorHAnsi" w:cstheme="minorHAnsi"/>
          <w:sz w:val="24"/>
          <w:szCs w:val="24"/>
        </w:rPr>
      </w:pPr>
      <w:r w:rsidRPr="009F6662">
        <w:rPr>
          <w:rFonts w:asciiTheme="minorHAnsi" w:hAnsiTheme="minorHAnsi" w:cstheme="minorHAnsi"/>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9F6662">
        <w:rPr>
          <w:rFonts w:asciiTheme="minorHAnsi" w:hAnsiTheme="minorHAnsi" w:cstheme="minorHAnsi"/>
          <w:sz w:val="24"/>
          <w:szCs w:val="24"/>
        </w:rPr>
        <w:t xml:space="preserve">roles </w:t>
      </w:r>
      <w:r w:rsidRPr="009F6662">
        <w:rPr>
          <w:rFonts w:asciiTheme="minorHAnsi" w:hAnsiTheme="minorHAnsi" w:cstheme="minorHAnsi"/>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3C13B08B" w14:textId="77777777" w:rsidR="0022144E" w:rsidRPr="009F6662" w:rsidRDefault="0022144E" w:rsidP="008B48A6">
      <w:pPr>
        <w:pStyle w:val="Heading3"/>
        <w:keepNext w:val="0"/>
        <w:widowControl w:val="0"/>
        <w:numPr>
          <w:ilvl w:val="3"/>
          <w:numId w:val="49"/>
        </w:numPr>
        <w:tabs>
          <w:tab w:val="clear" w:pos="2790"/>
          <w:tab w:val="left" w:pos="9072"/>
        </w:tabs>
        <w:spacing w:line="276" w:lineRule="auto"/>
        <w:ind w:left="709" w:right="327" w:hanging="425"/>
        <w:rPr>
          <w:rFonts w:asciiTheme="minorHAnsi" w:hAnsiTheme="minorHAnsi" w:cstheme="minorHAnsi"/>
          <w:sz w:val="24"/>
          <w:szCs w:val="24"/>
        </w:rPr>
      </w:pPr>
      <w:r w:rsidRPr="009F6662">
        <w:rPr>
          <w:rFonts w:asciiTheme="minorHAnsi" w:hAnsiTheme="minorHAnsi" w:cstheme="minorHAnsi"/>
          <w:sz w:val="24"/>
          <w:szCs w:val="24"/>
        </w:rPr>
        <w:t xml:space="preserve">any and all losses, damages, costs and expenses including legal costs, fines, penalties and interest (‘Indemnifiable Losses’) actually suffered or incurred by the </w:t>
      </w:r>
      <w:r w:rsidRPr="009F6662">
        <w:rPr>
          <w:rFonts w:asciiTheme="minorHAnsi" w:hAnsiTheme="minorHAnsi" w:cstheme="minorHAnsi"/>
          <w:sz w:val="24"/>
          <w:szCs w:val="24"/>
        </w:rPr>
        <w:lastRenderedPageBreak/>
        <w:t>TSP from third party claims arising by reason of:</w:t>
      </w:r>
    </w:p>
    <w:p w14:paraId="3C13B08C" w14:textId="4AFE4388" w:rsidR="0022144E" w:rsidRPr="009F6662" w:rsidRDefault="0022144E" w:rsidP="008B48A6">
      <w:pPr>
        <w:pStyle w:val="Heading3"/>
        <w:keepNext w:val="0"/>
        <w:widowControl w:val="0"/>
        <w:numPr>
          <w:ilvl w:val="4"/>
          <w:numId w:val="50"/>
        </w:numPr>
        <w:tabs>
          <w:tab w:val="clear" w:pos="5850"/>
          <w:tab w:val="left" w:pos="9072"/>
        </w:tabs>
        <w:spacing w:line="276" w:lineRule="auto"/>
        <w:ind w:left="1560" w:right="327" w:hanging="426"/>
        <w:rPr>
          <w:rFonts w:asciiTheme="minorHAnsi" w:hAnsiTheme="minorHAnsi" w:cstheme="minorHAnsi"/>
          <w:sz w:val="24"/>
          <w:szCs w:val="24"/>
        </w:rPr>
      </w:pPr>
      <w:r w:rsidRPr="009F6662">
        <w:rPr>
          <w:rFonts w:asciiTheme="minorHAnsi" w:hAnsiTheme="minorHAnsi" w:cstheme="minorHAnsi"/>
          <w:sz w:val="24"/>
          <w:szCs w:val="24"/>
        </w:rPr>
        <w:t xml:space="preserve">any material breach by the Nodal Agency of any of its </w:t>
      </w:r>
      <w:r w:rsidR="005A3CC0" w:rsidRPr="009F6662">
        <w:rPr>
          <w:rFonts w:asciiTheme="minorHAnsi" w:hAnsiTheme="minorHAnsi" w:cstheme="minorHAnsi"/>
          <w:sz w:val="24"/>
          <w:szCs w:val="24"/>
        </w:rPr>
        <w:t xml:space="preserve">roles </w:t>
      </w:r>
      <w:r w:rsidRPr="009F6662">
        <w:rPr>
          <w:rFonts w:asciiTheme="minorHAnsi" w:hAnsiTheme="minorHAnsi" w:cstheme="minorHAnsi"/>
          <w:sz w:val="24"/>
          <w:szCs w:val="24"/>
        </w:rPr>
        <w:t xml:space="preserve">under this Agreement (provided that, this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_Ref170663315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14</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3C13B08D" w14:textId="77777777" w:rsidR="0022144E" w:rsidRPr="009F6662" w:rsidRDefault="0022144E" w:rsidP="008B48A6">
      <w:pPr>
        <w:pStyle w:val="Heading3"/>
        <w:keepNext w:val="0"/>
        <w:widowControl w:val="0"/>
        <w:numPr>
          <w:ilvl w:val="4"/>
          <w:numId w:val="50"/>
        </w:numPr>
        <w:tabs>
          <w:tab w:val="clear" w:pos="5850"/>
          <w:tab w:val="left" w:pos="9072"/>
        </w:tabs>
        <w:spacing w:line="276" w:lineRule="auto"/>
        <w:ind w:left="1560" w:right="327" w:hanging="426"/>
        <w:rPr>
          <w:rFonts w:asciiTheme="minorHAnsi" w:hAnsiTheme="minorHAnsi" w:cstheme="minorHAnsi"/>
          <w:sz w:val="24"/>
          <w:szCs w:val="24"/>
        </w:rPr>
      </w:pPr>
      <w:r w:rsidRPr="009F6662">
        <w:rPr>
          <w:rFonts w:asciiTheme="minorHAnsi" w:hAnsiTheme="minorHAnsi" w:cstheme="minorHAnsi"/>
          <w:sz w:val="24"/>
          <w:szCs w:val="24"/>
        </w:rPr>
        <w:t>any of the representations and warranties of the Nodal Agency under this Agreement being found to be inaccurate or untrue.</w:t>
      </w:r>
    </w:p>
    <w:p w14:paraId="3C13B08E" w14:textId="77777777" w:rsidR="0022144E" w:rsidRPr="009F6662" w:rsidRDefault="0022144E" w:rsidP="007525FC">
      <w:pPr>
        <w:pStyle w:val="Heading2"/>
        <w:tabs>
          <w:tab w:val="left" w:pos="9072"/>
        </w:tabs>
        <w:ind w:left="426" w:right="327" w:hanging="568"/>
        <w:jc w:val="both"/>
        <w:rPr>
          <w:rFonts w:asciiTheme="minorHAnsi" w:hAnsiTheme="minorHAnsi" w:cstheme="minorHAnsi"/>
          <w:szCs w:val="24"/>
        </w:rPr>
      </w:pPr>
      <w:bookmarkStart w:id="223" w:name="_Ref173553678"/>
      <w:r w:rsidRPr="009F6662">
        <w:rPr>
          <w:rFonts w:asciiTheme="minorHAnsi" w:hAnsiTheme="minorHAnsi" w:cstheme="minorHAnsi"/>
          <w:szCs w:val="24"/>
        </w:rPr>
        <w:t>Patent Indemnity:</w:t>
      </w:r>
      <w:bookmarkEnd w:id="223"/>
    </w:p>
    <w:p w14:paraId="3C13B08F" w14:textId="77777777" w:rsidR="0022144E" w:rsidRPr="009F6662"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24" w:name="_Ref173553203"/>
      <w:bookmarkStart w:id="225" w:name="_Ref170664367"/>
    </w:p>
    <w:p w14:paraId="3C13B090" w14:textId="7D0210A6" w:rsidR="0022144E" w:rsidRPr="009F6662" w:rsidRDefault="0022144E" w:rsidP="008B48A6">
      <w:pPr>
        <w:pStyle w:val="Heading3"/>
        <w:keepNext w:val="0"/>
        <w:widowControl w:val="0"/>
        <w:numPr>
          <w:ilvl w:val="3"/>
          <w:numId w:val="51"/>
        </w:numPr>
        <w:tabs>
          <w:tab w:val="clear" w:pos="2790"/>
          <w:tab w:val="left" w:pos="9072"/>
        </w:tabs>
        <w:spacing w:line="276" w:lineRule="auto"/>
        <w:ind w:left="709" w:right="327" w:hanging="425"/>
        <w:rPr>
          <w:rFonts w:asciiTheme="minorHAnsi" w:hAnsiTheme="minorHAnsi" w:cstheme="minorHAnsi"/>
          <w:sz w:val="24"/>
          <w:szCs w:val="24"/>
        </w:rPr>
      </w:pPr>
      <w:bookmarkStart w:id="226" w:name="_Ref173553229"/>
      <w:bookmarkEnd w:id="224"/>
      <w:r w:rsidRPr="009F6662">
        <w:rPr>
          <w:rFonts w:asciiTheme="minorHAnsi" w:hAnsiTheme="minorHAnsi" w:cstheme="minorHAnsi"/>
          <w:sz w:val="24"/>
          <w:szCs w:val="24"/>
        </w:rPr>
        <w:t xml:space="preserve">The TSP shall, subject to the Nodal Agency’s compliance with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_Ref173553203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14.2.1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_Ref170664319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(b)</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5"/>
      <w:bookmarkEnd w:id="226"/>
    </w:p>
    <w:p w14:paraId="3C13B091" w14:textId="77777777" w:rsidR="0022144E" w:rsidRPr="009F6662" w:rsidRDefault="0022144E" w:rsidP="00DF73C2">
      <w:pPr>
        <w:pStyle w:val="Heading3"/>
        <w:keepNext w:val="0"/>
        <w:widowControl w:val="0"/>
        <w:numPr>
          <w:ilvl w:val="0"/>
          <w:numId w:val="0"/>
        </w:numPr>
        <w:tabs>
          <w:tab w:val="left" w:pos="9072"/>
        </w:tabs>
        <w:spacing w:line="276" w:lineRule="auto"/>
        <w:ind w:left="709" w:right="327" w:hanging="720"/>
        <w:rPr>
          <w:rFonts w:asciiTheme="minorHAnsi" w:hAnsiTheme="minorHAnsi" w:cstheme="minorHAnsi"/>
          <w:sz w:val="24"/>
          <w:szCs w:val="24"/>
        </w:rPr>
      </w:pPr>
      <w:r w:rsidRPr="009F6662">
        <w:rPr>
          <w:rFonts w:asciiTheme="minorHAnsi" w:hAnsiTheme="minorHAnsi" w:cstheme="minorHAnsi"/>
          <w:sz w:val="24"/>
          <w:szCs w:val="24"/>
        </w:rPr>
        <w:tab/>
        <w:t>Such indemnity shall not cover any use of the Project or any part thereof 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3C13B092" w14:textId="732060BA" w:rsidR="0022144E" w:rsidRPr="009F6662" w:rsidRDefault="0022144E" w:rsidP="008B48A6">
      <w:pPr>
        <w:pStyle w:val="Heading3"/>
        <w:keepNext w:val="0"/>
        <w:widowControl w:val="0"/>
        <w:numPr>
          <w:ilvl w:val="3"/>
          <w:numId w:val="51"/>
        </w:numPr>
        <w:tabs>
          <w:tab w:val="clear" w:pos="2790"/>
          <w:tab w:val="left" w:pos="9072"/>
        </w:tabs>
        <w:spacing w:line="276" w:lineRule="auto"/>
        <w:ind w:left="709" w:right="327" w:hanging="425"/>
        <w:rPr>
          <w:rFonts w:asciiTheme="minorHAnsi" w:hAnsiTheme="minorHAnsi" w:cstheme="minorHAnsi"/>
          <w:sz w:val="24"/>
          <w:szCs w:val="24"/>
        </w:rPr>
      </w:pPr>
      <w:bookmarkStart w:id="227" w:name="_Ref170664319"/>
      <w:r w:rsidRPr="009F6662">
        <w:rPr>
          <w:rFonts w:asciiTheme="minorHAnsi" w:hAnsiTheme="minorHAnsi" w:cstheme="minorHAnsi"/>
          <w:sz w:val="24"/>
          <w:szCs w:val="24"/>
        </w:rPr>
        <w:t xml:space="preserve">If any proceedings are brought or any claim is made against the Nodal Agency arising out of the matters referred to in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_Ref170664367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14.2.1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_Ref173553229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(a)</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27"/>
    </w:p>
    <w:p w14:paraId="3C13B093" w14:textId="054F7477" w:rsidR="0022144E" w:rsidRPr="009F6662" w:rsidRDefault="0022144E" w:rsidP="008B48A6">
      <w:pPr>
        <w:pStyle w:val="Heading3"/>
        <w:keepNext w:val="0"/>
        <w:widowControl w:val="0"/>
        <w:numPr>
          <w:ilvl w:val="3"/>
          <w:numId w:val="51"/>
        </w:numPr>
        <w:tabs>
          <w:tab w:val="clear" w:pos="2790"/>
          <w:tab w:val="left" w:pos="9072"/>
        </w:tabs>
        <w:spacing w:line="276" w:lineRule="auto"/>
        <w:ind w:left="709" w:right="327" w:hanging="425"/>
        <w:rPr>
          <w:rFonts w:asciiTheme="minorHAnsi" w:hAnsiTheme="minorHAnsi" w:cstheme="minorHAnsi"/>
          <w:sz w:val="24"/>
          <w:szCs w:val="24"/>
        </w:rPr>
      </w:pPr>
      <w:r w:rsidRPr="009F6662">
        <w:rPr>
          <w:rFonts w:asciiTheme="minorHAnsi" w:hAnsiTheme="minorHAnsi" w:cstheme="minorHAnsi"/>
          <w:sz w:val="24"/>
          <w:szCs w:val="24"/>
        </w:rPr>
        <w:t xml:space="preserve">If the TSP fails to notify the Nodal Agency   within twenty-eight (28) days after receipt of such notice from the Nodal Agency under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_Ref173553203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14.2.1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_Ref170664319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(b)</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above, that it intends to attend any such proceedings or claim, then the Nodal Agency  shall be </w:t>
      </w:r>
      <w:r w:rsidRPr="009F6662">
        <w:rPr>
          <w:rFonts w:asciiTheme="minorHAnsi" w:hAnsiTheme="minorHAnsi" w:cstheme="minorHAnsi"/>
          <w:sz w:val="24"/>
          <w:szCs w:val="24"/>
        </w:rPr>
        <w:lastRenderedPageBreak/>
        <w:t>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3C13B094" w14:textId="77777777" w:rsidR="0022144E" w:rsidRPr="009F6662" w:rsidRDefault="0022144E" w:rsidP="008B48A6">
      <w:pPr>
        <w:pStyle w:val="Heading3"/>
        <w:keepNext w:val="0"/>
        <w:widowControl w:val="0"/>
        <w:numPr>
          <w:ilvl w:val="3"/>
          <w:numId w:val="51"/>
        </w:numPr>
        <w:tabs>
          <w:tab w:val="clear" w:pos="2790"/>
          <w:tab w:val="left" w:pos="9072"/>
        </w:tabs>
        <w:spacing w:line="276" w:lineRule="auto"/>
        <w:ind w:left="709" w:right="327" w:hanging="425"/>
        <w:rPr>
          <w:rFonts w:asciiTheme="minorHAnsi" w:hAnsiTheme="minorHAnsi" w:cstheme="minorHAnsi"/>
          <w:sz w:val="24"/>
          <w:szCs w:val="24"/>
        </w:rPr>
      </w:pPr>
      <w:bookmarkStart w:id="228" w:name="_Ref190768078"/>
      <w:r w:rsidRPr="009F6662">
        <w:rPr>
          <w:rFonts w:asciiTheme="minorHAnsi" w:hAnsiTheme="minorHAnsi" w:cstheme="minorHAnsi"/>
          <w:sz w:val="24"/>
          <w:szCs w:val="24"/>
        </w:rPr>
        <w:t>The Nodal Agency shall, at the TSP’s request, afford all available assistance to the TSP in attending to such proceedings or claim, and shall be reimbursed by the TSP for all reasonable expenses incurred in so doing.</w:t>
      </w:r>
      <w:bookmarkEnd w:id="228"/>
    </w:p>
    <w:p w14:paraId="3C13B095" w14:textId="77777777" w:rsidR="0022144E" w:rsidRPr="009F6662"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29" w:name="_Ref171327600"/>
      <w:bookmarkStart w:id="230" w:name="_Ref170664459"/>
    </w:p>
    <w:p w14:paraId="3C13B096" w14:textId="6734C75A" w:rsidR="0022144E" w:rsidRPr="009F6662" w:rsidRDefault="0022144E" w:rsidP="008B48A6">
      <w:pPr>
        <w:pStyle w:val="Heading3"/>
        <w:keepNext w:val="0"/>
        <w:widowControl w:val="0"/>
        <w:numPr>
          <w:ilvl w:val="3"/>
          <w:numId w:val="52"/>
        </w:numPr>
        <w:tabs>
          <w:tab w:val="clear" w:pos="2790"/>
          <w:tab w:val="left" w:pos="9072"/>
        </w:tabs>
        <w:spacing w:line="276" w:lineRule="auto"/>
        <w:ind w:left="709" w:right="327" w:hanging="425"/>
        <w:rPr>
          <w:rFonts w:asciiTheme="minorHAnsi" w:hAnsiTheme="minorHAnsi" w:cstheme="minorHAnsi"/>
          <w:sz w:val="24"/>
          <w:szCs w:val="24"/>
        </w:rPr>
      </w:pPr>
      <w:bookmarkStart w:id="231" w:name="_Ref173553464"/>
      <w:bookmarkEnd w:id="229"/>
      <w:r w:rsidRPr="009F6662">
        <w:rPr>
          <w:rFonts w:asciiTheme="minorHAnsi" w:hAnsiTheme="minorHAnsi" w:cstheme="minorHAnsi"/>
          <w:sz w:val="24"/>
          <w:szCs w:val="24"/>
        </w:rPr>
        <w:t xml:space="preserve">The Nodal Agency, </w:t>
      </w:r>
      <w:r w:rsidR="004074E0" w:rsidRPr="009F6662">
        <w:rPr>
          <w:rFonts w:asciiTheme="minorHAnsi" w:hAnsiTheme="minorHAnsi" w:cstheme="minorHAnsi"/>
          <w:sz w:val="24"/>
          <w:szCs w:val="24"/>
        </w:rPr>
        <w:t xml:space="preserve">in accordance with the Regulations framed by CERC in this regard, </w:t>
      </w:r>
      <w:r w:rsidRPr="009F6662">
        <w:rPr>
          <w:rFonts w:asciiTheme="minorHAnsi" w:hAnsiTheme="minorHAnsi" w:cstheme="minorHAnsi"/>
          <w:sz w:val="24"/>
          <w:szCs w:val="24"/>
        </w:rPr>
        <w:t xml:space="preserve">subject to the TSP’s compliance with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_Ref171327600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14.2.2</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_Ref173553361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(b)</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0"/>
      <w:bookmarkEnd w:id="231"/>
      <w:r w:rsidRPr="009F6662">
        <w:rPr>
          <w:rFonts w:asciiTheme="minorHAnsi" w:hAnsiTheme="minorHAnsi" w:cstheme="minorHAnsi"/>
          <w:sz w:val="24"/>
          <w:szCs w:val="24"/>
        </w:rPr>
        <w:t>by reason of  the setting up of the Project by the TSP.</w:t>
      </w:r>
    </w:p>
    <w:p w14:paraId="3C13B097" w14:textId="596C616B" w:rsidR="0022144E" w:rsidRPr="009F6662" w:rsidRDefault="0022144E" w:rsidP="008B48A6">
      <w:pPr>
        <w:pStyle w:val="Heading3"/>
        <w:keepNext w:val="0"/>
        <w:widowControl w:val="0"/>
        <w:numPr>
          <w:ilvl w:val="3"/>
          <w:numId w:val="52"/>
        </w:numPr>
        <w:tabs>
          <w:tab w:val="clear" w:pos="2790"/>
          <w:tab w:val="left" w:pos="9072"/>
        </w:tabs>
        <w:spacing w:line="276" w:lineRule="auto"/>
        <w:ind w:left="709" w:right="327" w:hanging="425"/>
        <w:rPr>
          <w:rFonts w:asciiTheme="minorHAnsi" w:hAnsiTheme="minorHAnsi" w:cstheme="minorHAnsi"/>
          <w:sz w:val="24"/>
          <w:szCs w:val="24"/>
        </w:rPr>
      </w:pPr>
      <w:bookmarkStart w:id="232" w:name="_Ref173553361"/>
      <w:r w:rsidRPr="009F6662">
        <w:rPr>
          <w:rFonts w:asciiTheme="minorHAnsi" w:hAnsiTheme="minorHAnsi" w:cstheme="minorHAnsi"/>
          <w:sz w:val="24"/>
          <w:szCs w:val="24"/>
        </w:rPr>
        <w:t xml:space="preserve">If any proceedings are brought or any claim is made against the TSP arising out of the matters referred to in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_Ref171327600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14.2.2</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_Ref173553464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(a)</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2"/>
    </w:p>
    <w:p w14:paraId="3C13B098" w14:textId="308F077D" w:rsidR="0022144E" w:rsidRPr="009F6662" w:rsidRDefault="0022144E" w:rsidP="008B48A6">
      <w:pPr>
        <w:pStyle w:val="Heading3"/>
        <w:keepNext w:val="0"/>
        <w:widowControl w:val="0"/>
        <w:numPr>
          <w:ilvl w:val="3"/>
          <w:numId w:val="52"/>
        </w:numPr>
        <w:tabs>
          <w:tab w:val="clear" w:pos="2790"/>
          <w:tab w:val="left" w:pos="9072"/>
        </w:tabs>
        <w:spacing w:line="276" w:lineRule="auto"/>
        <w:ind w:left="709" w:right="327" w:hanging="425"/>
        <w:rPr>
          <w:rFonts w:asciiTheme="minorHAnsi" w:hAnsiTheme="minorHAnsi" w:cstheme="minorHAnsi"/>
          <w:sz w:val="24"/>
          <w:szCs w:val="24"/>
        </w:rPr>
      </w:pPr>
      <w:bookmarkStart w:id="233" w:name="_Ref190768553"/>
      <w:r w:rsidRPr="009F6662">
        <w:rPr>
          <w:rFonts w:asciiTheme="minorHAnsi" w:hAnsiTheme="minorHAnsi" w:cstheme="minorHAnsi"/>
          <w:sz w:val="24"/>
          <w:szCs w:val="24"/>
        </w:rPr>
        <w:t xml:space="preserve">If the Nodal Agency fails to notify the TSP within twenty-eight (28) days after receipt of such notice from the TSP under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_Ref171327600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14.2.2</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_Ref173553361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(b)</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3"/>
    </w:p>
    <w:p w14:paraId="3C13B099" w14:textId="77777777" w:rsidR="0022144E" w:rsidRPr="009F6662" w:rsidRDefault="0022144E" w:rsidP="008B48A6">
      <w:pPr>
        <w:pStyle w:val="Heading3"/>
        <w:keepNext w:val="0"/>
        <w:widowControl w:val="0"/>
        <w:numPr>
          <w:ilvl w:val="3"/>
          <w:numId w:val="52"/>
        </w:numPr>
        <w:tabs>
          <w:tab w:val="clear" w:pos="2790"/>
          <w:tab w:val="left" w:pos="9072"/>
        </w:tabs>
        <w:spacing w:line="276" w:lineRule="auto"/>
        <w:ind w:left="709" w:right="327" w:hanging="425"/>
        <w:rPr>
          <w:rFonts w:asciiTheme="minorHAnsi" w:hAnsiTheme="minorHAnsi" w:cstheme="minorHAnsi"/>
          <w:sz w:val="24"/>
          <w:szCs w:val="24"/>
        </w:rPr>
      </w:pPr>
      <w:r w:rsidRPr="009F6662">
        <w:rPr>
          <w:rFonts w:asciiTheme="minorHAnsi" w:hAnsiTheme="minorHAnsi" w:cstheme="minorHAnsi"/>
          <w:sz w:val="24"/>
          <w:szCs w:val="24"/>
        </w:rPr>
        <w:t>The TSP shall, at the Nodal Agency</w:t>
      </w:r>
      <w:r w:rsidR="00281749" w:rsidRPr="009F6662">
        <w:rPr>
          <w:rFonts w:asciiTheme="minorHAnsi" w:hAnsiTheme="minorHAnsi" w:cstheme="minorHAnsi"/>
          <w:sz w:val="24"/>
          <w:szCs w:val="24"/>
        </w:rPr>
        <w:t xml:space="preserve"> </w:t>
      </w:r>
      <w:r w:rsidRPr="009F6662">
        <w:rPr>
          <w:rFonts w:asciiTheme="minorHAnsi" w:hAnsiTheme="minorHAnsi" w:cstheme="minorHAnsi"/>
          <w:sz w:val="24"/>
          <w:szCs w:val="24"/>
        </w:rPr>
        <w:t>request, afford all available assistance to the Nodal Agency in attending to such proceedings or claim, and shall be reimbursed by the Nodal Agency for all reasonable expenses incurred in so doing.</w:t>
      </w:r>
    </w:p>
    <w:p w14:paraId="3C13B09A" w14:textId="77777777" w:rsidR="0022144E" w:rsidRPr="009F6662" w:rsidRDefault="0022144E"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 xml:space="preserve">Monetary Limitation of liability </w:t>
      </w:r>
    </w:p>
    <w:p w14:paraId="3C13B09B" w14:textId="6B8DB048" w:rsidR="0022144E" w:rsidRPr="009F6662"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b/>
          <w:sz w:val="24"/>
          <w:szCs w:val="24"/>
        </w:rPr>
      </w:pPr>
      <w:r w:rsidRPr="009F6662">
        <w:rPr>
          <w:rFonts w:asciiTheme="minorHAnsi" w:hAnsiTheme="minorHAnsi" w:cstheme="minorHAnsi"/>
          <w:sz w:val="24"/>
          <w:szCs w:val="24"/>
        </w:rPr>
        <w:t xml:space="preserve">A Party ("Indemnifying Party") shall be liable to indemnify the other Party ("Indemnified Party") under this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_Ref170663415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14</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for any indemnity claims made in a Contract </w:t>
      </w:r>
      <w:r w:rsidRPr="009F6662">
        <w:rPr>
          <w:rFonts w:asciiTheme="minorHAnsi" w:hAnsiTheme="minorHAnsi" w:cstheme="minorHAnsi"/>
          <w:sz w:val="24"/>
          <w:szCs w:val="24"/>
        </w:rPr>
        <w:lastRenderedPageBreak/>
        <w:t>Year</w:t>
      </w:r>
      <w:r w:rsidR="001779A4" w:rsidRPr="009F6662">
        <w:rPr>
          <w:rFonts w:asciiTheme="minorHAnsi" w:hAnsiTheme="minorHAnsi" w:cstheme="minorHAnsi"/>
          <w:sz w:val="24"/>
          <w:szCs w:val="24"/>
        </w:rPr>
        <w:t xml:space="preserve"> on</w:t>
      </w:r>
      <w:r w:rsidR="00A05221" w:rsidRPr="009F6662">
        <w:rPr>
          <w:rFonts w:asciiTheme="minorHAnsi" w:hAnsiTheme="minorHAnsi" w:cstheme="minorHAnsi"/>
          <w:sz w:val="24"/>
          <w:szCs w:val="24"/>
        </w:rPr>
        <w:t xml:space="preserve">ly up to an amount of Rupees </w:t>
      </w:r>
      <w:r w:rsidR="00B428C1" w:rsidRPr="009F6662">
        <w:rPr>
          <w:rFonts w:asciiTheme="minorHAnsi" w:hAnsiTheme="minorHAnsi" w:cstheme="minorHAnsi"/>
          <w:b/>
          <w:sz w:val="24"/>
          <w:szCs w:val="24"/>
        </w:rPr>
        <w:t>3.</w:t>
      </w:r>
      <w:r w:rsidR="009063F3">
        <w:rPr>
          <w:rFonts w:asciiTheme="minorHAnsi" w:hAnsiTheme="minorHAnsi" w:cstheme="minorHAnsi"/>
          <w:b/>
          <w:sz w:val="24"/>
          <w:szCs w:val="24"/>
        </w:rPr>
        <w:t>10</w:t>
      </w:r>
      <w:r w:rsidR="00A05221" w:rsidRPr="009F6662">
        <w:rPr>
          <w:rFonts w:asciiTheme="minorHAnsi" w:hAnsiTheme="minorHAnsi" w:cstheme="minorHAnsi"/>
          <w:b/>
          <w:sz w:val="24"/>
          <w:szCs w:val="24"/>
        </w:rPr>
        <w:t xml:space="preserve"> Crore</w:t>
      </w:r>
      <w:r w:rsidRPr="009F6662">
        <w:rPr>
          <w:rFonts w:asciiTheme="minorHAnsi" w:hAnsiTheme="minorHAnsi" w:cstheme="minorHAnsi"/>
          <w:b/>
          <w:sz w:val="24"/>
          <w:szCs w:val="24"/>
        </w:rPr>
        <w:t xml:space="preserve"> (Rs. </w:t>
      </w:r>
      <w:r w:rsidR="00B428C1" w:rsidRPr="009F6662">
        <w:rPr>
          <w:rFonts w:asciiTheme="minorHAnsi" w:hAnsiTheme="minorHAnsi" w:cstheme="minorHAnsi"/>
          <w:b/>
          <w:sz w:val="24"/>
          <w:szCs w:val="24"/>
        </w:rPr>
        <w:t xml:space="preserve">Three Crore </w:t>
      </w:r>
      <w:r w:rsidR="009063F3">
        <w:rPr>
          <w:rFonts w:asciiTheme="minorHAnsi" w:hAnsiTheme="minorHAnsi" w:cstheme="minorHAnsi"/>
          <w:b/>
          <w:sz w:val="24"/>
          <w:szCs w:val="24"/>
        </w:rPr>
        <w:t>Ten</w:t>
      </w:r>
      <w:r w:rsidR="00A05221" w:rsidRPr="009F6662">
        <w:rPr>
          <w:rFonts w:asciiTheme="minorHAnsi" w:hAnsiTheme="minorHAnsi" w:cstheme="minorHAnsi"/>
          <w:b/>
          <w:sz w:val="24"/>
          <w:szCs w:val="24"/>
        </w:rPr>
        <w:t xml:space="preserve"> Lakh </w:t>
      </w:r>
      <w:r w:rsidR="002C7C56" w:rsidRPr="009F6662">
        <w:rPr>
          <w:rFonts w:asciiTheme="minorHAnsi" w:hAnsiTheme="minorHAnsi" w:cstheme="minorHAnsi"/>
          <w:b/>
          <w:sz w:val="24"/>
          <w:szCs w:val="24"/>
        </w:rPr>
        <w:t>Only</w:t>
      </w:r>
      <w:r w:rsidRPr="009F6662">
        <w:rPr>
          <w:rFonts w:asciiTheme="minorHAnsi" w:hAnsiTheme="minorHAnsi" w:cstheme="minorHAnsi"/>
          <w:b/>
          <w:sz w:val="24"/>
          <w:szCs w:val="24"/>
        </w:rPr>
        <w:t>)</w:t>
      </w:r>
      <w:r w:rsidR="00DF73C2" w:rsidRPr="009F6662">
        <w:rPr>
          <w:rFonts w:asciiTheme="minorHAnsi" w:hAnsiTheme="minorHAnsi" w:cstheme="minorHAnsi"/>
          <w:b/>
          <w:sz w:val="24"/>
          <w:szCs w:val="24"/>
        </w:rPr>
        <w:t>.</w:t>
      </w:r>
    </w:p>
    <w:p w14:paraId="3C13B09C" w14:textId="77777777" w:rsidR="0022144E" w:rsidRPr="009F6662" w:rsidRDefault="0022144E"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Procedure for claiming indemnity</w:t>
      </w:r>
    </w:p>
    <w:p w14:paraId="3C13B09D" w14:textId="2C5B14F0" w:rsidR="0022144E" w:rsidRPr="009F6662"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Where the Indemnified Party is entitled to indemnification from the Indemnifying Party pursuant to Articles </w:t>
      </w:r>
      <w:r w:rsidR="00707019" w:rsidRPr="009F6662">
        <w:rPr>
          <w:rFonts w:asciiTheme="minorHAnsi" w:hAnsiTheme="minorHAnsi" w:cstheme="minorHAnsi"/>
          <w:sz w:val="24"/>
          <w:szCs w:val="24"/>
        </w:rPr>
        <w:t>14.1</w:t>
      </w:r>
      <w:r w:rsidRPr="009F6662">
        <w:rPr>
          <w:rFonts w:asciiTheme="minorHAnsi" w:hAnsiTheme="minorHAnsi" w:cstheme="minorHAnsi"/>
          <w:sz w:val="24"/>
          <w:szCs w:val="24"/>
        </w:rPr>
        <w:t xml:space="preserve"> or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_Ref173553678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14.2</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the Indemnified Party shall promptly notify the Indemnifying Party of such claim, proceeding, action or suit referred to in Articles </w:t>
      </w:r>
      <w:r w:rsidR="00707019" w:rsidRPr="009F6662">
        <w:rPr>
          <w:rFonts w:asciiTheme="minorHAnsi" w:hAnsiTheme="minorHAnsi" w:cstheme="minorHAnsi"/>
          <w:sz w:val="24"/>
          <w:szCs w:val="24"/>
        </w:rPr>
        <w:t xml:space="preserve">14.1 </w:t>
      </w:r>
      <w:r w:rsidRPr="009F6662">
        <w:rPr>
          <w:rFonts w:asciiTheme="minorHAnsi" w:hAnsiTheme="minorHAnsi" w:cstheme="minorHAnsi"/>
          <w:sz w:val="24"/>
          <w:szCs w:val="24"/>
        </w:rPr>
        <w:t xml:space="preserve">or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_Ref173553678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14.2</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3C13B09E" w14:textId="77777777" w:rsidR="0022144E" w:rsidRPr="009F6662" w:rsidRDefault="0022144E"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F6662">
        <w:rPr>
          <w:rFonts w:asciiTheme="minorHAnsi" w:hAnsiTheme="minorHAnsi" w:cstheme="minorHAnsi"/>
          <w:sz w:val="24"/>
          <w:szCs w:val="24"/>
        </w:rPr>
        <w:t>Provided however that, if:</w:t>
      </w:r>
    </w:p>
    <w:p w14:paraId="3C13B09F" w14:textId="36A96FA4" w:rsidR="0022144E" w:rsidRPr="009F6662" w:rsidRDefault="0022144E" w:rsidP="00A52064">
      <w:pPr>
        <w:pStyle w:val="Heading3"/>
        <w:keepNext w:val="0"/>
        <w:widowControl w:val="0"/>
        <w:numPr>
          <w:ilvl w:val="4"/>
          <w:numId w:val="2"/>
        </w:numPr>
        <w:tabs>
          <w:tab w:val="num" w:pos="1440"/>
          <w:tab w:val="left" w:pos="9072"/>
        </w:tabs>
        <w:spacing w:line="276" w:lineRule="auto"/>
        <w:ind w:left="1134" w:right="327" w:hanging="283"/>
        <w:rPr>
          <w:rFonts w:asciiTheme="minorHAnsi" w:hAnsiTheme="minorHAnsi" w:cstheme="minorHAnsi"/>
          <w:sz w:val="24"/>
          <w:szCs w:val="24"/>
        </w:rPr>
      </w:pPr>
      <w:r w:rsidRPr="009F6662">
        <w:rPr>
          <w:rFonts w:asciiTheme="minorHAnsi" w:hAnsiTheme="minorHAnsi" w:cstheme="minorHAnsi"/>
          <w:sz w:val="24"/>
          <w:szCs w:val="24"/>
        </w:rPr>
        <w:t xml:space="preserve">the Parties choose to contest, defend or litigate such claim, action, suit or proceedings in accordance with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_Ref171327714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14.4.3</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below; and </w:t>
      </w:r>
    </w:p>
    <w:p w14:paraId="3C13B0A0" w14:textId="77777777" w:rsidR="0022144E" w:rsidRPr="009F6662" w:rsidRDefault="0022144E" w:rsidP="00A52064">
      <w:pPr>
        <w:pStyle w:val="Heading3"/>
        <w:keepNext w:val="0"/>
        <w:widowControl w:val="0"/>
        <w:numPr>
          <w:ilvl w:val="4"/>
          <w:numId w:val="2"/>
        </w:numPr>
        <w:tabs>
          <w:tab w:val="num" w:pos="1440"/>
          <w:tab w:val="left" w:pos="9072"/>
        </w:tabs>
        <w:spacing w:line="276" w:lineRule="auto"/>
        <w:ind w:left="1134" w:right="327" w:hanging="283"/>
        <w:rPr>
          <w:rFonts w:asciiTheme="minorHAnsi" w:hAnsiTheme="minorHAnsi" w:cstheme="minorHAnsi"/>
          <w:sz w:val="24"/>
          <w:szCs w:val="24"/>
        </w:rPr>
      </w:pPr>
      <w:r w:rsidRPr="009F6662">
        <w:rPr>
          <w:rFonts w:asciiTheme="minorHAnsi" w:hAnsiTheme="minorHAnsi" w:cstheme="minorHAnsi"/>
          <w:sz w:val="24"/>
          <w:szCs w:val="24"/>
        </w:rPr>
        <w:t xml:space="preserve">the claim amount is not required to be paid/deposited to such third party pending the resolution of the Dispute, </w:t>
      </w:r>
    </w:p>
    <w:p w14:paraId="3C13B0A1" w14:textId="77777777" w:rsidR="0022144E" w:rsidRPr="009F6662" w:rsidRDefault="0022144E"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F6662">
        <w:rPr>
          <w:rFonts w:asciiTheme="minorHAnsi" w:hAnsiTheme="minorHAnsi" w:cstheme="minorHAnsi"/>
          <w:sz w:val="24"/>
          <w:szCs w:val="24"/>
        </w:rPr>
        <w:t>the Indemnifying Party shall become liable to pay the claim amount to the Indemnified Party or to the third party, as the case may be, promptly following the resolution of the Dispute, if such Dispute is not settled in favour of the Indemnified Party.</w:t>
      </w:r>
    </w:p>
    <w:p w14:paraId="3C13B0A2" w14:textId="56BF52FC" w:rsidR="0022144E" w:rsidRPr="009F6662"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Indemnified Party may contest, defend and litigate a claim, action, suit or </w:t>
      </w:r>
      <w:r w:rsidRPr="009F6662">
        <w:rPr>
          <w:rFonts w:asciiTheme="minorHAnsi" w:hAnsiTheme="minorHAnsi" w:cstheme="minorHAnsi"/>
          <w:bCs w:val="0"/>
          <w:w w:val="0"/>
          <w:sz w:val="24"/>
          <w:szCs w:val="24"/>
        </w:rPr>
        <w:t>proceeding</w:t>
      </w:r>
      <w:r w:rsidRPr="009F6662">
        <w:rPr>
          <w:rFonts w:asciiTheme="minorHAnsi" w:hAnsiTheme="minorHAnsi" w:cstheme="minorHAnsi"/>
          <w:sz w:val="24"/>
          <w:szCs w:val="24"/>
        </w:rPr>
        <w:t xml:space="preserve"> for which it is entitled to be indemnified under Articles </w:t>
      </w:r>
      <w:r w:rsidR="00707019" w:rsidRPr="009F6662">
        <w:rPr>
          <w:rFonts w:asciiTheme="minorHAnsi" w:hAnsiTheme="minorHAnsi" w:cstheme="minorHAnsi"/>
          <w:sz w:val="24"/>
          <w:szCs w:val="24"/>
        </w:rPr>
        <w:t xml:space="preserve">14.1 </w:t>
      </w:r>
      <w:r w:rsidRPr="009F6662">
        <w:rPr>
          <w:rFonts w:asciiTheme="minorHAnsi" w:hAnsiTheme="minorHAnsi" w:cstheme="minorHAnsi"/>
          <w:sz w:val="24"/>
          <w:szCs w:val="24"/>
        </w:rPr>
        <w:t xml:space="preserve">or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_Ref173553678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14.2</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3C13B0A3" w14:textId="77777777" w:rsidR="0022144E" w:rsidRPr="009F6662"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34" w:name="_Ref171327714"/>
      <w:r w:rsidRPr="009F6662">
        <w:rPr>
          <w:rFonts w:asciiTheme="minorHAnsi" w:hAnsiTheme="minorHAnsi" w:cstheme="minorHAnsi"/>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4"/>
    </w:p>
    <w:p w14:paraId="3C13B0A4" w14:textId="77777777" w:rsidR="0022144E" w:rsidRPr="009F6662" w:rsidRDefault="0022144E"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Limitation on Liability</w:t>
      </w:r>
    </w:p>
    <w:p w14:paraId="3C13B0A5" w14:textId="77777777" w:rsidR="0022144E" w:rsidRPr="009F6662"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w:t>
      </w:r>
      <w:r w:rsidRPr="009F6662">
        <w:rPr>
          <w:rFonts w:asciiTheme="minorHAnsi" w:hAnsiTheme="minorHAnsi" w:cstheme="minorHAnsi"/>
          <w:sz w:val="24"/>
          <w:szCs w:val="24"/>
        </w:rPr>
        <w:lastRenderedPageBreak/>
        <w:t xml:space="preserve">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3C13B0A6" w14:textId="77777777" w:rsidR="0022144E" w:rsidRPr="009F6662" w:rsidRDefault="0022144E"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3C13B0A7" w14:textId="77777777" w:rsidR="0022144E" w:rsidRPr="009F6662" w:rsidRDefault="0022144E"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Duty to</w:t>
      </w:r>
      <w:r w:rsidRPr="009F6662">
        <w:rPr>
          <w:rFonts w:asciiTheme="minorHAnsi" w:hAnsiTheme="minorHAnsi" w:cstheme="minorHAnsi"/>
          <w:szCs w:val="24"/>
          <w:u w:val="single"/>
        </w:rPr>
        <w:t xml:space="preserve"> </w:t>
      </w:r>
      <w:r w:rsidRPr="009F6662">
        <w:rPr>
          <w:rFonts w:asciiTheme="minorHAnsi" w:hAnsiTheme="minorHAnsi" w:cstheme="minorHAnsi"/>
          <w:szCs w:val="24"/>
        </w:rPr>
        <w:t>Mitigate</w:t>
      </w:r>
    </w:p>
    <w:p w14:paraId="3C13B0A8" w14:textId="0B3A5F5F" w:rsidR="0022144E" w:rsidRPr="009F6662" w:rsidRDefault="0022144E" w:rsidP="002B4B56">
      <w:pPr>
        <w:widowControl w:val="0"/>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 xml:space="preserve">The party entitled to the benefit of an indemnity under this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_Ref169506718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14</w:t>
      </w:r>
      <w:r w:rsidRPr="009F6662">
        <w:rPr>
          <w:rFonts w:asciiTheme="minorHAnsi" w:hAnsiTheme="minorHAnsi" w:cstheme="minorHAnsi"/>
        </w:rPr>
        <w:fldChar w:fldCharType="end"/>
      </w:r>
      <w:r w:rsidRPr="009F6662">
        <w:rPr>
          <w:rFonts w:asciiTheme="minorHAnsi" w:hAnsiTheme="minorHAnsi" w:cstheme="minorHAnsi"/>
        </w:rPr>
        <w:t xml:space="preserve"> shall take all reasonable measures to mitigate any loss or damage which has occurred. If the </w:t>
      </w:r>
      <w:r w:rsidR="007B4FC5" w:rsidRPr="009F6662">
        <w:rPr>
          <w:rFonts w:asciiTheme="minorHAnsi" w:hAnsiTheme="minorHAnsi" w:cstheme="minorHAnsi"/>
        </w:rPr>
        <w:t>P</w:t>
      </w:r>
      <w:r w:rsidRPr="009F6662">
        <w:rPr>
          <w:rFonts w:asciiTheme="minorHAnsi" w:hAnsiTheme="minorHAnsi" w:cstheme="minorHAnsi"/>
        </w:rPr>
        <w:t xml:space="preserve">arty fails to take such measures, the other </w:t>
      </w:r>
      <w:r w:rsidR="007B4FC5" w:rsidRPr="009F6662">
        <w:rPr>
          <w:rFonts w:asciiTheme="minorHAnsi" w:hAnsiTheme="minorHAnsi" w:cstheme="minorHAnsi"/>
        </w:rPr>
        <w:t>P</w:t>
      </w:r>
      <w:r w:rsidRPr="009F6662">
        <w:rPr>
          <w:rFonts w:asciiTheme="minorHAnsi" w:hAnsiTheme="minorHAnsi" w:cstheme="minorHAnsi"/>
        </w:rPr>
        <w:t>arty’s liabilities shall be correspondingly reduced.</w:t>
      </w:r>
    </w:p>
    <w:p w14:paraId="3C13B0A9" w14:textId="77777777" w:rsidR="0022144E" w:rsidRPr="009F6662" w:rsidRDefault="0022144E" w:rsidP="002B4B56">
      <w:pPr>
        <w:tabs>
          <w:tab w:val="left" w:pos="9072"/>
        </w:tabs>
        <w:ind w:left="426" w:right="327"/>
        <w:rPr>
          <w:rFonts w:asciiTheme="minorHAnsi" w:hAnsiTheme="minorHAnsi" w:cstheme="minorHAnsi"/>
        </w:rPr>
      </w:pPr>
    </w:p>
    <w:p w14:paraId="3C13B0AA" w14:textId="77777777" w:rsidR="00C0377A" w:rsidRPr="009F6662" w:rsidRDefault="00C0377A" w:rsidP="002B4B56">
      <w:pPr>
        <w:tabs>
          <w:tab w:val="left" w:pos="9072"/>
        </w:tabs>
        <w:ind w:left="426" w:right="327"/>
        <w:jc w:val="both"/>
        <w:rPr>
          <w:rFonts w:asciiTheme="minorHAnsi" w:hAnsiTheme="minorHAnsi" w:cstheme="minorHAnsi"/>
        </w:rPr>
      </w:pPr>
    </w:p>
    <w:p w14:paraId="3C13B0AB" w14:textId="77777777" w:rsidR="00C0377A" w:rsidRPr="009F6662" w:rsidRDefault="00C0377A" w:rsidP="002B4B56">
      <w:pPr>
        <w:tabs>
          <w:tab w:val="left" w:pos="9072"/>
        </w:tabs>
        <w:ind w:left="426" w:right="327"/>
        <w:jc w:val="both"/>
        <w:rPr>
          <w:rFonts w:asciiTheme="minorHAnsi" w:hAnsiTheme="minorHAnsi" w:cstheme="minorHAnsi"/>
        </w:rPr>
        <w:sectPr w:rsidR="00C0377A" w:rsidRPr="009F6662" w:rsidSect="00FC3982">
          <w:pgSz w:w="11907" w:h="16839" w:code="9"/>
          <w:pgMar w:top="1135" w:right="992" w:bottom="1440" w:left="1843" w:header="567" w:footer="567" w:gutter="0"/>
          <w:cols w:space="720"/>
          <w:docGrid w:linePitch="360"/>
        </w:sectPr>
      </w:pPr>
    </w:p>
    <w:p w14:paraId="3C13B0AC" w14:textId="77777777" w:rsidR="00C0377A" w:rsidRPr="009F6662" w:rsidRDefault="00C0377A"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b/>
        </w:rPr>
        <w:lastRenderedPageBreak/>
        <w:t>ARTICLE: 15</w:t>
      </w:r>
    </w:p>
    <w:p w14:paraId="3C13B0AD" w14:textId="77777777" w:rsidR="00C0377A" w:rsidRPr="009F6662" w:rsidRDefault="00C0377A" w:rsidP="00B55AE0">
      <w:pPr>
        <w:pStyle w:val="Heading1"/>
      </w:pPr>
      <w:bookmarkStart w:id="235" w:name="_Ref170681693"/>
      <w:bookmarkStart w:id="236" w:name="_Toc165463916"/>
      <w:r w:rsidRPr="009F6662">
        <w:t>Assignments and Charges</w:t>
      </w:r>
      <w:bookmarkEnd w:id="235"/>
      <w:bookmarkEnd w:id="236"/>
    </w:p>
    <w:p w14:paraId="3C13B0AE"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237" w:name="_Ref169497359"/>
      <w:r w:rsidRPr="009F6662">
        <w:rPr>
          <w:rFonts w:asciiTheme="minorHAnsi" w:hAnsiTheme="minorHAnsi" w:cstheme="minorHAnsi"/>
          <w:szCs w:val="24"/>
        </w:rPr>
        <w:t>Assignments:</w:t>
      </w:r>
      <w:bookmarkEnd w:id="237"/>
    </w:p>
    <w:p w14:paraId="3C13B0AF"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This Agreement shall be binding upon, and inure to the benefit of the Parties and their respective successors and permitted assigns. This Agreement shall not be assigned by any Party, except as provided in </w:t>
      </w:r>
      <w:r w:rsidR="00F902A4" w:rsidRPr="009F6662">
        <w:rPr>
          <w:rFonts w:asciiTheme="minorHAnsi" w:hAnsiTheme="minorHAnsi" w:cstheme="minorHAnsi"/>
          <w:sz w:val="24"/>
          <w:szCs w:val="24"/>
        </w:rPr>
        <w:t xml:space="preserve">Article </w:t>
      </w:r>
      <w:r w:rsidR="00A82F8E" w:rsidRPr="009F6662">
        <w:rPr>
          <w:rFonts w:asciiTheme="minorHAnsi" w:hAnsiTheme="minorHAnsi" w:cstheme="minorHAnsi"/>
          <w:sz w:val="24"/>
          <w:szCs w:val="24"/>
        </w:rPr>
        <w:t>15.3</w:t>
      </w:r>
      <w:r w:rsidRPr="009F6662">
        <w:rPr>
          <w:rFonts w:asciiTheme="minorHAnsi" w:hAnsiTheme="minorHAnsi" w:cstheme="minorHAnsi"/>
          <w:sz w:val="24"/>
          <w:szCs w:val="24"/>
        </w:rPr>
        <w:t>.</w:t>
      </w:r>
    </w:p>
    <w:p w14:paraId="3C13B0B0"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238" w:name="_Ref170664663"/>
      <w:r w:rsidRPr="009F6662">
        <w:rPr>
          <w:rFonts w:asciiTheme="minorHAnsi" w:hAnsiTheme="minorHAnsi" w:cstheme="minorHAnsi"/>
          <w:szCs w:val="24"/>
        </w:rPr>
        <w:t>Permitted Charges:</w:t>
      </w:r>
      <w:bookmarkEnd w:id="238"/>
    </w:p>
    <w:p w14:paraId="3C13B0B1"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39" w:name="_Ref173652716"/>
      <w:bookmarkStart w:id="240" w:name="_Ref169497663"/>
      <w:r w:rsidRPr="009F6662">
        <w:rPr>
          <w:rFonts w:asciiTheme="minorHAnsi" w:hAnsiTheme="minorHAnsi" w:cstheme="minorHAnsi"/>
          <w:sz w:val="24"/>
          <w:szCs w:val="24"/>
        </w:rPr>
        <w:t>Neither Party shall create or permit to subsist any encumbrance over all or any of its rights and benefits under this Agreement.</w:t>
      </w:r>
      <w:bookmarkEnd w:id="239"/>
      <w:r w:rsidRPr="009F6662">
        <w:rPr>
          <w:rFonts w:asciiTheme="minorHAnsi" w:hAnsiTheme="minorHAnsi" w:cstheme="minorHAnsi"/>
          <w:sz w:val="24"/>
          <w:szCs w:val="24"/>
        </w:rPr>
        <w:t xml:space="preserve"> </w:t>
      </w:r>
    </w:p>
    <w:p w14:paraId="3C13B0B2"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41" w:name="_Ref191275138"/>
      <w:r w:rsidRPr="009F6662">
        <w:rPr>
          <w:rFonts w:asciiTheme="minorHAnsi" w:hAnsiTheme="minorHAnsi" w:cstheme="minorHAnsi"/>
          <w:sz w:val="24"/>
          <w:szCs w:val="24"/>
        </w:rPr>
        <w:t xml:space="preserve">However, the TSP may create any encumbrance over all or part of the receivables, or the </w:t>
      </w:r>
      <w:r w:rsidR="0060458E" w:rsidRPr="009F6662">
        <w:rPr>
          <w:rFonts w:asciiTheme="minorHAnsi" w:hAnsiTheme="minorHAnsi" w:cstheme="minorHAnsi"/>
          <w:sz w:val="24"/>
          <w:szCs w:val="24"/>
        </w:rPr>
        <w:t>Project Assets</w:t>
      </w:r>
      <w:r w:rsidRPr="009F6662">
        <w:rPr>
          <w:rFonts w:asciiTheme="minorHAnsi" w:hAnsiTheme="minorHAnsi" w:cstheme="minorHAnsi"/>
          <w:sz w:val="24"/>
          <w:szCs w:val="24"/>
        </w:rPr>
        <w:t xml:space="preserve"> of the Project in favour of the Lenders or the Lenders’ Representative on their behalf, as security for</w:t>
      </w:r>
      <w:bookmarkEnd w:id="240"/>
      <w:r w:rsidRPr="009F6662">
        <w:rPr>
          <w:rFonts w:asciiTheme="minorHAnsi" w:hAnsiTheme="minorHAnsi" w:cstheme="minorHAnsi"/>
          <w:sz w:val="24"/>
          <w:szCs w:val="24"/>
        </w:rPr>
        <w:t xml:space="preserve"> amounts payable under the Financing Agreements and any other amounts agreed by the Parties.</w:t>
      </w:r>
      <w:bookmarkEnd w:id="241"/>
    </w:p>
    <w:p w14:paraId="3C13B0B3" w14:textId="77777777" w:rsidR="00C0377A" w:rsidRPr="009F6662" w:rsidRDefault="00C0377A" w:rsidP="002B4B56">
      <w:pPr>
        <w:pStyle w:val="Heading3"/>
        <w:numPr>
          <w:ilvl w:val="0"/>
          <w:numId w:val="0"/>
        </w:numPr>
        <w:tabs>
          <w:tab w:val="left" w:pos="9072"/>
        </w:tabs>
        <w:spacing w:line="276" w:lineRule="auto"/>
        <w:ind w:left="426" w:right="327"/>
        <w:rPr>
          <w:rFonts w:asciiTheme="minorHAnsi" w:hAnsiTheme="minorHAnsi" w:cstheme="minorHAnsi"/>
          <w:sz w:val="24"/>
          <w:szCs w:val="24"/>
        </w:rPr>
      </w:pPr>
      <w:r w:rsidRPr="009F6662">
        <w:rPr>
          <w:rFonts w:asciiTheme="minorHAnsi" w:hAnsiTheme="minorHAnsi" w:cstheme="minorHAnsi"/>
          <w:sz w:val="24"/>
          <w:szCs w:val="24"/>
        </w:rPr>
        <w:t>Provided that:</w:t>
      </w:r>
    </w:p>
    <w:p w14:paraId="3C13B0B4" w14:textId="77777777" w:rsidR="00C0377A" w:rsidRPr="009F6662" w:rsidRDefault="00C0377A" w:rsidP="008B48A6">
      <w:pPr>
        <w:numPr>
          <w:ilvl w:val="0"/>
          <w:numId w:val="14"/>
        </w:numPr>
        <w:tabs>
          <w:tab w:val="clear" w:pos="1620"/>
          <w:tab w:val="left" w:pos="1440"/>
          <w:tab w:val="left" w:pos="9072"/>
        </w:tabs>
        <w:spacing w:line="276" w:lineRule="auto"/>
        <w:ind w:left="1418" w:right="327" w:hanging="284"/>
        <w:jc w:val="both"/>
        <w:rPr>
          <w:rFonts w:asciiTheme="minorHAnsi" w:hAnsiTheme="minorHAnsi" w:cstheme="minorHAnsi"/>
        </w:rPr>
      </w:pPr>
      <w:r w:rsidRPr="009F6662">
        <w:rPr>
          <w:rFonts w:asciiTheme="minorHAnsi" w:hAnsiTheme="minorHAnsi" w:cstheme="minorHAnsi"/>
        </w:rPr>
        <w:t>the Lenders or the Lenders’ Representative on their behalf shall have entered into the Financing Agreements and agreed in writing to the provisions of this Agreement; and</w:t>
      </w:r>
    </w:p>
    <w:p w14:paraId="3C13B0B5" w14:textId="3D5346BF" w:rsidR="00C0377A" w:rsidRPr="009F6662" w:rsidRDefault="00C0377A" w:rsidP="008B48A6">
      <w:pPr>
        <w:numPr>
          <w:ilvl w:val="0"/>
          <w:numId w:val="14"/>
        </w:numPr>
        <w:tabs>
          <w:tab w:val="clear" w:pos="1620"/>
          <w:tab w:val="left" w:pos="1440"/>
          <w:tab w:val="left" w:pos="9072"/>
        </w:tabs>
        <w:spacing w:line="276" w:lineRule="auto"/>
        <w:ind w:left="1418" w:right="327" w:hanging="284"/>
        <w:jc w:val="both"/>
        <w:rPr>
          <w:rFonts w:asciiTheme="minorHAnsi" w:hAnsiTheme="minorHAnsi" w:cstheme="minorHAnsi"/>
        </w:rPr>
      </w:pPr>
      <w:r w:rsidRPr="009F6662">
        <w:rPr>
          <w:rFonts w:asciiTheme="minorHAnsi" w:hAnsiTheme="minorHAnsi" w:cstheme="minorHAnsi"/>
        </w:rPr>
        <w:t xml:space="preserve">any encumbrance granted by the TSP in accordance with this </w:t>
      </w:r>
      <w:r w:rsidR="00E577DE" w:rsidRPr="009F6662">
        <w:rPr>
          <w:rFonts w:asciiTheme="minorHAnsi" w:hAnsiTheme="minorHAnsi" w:cstheme="minorHAnsi"/>
        </w:rPr>
        <w:t xml:space="preserve">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_Ref191275138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15.2.2</w:t>
      </w:r>
      <w:r w:rsidRPr="009F6662">
        <w:rPr>
          <w:rFonts w:asciiTheme="minorHAnsi" w:hAnsiTheme="minorHAnsi" w:cstheme="minorHAnsi"/>
        </w:rPr>
        <w:fldChar w:fldCharType="end"/>
      </w:r>
      <w:r w:rsidRPr="009F6662">
        <w:rPr>
          <w:rFonts w:asciiTheme="minorHAnsi" w:hAnsiTheme="minorHAnsi" w:cstheme="minorHAns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3C13B0B6" w14:textId="7BEA50B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_Ref173652716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15.2.1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does not apply to:</w:t>
      </w:r>
    </w:p>
    <w:p w14:paraId="3C13B0B7" w14:textId="77777777" w:rsidR="00C0377A" w:rsidRPr="009F6662" w:rsidRDefault="00C0377A" w:rsidP="00A52064">
      <w:pPr>
        <w:numPr>
          <w:ilvl w:val="0"/>
          <w:numId w:val="7"/>
        </w:numPr>
        <w:tabs>
          <w:tab w:val="clear" w:pos="2160"/>
          <w:tab w:val="num" w:pos="1440"/>
          <w:tab w:val="left" w:pos="9072"/>
        </w:tabs>
        <w:spacing w:line="276" w:lineRule="auto"/>
        <w:ind w:left="1276" w:right="327" w:hanging="425"/>
        <w:jc w:val="both"/>
        <w:rPr>
          <w:rFonts w:asciiTheme="minorHAnsi" w:hAnsiTheme="minorHAnsi" w:cstheme="minorHAnsi"/>
        </w:rPr>
      </w:pPr>
      <w:r w:rsidRPr="009F6662">
        <w:rPr>
          <w:rFonts w:asciiTheme="minorHAnsi" w:hAnsiTheme="minorHAnsi" w:cstheme="minorHAnsi"/>
        </w:rPr>
        <w:t xml:space="preserve">liens arising by operation of law (or by an agreement evidencing the same) in the ordinary course of the TSP </w:t>
      </w:r>
      <w:r w:rsidR="001B250C" w:rsidRPr="009F6662">
        <w:rPr>
          <w:rFonts w:asciiTheme="minorHAnsi" w:hAnsiTheme="minorHAnsi" w:cstheme="minorHAnsi"/>
        </w:rPr>
        <w:t>developing and operating</w:t>
      </w:r>
      <w:r w:rsidRPr="009F6662">
        <w:rPr>
          <w:rFonts w:asciiTheme="minorHAnsi" w:hAnsiTheme="minorHAnsi" w:cstheme="minorHAnsi"/>
        </w:rPr>
        <w:t xml:space="preserve"> the Project;</w:t>
      </w:r>
    </w:p>
    <w:p w14:paraId="3C13B0B8" w14:textId="77777777" w:rsidR="00C0377A" w:rsidRPr="009F6662" w:rsidRDefault="00C0377A" w:rsidP="00A52064">
      <w:pPr>
        <w:numPr>
          <w:ilvl w:val="0"/>
          <w:numId w:val="7"/>
        </w:numPr>
        <w:tabs>
          <w:tab w:val="clear" w:pos="2160"/>
          <w:tab w:val="num" w:pos="1440"/>
          <w:tab w:val="left" w:pos="9072"/>
        </w:tabs>
        <w:spacing w:line="276" w:lineRule="auto"/>
        <w:ind w:left="1276" w:right="327" w:hanging="425"/>
        <w:jc w:val="both"/>
        <w:rPr>
          <w:rFonts w:asciiTheme="minorHAnsi" w:hAnsiTheme="minorHAnsi" w:cstheme="minorHAnsi"/>
        </w:rPr>
      </w:pPr>
      <w:r w:rsidRPr="009F6662">
        <w:rPr>
          <w:rFonts w:asciiTheme="minorHAnsi" w:hAnsiTheme="minorHAnsi" w:cstheme="minorHAnsi"/>
        </w:rPr>
        <w:t xml:space="preserve">pledges of goods, the related documents of title and / or other related documents, arising or created in the ordinary course of the TSP </w:t>
      </w:r>
      <w:r w:rsidR="001B250C" w:rsidRPr="009F6662">
        <w:rPr>
          <w:rFonts w:asciiTheme="minorHAnsi" w:hAnsiTheme="minorHAnsi" w:cstheme="minorHAnsi"/>
        </w:rPr>
        <w:t xml:space="preserve">developing and operating </w:t>
      </w:r>
      <w:r w:rsidRPr="009F6662">
        <w:rPr>
          <w:rFonts w:asciiTheme="minorHAnsi" w:hAnsiTheme="minorHAnsi" w:cstheme="minorHAnsi"/>
        </w:rPr>
        <w:t>the Project; or</w:t>
      </w:r>
    </w:p>
    <w:p w14:paraId="3C13B0B9" w14:textId="77777777" w:rsidR="00C0377A" w:rsidRPr="009F6662" w:rsidRDefault="00C0377A" w:rsidP="00A52064">
      <w:pPr>
        <w:numPr>
          <w:ilvl w:val="0"/>
          <w:numId w:val="7"/>
        </w:numPr>
        <w:tabs>
          <w:tab w:val="clear" w:pos="2160"/>
          <w:tab w:val="num" w:pos="1440"/>
          <w:tab w:val="left" w:pos="9072"/>
        </w:tabs>
        <w:spacing w:line="276" w:lineRule="auto"/>
        <w:ind w:left="1276" w:right="327" w:hanging="425"/>
        <w:jc w:val="both"/>
        <w:rPr>
          <w:rFonts w:asciiTheme="minorHAnsi" w:hAnsiTheme="minorHAnsi" w:cstheme="minorHAnsi"/>
        </w:rPr>
      </w:pPr>
      <w:r w:rsidRPr="009F6662">
        <w:rPr>
          <w:rFonts w:asciiTheme="minorHAnsi" w:hAnsiTheme="minorHAnsi" w:cstheme="minorHAnsi"/>
        </w:rPr>
        <w:t xml:space="preserve">security arising out of retention of title provisions in relation to goods acquired in the ordinary course of the TSP </w:t>
      </w:r>
      <w:r w:rsidR="001B250C" w:rsidRPr="009F6662">
        <w:rPr>
          <w:rFonts w:asciiTheme="minorHAnsi" w:hAnsiTheme="minorHAnsi" w:cstheme="minorHAnsi"/>
        </w:rPr>
        <w:t>developing and operating</w:t>
      </w:r>
      <w:r w:rsidRPr="009F6662">
        <w:rPr>
          <w:rFonts w:asciiTheme="minorHAnsi" w:hAnsiTheme="minorHAnsi" w:cstheme="minorHAnsi"/>
        </w:rPr>
        <w:t xml:space="preserve"> the Project. </w:t>
      </w:r>
    </w:p>
    <w:p w14:paraId="3C13B0BA"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242" w:name="_Ref190744078"/>
      <w:r w:rsidRPr="009F6662">
        <w:rPr>
          <w:rFonts w:asciiTheme="minorHAnsi" w:hAnsiTheme="minorHAnsi" w:cstheme="minorHAnsi"/>
          <w:szCs w:val="24"/>
        </w:rPr>
        <w:lastRenderedPageBreak/>
        <w:t>Substitution Rights of the Lenders</w:t>
      </w:r>
      <w:bookmarkEnd w:id="242"/>
      <w:r w:rsidRPr="009F6662">
        <w:rPr>
          <w:rFonts w:asciiTheme="minorHAnsi" w:hAnsiTheme="minorHAnsi" w:cstheme="minorHAnsi"/>
          <w:szCs w:val="24"/>
        </w:rPr>
        <w:t xml:space="preserve"> </w:t>
      </w:r>
    </w:p>
    <w:p w14:paraId="3C13B0BB"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9F6662">
        <w:rPr>
          <w:rFonts w:asciiTheme="minorHAnsi" w:hAnsiTheme="minorHAnsi" w:cstheme="minorHAnsi"/>
          <w:sz w:val="24"/>
          <w:szCs w:val="24"/>
        </w:rPr>
        <w:t>Nodal Agency</w:t>
      </w:r>
      <w:r w:rsidRPr="009F6662">
        <w:rPr>
          <w:rFonts w:asciiTheme="minorHAnsi" w:hAnsiTheme="minorHAnsi" w:cstheme="minorHAnsi"/>
          <w:sz w:val="24"/>
          <w:szCs w:val="24"/>
        </w:rPr>
        <w:t>.</w:t>
      </w:r>
    </w:p>
    <w:p w14:paraId="3C13B0BC"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sectPr w:rsidR="00C0377A" w:rsidRPr="009F6662" w:rsidSect="005656AF">
          <w:pgSz w:w="11907" w:h="16839" w:code="9"/>
          <w:pgMar w:top="1135" w:right="992" w:bottom="1440" w:left="1843" w:header="510" w:footer="510" w:gutter="0"/>
          <w:cols w:space="720"/>
          <w:docGrid w:linePitch="360"/>
        </w:sectPr>
      </w:pPr>
      <w:r w:rsidRPr="009F6662">
        <w:rPr>
          <w:rFonts w:asciiTheme="minorHAnsi" w:hAnsiTheme="minorHAnsi" w:cstheme="minorHAnsi"/>
          <w:sz w:val="24"/>
          <w:szCs w:val="24"/>
        </w:rPr>
        <w:t>However, in the case of default by the TSP in debt repayments</w:t>
      </w:r>
      <w:r w:rsidR="003D0F2E" w:rsidRPr="009F6662">
        <w:rPr>
          <w:rFonts w:asciiTheme="minorHAnsi" w:hAnsiTheme="minorHAnsi" w:cstheme="minorHAnsi"/>
          <w:sz w:val="24"/>
          <w:szCs w:val="24"/>
        </w:rPr>
        <w:t xml:space="preserve"> or in the case of </w:t>
      </w:r>
      <w:r w:rsidR="003D0F2E" w:rsidRPr="009F6662">
        <w:rPr>
          <w:rFonts w:asciiTheme="minorHAnsi" w:hAnsiTheme="minorHAnsi" w:cstheme="minorHAnsi"/>
          <w:bCs w:val="0"/>
          <w:w w:val="0"/>
          <w:sz w:val="24"/>
          <w:szCs w:val="24"/>
        </w:rPr>
        <w:t>default</w:t>
      </w:r>
      <w:r w:rsidR="003D0F2E" w:rsidRPr="009F6662">
        <w:rPr>
          <w:rFonts w:asciiTheme="minorHAnsi" w:hAnsiTheme="minorHAnsi" w:cstheme="minorHAnsi"/>
          <w:sz w:val="24"/>
          <w:szCs w:val="24"/>
        </w:rPr>
        <w:t xml:space="preserve"> by the TSP as per Article 13 of this Agreement during the debt repayments</w:t>
      </w:r>
      <w:r w:rsidRPr="009F6662">
        <w:rPr>
          <w:rFonts w:asciiTheme="minorHAnsi" w:hAnsiTheme="minorHAnsi" w:cstheme="minorHAns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9F6662">
        <w:rPr>
          <w:rFonts w:asciiTheme="minorHAnsi" w:hAnsiTheme="minorHAnsi" w:cstheme="minorHAnsi"/>
          <w:sz w:val="24"/>
          <w:szCs w:val="24"/>
        </w:rPr>
        <w:t xml:space="preserve">and </w:t>
      </w:r>
      <w:r w:rsidRPr="009F6662">
        <w:rPr>
          <w:rFonts w:asciiTheme="minorHAnsi" w:hAnsiTheme="minorHAnsi" w:cstheme="minorHAnsi"/>
          <w:sz w:val="24"/>
          <w:szCs w:val="24"/>
        </w:rPr>
        <w:t>as amended from time to time.</w:t>
      </w:r>
    </w:p>
    <w:p w14:paraId="3C13B0BD" w14:textId="77777777" w:rsidR="00C0377A" w:rsidRPr="009F6662" w:rsidRDefault="00C0377A"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b/>
        </w:rPr>
        <w:lastRenderedPageBreak/>
        <w:t>ARTICLE: 16</w:t>
      </w:r>
    </w:p>
    <w:p w14:paraId="3C13B0BE" w14:textId="77777777" w:rsidR="00C0377A" w:rsidRPr="009F6662" w:rsidRDefault="00C0377A" w:rsidP="00B55AE0">
      <w:pPr>
        <w:pStyle w:val="Heading1"/>
      </w:pPr>
      <w:bookmarkStart w:id="243" w:name="_Ref169487437"/>
      <w:bookmarkStart w:id="244" w:name="_Ref169487683"/>
      <w:bookmarkStart w:id="245" w:name="_Ref169493577"/>
      <w:bookmarkStart w:id="246" w:name="_Ref169493828"/>
      <w:bookmarkStart w:id="247" w:name="_Toc165463917"/>
      <w:r w:rsidRPr="009F6662">
        <w:t>Governing Law and Dispute Resolution</w:t>
      </w:r>
      <w:bookmarkEnd w:id="243"/>
      <w:bookmarkEnd w:id="244"/>
      <w:bookmarkEnd w:id="245"/>
      <w:bookmarkEnd w:id="246"/>
      <w:bookmarkEnd w:id="247"/>
    </w:p>
    <w:p w14:paraId="3C13B0BF"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248" w:name="_Ref335306450"/>
      <w:r w:rsidRPr="009F6662">
        <w:rPr>
          <w:rFonts w:asciiTheme="minorHAnsi" w:hAnsiTheme="minorHAnsi" w:cstheme="minorHAnsi"/>
          <w:szCs w:val="24"/>
        </w:rPr>
        <w:t>Governing Law:</w:t>
      </w:r>
      <w:bookmarkEnd w:id="248"/>
      <w:r w:rsidRPr="009F6662">
        <w:rPr>
          <w:rFonts w:asciiTheme="minorHAnsi" w:hAnsiTheme="minorHAnsi" w:cstheme="minorHAnsi"/>
          <w:szCs w:val="24"/>
        </w:rPr>
        <w:t xml:space="preserve"> </w:t>
      </w:r>
    </w:p>
    <w:p w14:paraId="3C13B0C0" w14:textId="77777777" w:rsidR="00C0377A" w:rsidRPr="009F6662" w:rsidRDefault="00C0377A" w:rsidP="002B4B56">
      <w:pPr>
        <w:widowControl w:val="0"/>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9F6662">
        <w:rPr>
          <w:rFonts w:asciiTheme="minorHAnsi" w:hAnsiTheme="minorHAnsi" w:cstheme="minorHAnsi"/>
        </w:rPr>
        <w:t>Delhi</w:t>
      </w:r>
      <w:r w:rsidRPr="009F6662">
        <w:rPr>
          <w:rFonts w:asciiTheme="minorHAnsi" w:hAnsiTheme="minorHAnsi" w:cstheme="minorHAnsi"/>
        </w:rPr>
        <w:t>.</w:t>
      </w:r>
    </w:p>
    <w:p w14:paraId="3C13B0C1"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249" w:name="_Ref170123003"/>
      <w:r w:rsidRPr="009F6662">
        <w:rPr>
          <w:rFonts w:asciiTheme="minorHAnsi" w:hAnsiTheme="minorHAnsi" w:cstheme="minorHAnsi"/>
          <w:szCs w:val="24"/>
        </w:rPr>
        <w:t>Amicable Settlement:</w:t>
      </w:r>
      <w:bookmarkEnd w:id="249"/>
      <w:r w:rsidRPr="009F6662">
        <w:rPr>
          <w:rFonts w:asciiTheme="minorHAnsi" w:hAnsiTheme="minorHAnsi" w:cstheme="minorHAnsi"/>
          <w:szCs w:val="24"/>
        </w:rPr>
        <w:t xml:space="preserve"> </w:t>
      </w:r>
    </w:p>
    <w:p w14:paraId="3C13B0C2"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50" w:name="_Ref170120182"/>
      <w:r w:rsidRPr="009F6662">
        <w:rPr>
          <w:rFonts w:asciiTheme="minorHAnsi" w:hAnsiTheme="minorHAnsi" w:cstheme="minorHAns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0"/>
    </w:p>
    <w:p w14:paraId="3C13B0C3" w14:textId="77777777" w:rsidR="00C0377A" w:rsidRPr="009F6662" w:rsidRDefault="00C0377A" w:rsidP="00A373C7">
      <w:pPr>
        <w:widowControl w:val="0"/>
        <w:numPr>
          <w:ilvl w:val="0"/>
          <w:numId w:val="3"/>
        </w:numPr>
        <w:tabs>
          <w:tab w:val="clear" w:pos="1440"/>
          <w:tab w:val="num" w:pos="1620"/>
          <w:tab w:val="left" w:pos="9072"/>
        </w:tabs>
        <w:spacing w:before="0" w:after="0"/>
        <w:ind w:left="992" w:right="329" w:firstLine="0"/>
        <w:jc w:val="both"/>
        <w:rPr>
          <w:rFonts w:asciiTheme="minorHAnsi" w:hAnsiTheme="minorHAnsi" w:cstheme="minorHAnsi"/>
        </w:rPr>
      </w:pPr>
      <w:r w:rsidRPr="009F6662">
        <w:rPr>
          <w:rFonts w:asciiTheme="minorHAnsi" w:hAnsiTheme="minorHAnsi" w:cstheme="minorHAnsi"/>
        </w:rPr>
        <w:t>a description of the Dispute;</w:t>
      </w:r>
    </w:p>
    <w:p w14:paraId="3C13B0C4" w14:textId="77777777" w:rsidR="00C0377A" w:rsidRPr="009F6662" w:rsidRDefault="00C0377A" w:rsidP="00A373C7">
      <w:pPr>
        <w:widowControl w:val="0"/>
        <w:numPr>
          <w:ilvl w:val="0"/>
          <w:numId w:val="3"/>
        </w:numPr>
        <w:tabs>
          <w:tab w:val="clear" w:pos="1440"/>
          <w:tab w:val="num" w:pos="1620"/>
          <w:tab w:val="left" w:pos="9072"/>
        </w:tabs>
        <w:spacing w:before="0" w:after="0"/>
        <w:ind w:left="992" w:right="329" w:firstLine="0"/>
        <w:jc w:val="both"/>
        <w:rPr>
          <w:rFonts w:asciiTheme="minorHAnsi" w:hAnsiTheme="minorHAnsi" w:cstheme="minorHAnsi"/>
        </w:rPr>
      </w:pPr>
      <w:r w:rsidRPr="009F6662">
        <w:rPr>
          <w:rFonts w:asciiTheme="minorHAnsi" w:hAnsiTheme="minorHAnsi" w:cstheme="minorHAnsi"/>
        </w:rPr>
        <w:t>the grounds for such Dispute; and</w:t>
      </w:r>
    </w:p>
    <w:p w14:paraId="3C13B0C5" w14:textId="77777777" w:rsidR="00C0377A" w:rsidRPr="009F6662" w:rsidRDefault="00C0377A" w:rsidP="00A373C7">
      <w:pPr>
        <w:widowControl w:val="0"/>
        <w:numPr>
          <w:ilvl w:val="0"/>
          <w:numId w:val="3"/>
        </w:numPr>
        <w:tabs>
          <w:tab w:val="clear" w:pos="1440"/>
          <w:tab w:val="num" w:pos="1620"/>
          <w:tab w:val="left" w:pos="9072"/>
        </w:tabs>
        <w:spacing w:before="0" w:after="0"/>
        <w:ind w:left="992" w:right="329" w:firstLine="0"/>
        <w:jc w:val="both"/>
        <w:rPr>
          <w:rFonts w:asciiTheme="minorHAnsi" w:hAnsiTheme="minorHAnsi" w:cstheme="minorHAnsi"/>
        </w:rPr>
      </w:pPr>
      <w:r w:rsidRPr="009F6662">
        <w:rPr>
          <w:rFonts w:asciiTheme="minorHAnsi" w:hAnsiTheme="minorHAnsi" w:cstheme="minorHAnsi"/>
        </w:rPr>
        <w:t>all written material in support of its claim.</w:t>
      </w:r>
    </w:p>
    <w:p w14:paraId="3C13B0C6" w14:textId="6DCADB3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51" w:name="_Ref170664893"/>
      <w:r w:rsidRPr="009F6662">
        <w:rPr>
          <w:rFonts w:asciiTheme="minorHAnsi" w:hAnsiTheme="minorHAnsi" w:cstheme="minorHAnsi"/>
          <w:bCs w:val="0"/>
          <w:w w:val="0"/>
          <w:sz w:val="24"/>
          <w:szCs w:val="24"/>
        </w:rPr>
        <w:t>The</w:t>
      </w:r>
      <w:r w:rsidRPr="009F6662">
        <w:rPr>
          <w:rFonts w:asciiTheme="minorHAnsi" w:hAnsiTheme="minorHAnsi" w:cstheme="minorHAnsi"/>
          <w:sz w:val="24"/>
          <w:szCs w:val="24"/>
        </w:rPr>
        <w:t xml:space="preserve"> other Party shall, within thirty (30) days of issue of notice issued under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_Ref170120182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16.2.1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furnish:</w:t>
      </w:r>
      <w:bookmarkEnd w:id="251"/>
    </w:p>
    <w:p w14:paraId="3C13B0C7" w14:textId="77777777" w:rsidR="00C0377A" w:rsidRPr="009F6662" w:rsidRDefault="00C0377A" w:rsidP="00A373C7">
      <w:pPr>
        <w:widowControl w:val="0"/>
        <w:numPr>
          <w:ilvl w:val="0"/>
          <w:numId w:val="4"/>
        </w:numPr>
        <w:tabs>
          <w:tab w:val="left" w:pos="9072"/>
        </w:tabs>
        <w:spacing w:before="0" w:after="0"/>
        <w:ind w:left="1559" w:right="329" w:hanging="425"/>
        <w:jc w:val="both"/>
        <w:rPr>
          <w:rFonts w:asciiTheme="minorHAnsi" w:hAnsiTheme="minorHAnsi" w:cstheme="minorHAnsi"/>
        </w:rPr>
      </w:pPr>
      <w:r w:rsidRPr="009F6662">
        <w:rPr>
          <w:rFonts w:asciiTheme="minorHAnsi" w:hAnsiTheme="minorHAnsi" w:cstheme="minorHAnsi"/>
        </w:rPr>
        <w:t xml:space="preserve"> counter-claim and defences, if any, regarding the Dispute; and</w:t>
      </w:r>
    </w:p>
    <w:p w14:paraId="3C13B0C8" w14:textId="77777777" w:rsidR="00C0377A" w:rsidRPr="009F6662" w:rsidRDefault="00C0377A" w:rsidP="00A373C7">
      <w:pPr>
        <w:widowControl w:val="0"/>
        <w:numPr>
          <w:ilvl w:val="0"/>
          <w:numId w:val="4"/>
        </w:numPr>
        <w:tabs>
          <w:tab w:val="left" w:pos="9072"/>
        </w:tabs>
        <w:spacing w:before="0" w:after="0"/>
        <w:ind w:left="1559" w:right="329" w:hanging="425"/>
        <w:jc w:val="both"/>
        <w:rPr>
          <w:rFonts w:asciiTheme="minorHAnsi" w:hAnsiTheme="minorHAnsi" w:cstheme="minorHAnsi"/>
        </w:rPr>
      </w:pPr>
      <w:r w:rsidRPr="009F6662">
        <w:rPr>
          <w:rFonts w:asciiTheme="minorHAnsi" w:hAnsiTheme="minorHAnsi" w:cstheme="minorHAnsi"/>
        </w:rPr>
        <w:t>all written material in support of its defences and counter-claim.</w:t>
      </w:r>
    </w:p>
    <w:p w14:paraId="3C13B0C9" w14:textId="4637011C"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52" w:name="_Ref170665253"/>
      <w:r w:rsidRPr="009F6662">
        <w:rPr>
          <w:rFonts w:asciiTheme="minorHAnsi" w:hAnsiTheme="minorHAnsi" w:cstheme="minorHAnsi"/>
          <w:sz w:val="24"/>
          <w:szCs w:val="24"/>
        </w:rPr>
        <w:t xml:space="preserve">Within thirty (30) days of issue of notice by the Party pursuant to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_Ref170120182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16.2.1</w:t>
      </w:r>
      <w:r w:rsidRPr="009F6662">
        <w:rPr>
          <w:rFonts w:asciiTheme="minorHAnsi" w:hAnsiTheme="minorHAnsi" w:cstheme="minorHAnsi"/>
          <w:sz w:val="24"/>
          <w:szCs w:val="24"/>
        </w:rPr>
        <w:fldChar w:fldCharType="end"/>
      </w:r>
      <w:r w:rsidR="000469B6" w:rsidRPr="009F6662">
        <w:rPr>
          <w:rFonts w:asciiTheme="minorHAnsi" w:hAnsiTheme="minorHAnsi" w:cstheme="minorHAnsi"/>
          <w:sz w:val="24"/>
          <w:szCs w:val="24"/>
        </w:rPr>
        <w:t>,</w:t>
      </w:r>
      <w:r w:rsidRPr="009F6662">
        <w:rPr>
          <w:rFonts w:asciiTheme="minorHAnsi" w:hAnsiTheme="minorHAnsi" w:cstheme="minorHAnsi"/>
          <w:sz w:val="24"/>
          <w:szCs w:val="24"/>
        </w:rPr>
        <w:t xml:space="preserve"> if the other Party does not furnish any counter claim or defense under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_Ref170664893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16.2.2</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_Ref170665253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16.2.3</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the Dispute shall be referred for dispute resolution in accordance with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_Ref170664922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16.3</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w:t>
      </w:r>
      <w:bookmarkEnd w:id="252"/>
    </w:p>
    <w:p w14:paraId="3C13B0CA"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253" w:name="_Ref170664922"/>
      <w:r w:rsidRPr="009F6662">
        <w:rPr>
          <w:rFonts w:asciiTheme="minorHAnsi" w:hAnsiTheme="minorHAnsi" w:cstheme="minorHAnsi"/>
          <w:szCs w:val="24"/>
        </w:rPr>
        <w:t>Dispute Resolution:</w:t>
      </w:r>
      <w:bookmarkEnd w:id="253"/>
    </w:p>
    <w:p w14:paraId="3C13B0CB" w14:textId="77777777" w:rsidR="00C0377A" w:rsidRPr="009F6662" w:rsidRDefault="00022B2B" w:rsidP="002B4B56">
      <w:pPr>
        <w:pStyle w:val="Heading3"/>
        <w:keepNext w:val="0"/>
        <w:widowControl w:val="0"/>
        <w:numPr>
          <w:ilvl w:val="0"/>
          <w:numId w:val="0"/>
        </w:numPr>
        <w:tabs>
          <w:tab w:val="num" w:pos="1620"/>
          <w:tab w:val="left" w:pos="9072"/>
        </w:tabs>
        <w:spacing w:line="276" w:lineRule="auto"/>
        <w:ind w:left="426" w:right="327"/>
        <w:rPr>
          <w:rFonts w:asciiTheme="minorHAnsi" w:hAnsiTheme="minorHAnsi" w:cstheme="minorHAnsi"/>
          <w:sz w:val="24"/>
          <w:szCs w:val="24"/>
        </w:rPr>
      </w:pPr>
      <w:bookmarkStart w:id="254" w:name="_Ref170665287"/>
      <w:r w:rsidRPr="009F6662">
        <w:rPr>
          <w:rFonts w:asciiTheme="minorHAnsi" w:hAnsiTheme="minorHAnsi" w:cstheme="minorHAnsi"/>
          <w:sz w:val="24"/>
          <w:szCs w:val="24"/>
        </w:rPr>
        <w:t>All Disputes shall be adjudicat</w:t>
      </w:r>
      <w:r w:rsidR="00FE2676" w:rsidRPr="009F6662">
        <w:rPr>
          <w:rFonts w:asciiTheme="minorHAnsi" w:hAnsiTheme="minorHAnsi" w:cstheme="minorHAnsi"/>
          <w:sz w:val="24"/>
          <w:szCs w:val="24"/>
        </w:rPr>
        <w:t xml:space="preserve">ed </w:t>
      </w:r>
      <w:r w:rsidRPr="009F6662">
        <w:rPr>
          <w:rFonts w:asciiTheme="minorHAnsi" w:hAnsiTheme="minorHAnsi" w:cstheme="minorHAnsi"/>
          <w:sz w:val="24"/>
          <w:szCs w:val="24"/>
        </w:rPr>
        <w:t>by the Commission</w:t>
      </w:r>
      <w:r w:rsidR="006041DC" w:rsidRPr="009F6662">
        <w:rPr>
          <w:rFonts w:asciiTheme="minorHAnsi" w:hAnsiTheme="minorHAnsi" w:cstheme="minorHAnsi"/>
          <w:sz w:val="24"/>
          <w:szCs w:val="24"/>
        </w:rPr>
        <w:t>.</w:t>
      </w:r>
      <w:r w:rsidR="00D0500E" w:rsidRPr="009F6662">
        <w:rPr>
          <w:rFonts w:asciiTheme="minorHAnsi" w:hAnsiTheme="minorHAnsi" w:cstheme="minorHAnsi"/>
          <w:sz w:val="24"/>
          <w:szCs w:val="24"/>
        </w:rPr>
        <w:t xml:space="preserve"> </w:t>
      </w:r>
      <w:bookmarkEnd w:id="254"/>
    </w:p>
    <w:p w14:paraId="3C13B0CC"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255" w:name="_Ref190767965"/>
      <w:r w:rsidRPr="009F6662">
        <w:rPr>
          <w:rFonts w:asciiTheme="minorHAnsi" w:hAnsiTheme="minorHAnsi" w:cstheme="minorHAnsi"/>
          <w:szCs w:val="24"/>
        </w:rPr>
        <w:t>Parties to Perform Obligations:</w:t>
      </w:r>
      <w:bookmarkEnd w:id="255"/>
    </w:p>
    <w:p w14:paraId="3C13B0CD" w14:textId="0A5F6E23" w:rsidR="00C0377A" w:rsidRPr="009F6662" w:rsidRDefault="00C0377A" w:rsidP="002B4B56">
      <w:pPr>
        <w:widowControl w:val="0"/>
        <w:tabs>
          <w:tab w:val="left" w:pos="9072"/>
        </w:tabs>
        <w:spacing w:line="276" w:lineRule="auto"/>
        <w:ind w:left="426" w:right="327"/>
        <w:jc w:val="both"/>
        <w:rPr>
          <w:rFonts w:asciiTheme="minorHAnsi" w:hAnsiTheme="minorHAnsi" w:cstheme="minorHAnsi"/>
          <w:sz w:val="23"/>
          <w:szCs w:val="23"/>
        </w:rPr>
      </w:pPr>
      <w:r w:rsidRPr="009F6662">
        <w:rPr>
          <w:rFonts w:asciiTheme="minorHAnsi" w:hAnsiTheme="minorHAnsi" w:cstheme="minorHAnsi"/>
          <w:szCs w:val="23"/>
        </w:rPr>
        <w:t xml:space="preserve">Notwithstanding the existence of any Dispute and difference referred to the Commission as provided in Article </w:t>
      </w:r>
      <w:r w:rsidRPr="009F6662">
        <w:rPr>
          <w:rFonts w:asciiTheme="minorHAnsi" w:hAnsiTheme="minorHAnsi" w:cstheme="minorHAnsi"/>
          <w:szCs w:val="23"/>
        </w:rPr>
        <w:fldChar w:fldCharType="begin"/>
      </w:r>
      <w:r w:rsidRPr="009F6662">
        <w:rPr>
          <w:rFonts w:asciiTheme="minorHAnsi" w:hAnsiTheme="minorHAnsi" w:cstheme="minorHAnsi"/>
          <w:szCs w:val="23"/>
        </w:rPr>
        <w:instrText xml:space="preserve"> REF _Ref170664922 \r \h  \* MERGEFORMAT </w:instrText>
      </w:r>
      <w:r w:rsidRPr="009F6662">
        <w:rPr>
          <w:rFonts w:asciiTheme="minorHAnsi" w:hAnsiTheme="minorHAnsi" w:cstheme="minorHAnsi"/>
          <w:szCs w:val="23"/>
        </w:rPr>
      </w:r>
      <w:r w:rsidRPr="009F6662">
        <w:rPr>
          <w:rFonts w:asciiTheme="minorHAnsi" w:hAnsiTheme="minorHAnsi" w:cstheme="minorHAnsi"/>
          <w:szCs w:val="23"/>
        </w:rPr>
        <w:fldChar w:fldCharType="separate"/>
      </w:r>
      <w:r w:rsidR="009429D3">
        <w:rPr>
          <w:rFonts w:asciiTheme="minorHAnsi" w:hAnsiTheme="minorHAnsi" w:cstheme="minorHAnsi"/>
          <w:szCs w:val="23"/>
        </w:rPr>
        <w:t>16.3</w:t>
      </w:r>
      <w:r w:rsidRPr="009F6662">
        <w:rPr>
          <w:rFonts w:asciiTheme="minorHAnsi" w:hAnsiTheme="minorHAnsi" w:cstheme="minorHAnsi"/>
          <w:szCs w:val="23"/>
        </w:rPr>
        <w:fldChar w:fldCharType="end"/>
      </w:r>
      <w:r w:rsidRPr="009F6662">
        <w:rPr>
          <w:rFonts w:asciiTheme="minorHAnsi" w:hAnsiTheme="minorHAnsi" w:cstheme="minorHAnsi"/>
          <w:szCs w:val="23"/>
        </w:rPr>
        <w:t xml:space="preserve"> and save as the Commission may otherwise direct by a final or interim order, the Parties hereto shall continue to perform their respective obligations</w:t>
      </w:r>
      <w:r w:rsidR="005A3CC0" w:rsidRPr="009F6662">
        <w:rPr>
          <w:rFonts w:asciiTheme="minorHAnsi" w:hAnsiTheme="minorHAnsi" w:cstheme="minorHAnsi"/>
          <w:szCs w:val="23"/>
        </w:rPr>
        <w:t>/ roles</w:t>
      </w:r>
      <w:r w:rsidRPr="009F6662">
        <w:rPr>
          <w:rFonts w:asciiTheme="minorHAnsi" w:hAnsiTheme="minorHAnsi" w:cstheme="minorHAnsi"/>
          <w:szCs w:val="23"/>
        </w:rPr>
        <w:t xml:space="preserve"> (which are not in dispute) under this Agreement.  </w:t>
      </w:r>
      <w:r w:rsidRPr="009F6662">
        <w:rPr>
          <w:rFonts w:asciiTheme="minorHAnsi" w:hAnsiTheme="minorHAnsi" w:cstheme="minorHAnsi"/>
          <w:sz w:val="23"/>
          <w:szCs w:val="23"/>
        </w:rPr>
        <w:tab/>
      </w:r>
    </w:p>
    <w:p w14:paraId="3C13B0CE" w14:textId="77777777" w:rsidR="00C0377A" w:rsidRPr="009F6662" w:rsidRDefault="00C0377A"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b/>
        </w:rPr>
        <w:lastRenderedPageBreak/>
        <w:t>ARTICLE: 17</w:t>
      </w:r>
    </w:p>
    <w:p w14:paraId="3C13B0CF" w14:textId="77777777" w:rsidR="00C0377A" w:rsidRPr="009F6662" w:rsidRDefault="00C0377A" w:rsidP="00B55AE0">
      <w:pPr>
        <w:pStyle w:val="Heading1"/>
      </w:pPr>
      <w:bookmarkStart w:id="256" w:name="_Ref170552959"/>
      <w:bookmarkStart w:id="257" w:name="_Ref173647756"/>
      <w:bookmarkStart w:id="258" w:name="_Toc165463918"/>
      <w:r w:rsidRPr="009F6662">
        <w:t xml:space="preserve">Representation and </w:t>
      </w:r>
      <w:bookmarkEnd w:id="256"/>
      <w:r w:rsidRPr="009F6662">
        <w:t>Warranties</w:t>
      </w:r>
      <w:bookmarkEnd w:id="257"/>
      <w:bookmarkEnd w:id="258"/>
    </w:p>
    <w:p w14:paraId="3C13B0D0"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 xml:space="preserve">Representation and warranties of the </w:t>
      </w:r>
      <w:r w:rsidR="00D730EF" w:rsidRPr="009F6662">
        <w:rPr>
          <w:rFonts w:asciiTheme="minorHAnsi" w:hAnsiTheme="minorHAnsi" w:cstheme="minorHAnsi"/>
          <w:szCs w:val="24"/>
        </w:rPr>
        <w:t>Nodal Agency</w:t>
      </w:r>
    </w:p>
    <w:p w14:paraId="3C13B0D1" w14:textId="77777777" w:rsidR="00C0377A" w:rsidRPr="009F6662" w:rsidRDefault="00694130"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59" w:name="_Ref171399890"/>
      <w:r w:rsidRPr="009F6662">
        <w:rPr>
          <w:rFonts w:asciiTheme="minorHAnsi" w:hAnsiTheme="minorHAnsi" w:cstheme="minorHAnsi"/>
          <w:sz w:val="24"/>
          <w:szCs w:val="24"/>
        </w:rPr>
        <w:t xml:space="preserve">The </w:t>
      </w:r>
      <w:r w:rsidR="00D730EF" w:rsidRPr="009F6662">
        <w:rPr>
          <w:rFonts w:asciiTheme="minorHAnsi" w:hAnsiTheme="minorHAnsi" w:cstheme="minorHAnsi"/>
          <w:sz w:val="24"/>
          <w:szCs w:val="24"/>
        </w:rPr>
        <w:t>Nodal Agency</w:t>
      </w:r>
      <w:r w:rsidR="00C0377A" w:rsidRPr="009F6662">
        <w:rPr>
          <w:rFonts w:asciiTheme="minorHAnsi" w:hAnsiTheme="minorHAnsi" w:cstheme="minorHAnsi"/>
          <w:sz w:val="24"/>
          <w:szCs w:val="24"/>
        </w:rPr>
        <w:t xml:space="preserve"> hereby represents and warrants to and agrees with the </w:t>
      </w:r>
      <w:r w:rsidRPr="009F6662">
        <w:rPr>
          <w:rFonts w:asciiTheme="minorHAnsi" w:hAnsiTheme="minorHAnsi" w:cstheme="minorHAnsi"/>
          <w:sz w:val="24"/>
          <w:szCs w:val="24"/>
        </w:rPr>
        <w:t>TSP</w:t>
      </w:r>
      <w:r w:rsidR="008E3BA2" w:rsidRPr="009F6662">
        <w:rPr>
          <w:rFonts w:asciiTheme="minorHAnsi" w:hAnsiTheme="minorHAnsi" w:cstheme="minorHAnsi"/>
          <w:sz w:val="24"/>
          <w:szCs w:val="24"/>
        </w:rPr>
        <w:t xml:space="preserve"> </w:t>
      </w:r>
      <w:r w:rsidR="00C0377A" w:rsidRPr="009F6662">
        <w:rPr>
          <w:rFonts w:asciiTheme="minorHAnsi" w:hAnsiTheme="minorHAnsi" w:cstheme="minorHAnsi"/>
          <w:sz w:val="24"/>
          <w:szCs w:val="24"/>
        </w:rPr>
        <w:t xml:space="preserve">as follows and acknowledges and confirms that the </w:t>
      </w:r>
      <w:r w:rsidRPr="009F6662">
        <w:rPr>
          <w:rFonts w:asciiTheme="minorHAnsi" w:hAnsiTheme="minorHAnsi" w:cstheme="minorHAnsi"/>
          <w:sz w:val="24"/>
          <w:szCs w:val="24"/>
        </w:rPr>
        <w:t xml:space="preserve">TSP </w:t>
      </w:r>
      <w:r w:rsidR="00C0377A" w:rsidRPr="009F6662">
        <w:rPr>
          <w:rFonts w:asciiTheme="minorHAnsi" w:hAnsiTheme="minorHAnsi" w:cstheme="minorHAnsi"/>
          <w:sz w:val="24"/>
          <w:szCs w:val="24"/>
        </w:rPr>
        <w:t>is relying on such representations and warranties in connection with the transactions described in this Agreement:</w:t>
      </w:r>
      <w:bookmarkEnd w:id="259"/>
    </w:p>
    <w:p w14:paraId="3C13B0D2" w14:textId="77777777" w:rsidR="00C0377A" w:rsidRPr="009F6662" w:rsidRDefault="00C0377A" w:rsidP="00A52064">
      <w:pPr>
        <w:numPr>
          <w:ilvl w:val="0"/>
          <w:numId w:val="9"/>
        </w:numPr>
        <w:tabs>
          <w:tab w:val="left" w:pos="9072"/>
        </w:tabs>
        <w:spacing w:line="276" w:lineRule="auto"/>
        <w:ind w:left="1418" w:right="327" w:hanging="567"/>
        <w:jc w:val="both"/>
        <w:rPr>
          <w:rFonts w:asciiTheme="minorHAnsi" w:hAnsiTheme="minorHAnsi" w:cstheme="minorHAnsi"/>
        </w:rPr>
      </w:pPr>
      <w:r w:rsidRPr="009F6662">
        <w:rPr>
          <w:rFonts w:asciiTheme="minorHAnsi" w:hAnsiTheme="minorHAnsi" w:cstheme="minorHAnsi"/>
        </w:rPr>
        <w:t xml:space="preserve">It has all requisite powers and </w:t>
      </w:r>
      <w:r w:rsidR="00D975BA" w:rsidRPr="009F6662">
        <w:rPr>
          <w:rFonts w:asciiTheme="minorHAnsi" w:hAnsiTheme="minorHAnsi" w:cstheme="minorHAnsi"/>
        </w:rPr>
        <w:t>authority to</w:t>
      </w:r>
      <w:r w:rsidRPr="009F6662">
        <w:rPr>
          <w:rFonts w:asciiTheme="minorHAnsi" w:hAnsiTheme="minorHAnsi" w:cstheme="minorHAnsi"/>
        </w:rPr>
        <w:t xml:space="preserve"> execute and consummate this Agreement;</w:t>
      </w:r>
    </w:p>
    <w:p w14:paraId="3C13B0D3" w14:textId="77777777" w:rsidR="00C0377A" w:rsidRPr="009F6662" w:rsidRDefault="00C0377A" w:rsidP="00A52064">
      <w:pPr>
        <w:numPr>
          <w:ilvl w:val="0"/>
          <w:numId w:val="9"/>
        </w:numPr>
        <w:tabs>
          <w:tab w:val="left" w:pos="9072"/>
        </w:tabs>
        <w:spacing w:line="276" w:lineRule="auto"/>
        <w:ind w:left="1418" w:right="327" w:hanging="567"/>
        <w:jc w:val="both"/>
        <w:rPr>
          <w:rFonts w:asciiTheme="minorHAnsi" w:hAnsiTheme="minorHAnsi" w:cstheme="minorHAnsi"/>
        </w:rPr>
      </w:pPr>
      <w:r w:rsidRPr="009F6662">
        <w:rPr>
          <w:rFonts w:asciiTheme="minorHAnsi" w:hAnsiTheme="minorHAnsi" w:cstheme="minorHAnsi"/>
        </w:rPr>
        <w:t xml:space="preserve">This Agreement is enforceable against the </w:t>
      </w:r>
      <w:r w:rsidR="00213236" w:rsidRPr="009F6662">
        <w:rPr>
          <w:rFonts w:asciiTheme="minorHAnsi" w:hAnsiTheme="minorHAnsi" w:cstheme="minorHAnsi"/>
        </w:rPr>
        <w:t>Nodal Agency</w:t>
      </w:r>
      <w:r w:rsidRPr="009F6662">
        <w:rPr>
          <w:rFonts w:asciiTheme="minorHAnsi" w:hAnsiTheme="minorHAnsi" w:cstheme="minorHAnsi"/>
        </w:rPr>
        <w:t xml:space="preserve"> in accordance with its terms; </w:t>
      </w:r>
    </w:p>
    <w:p w14:paraId="3C13B0D4" w14:textId="77777777" w:rsidR="00C0377A" w:rsidRPr="009F6662" w:rsidRDefault="00C0377A" w:rsidP="00A52064">
      <w:pPr>
        <w:numPr>
          <w:ilvl w:val="0"/>
          <w:numId w:val="9"/>
        </w:numPr>
        <w:tabs>
          <w:tab w:val="left" w:pos="9072"/>
        </w:tabs>
        <w:spacing w:line="276" w:lineRule="auto"/>
        <w:ind w:left="1418" w:right="327" w:hanging="567"/>
        <w:jc w:val="both"/>
        <w:rPr>
          <w:rFonts w:asciiTheme="minorHAnsi" w:hAnsiTheme="minorHAnsi" w:cstheme="minorHAnsi"/>
        </w:rPr>
      </w:pPr>
      <w:r w:rsidRPr="009F6662">
        <w:rPr>
          <w:rFonts w:asciiTheme="minorHAnsi" w:hAnsiTheme="minorHAnsi" w:cstheme="minorHAnsi"/>
        </w:rPr>
        <w:t xml:space="preserve">The consummation of the transactions contemplated by this Agreement on the part of </w:t>
      </w:r>
      <w:r w:rsidR="00213236" w:rsidRPr="009F6662">
        <w:rPr>
          <w:rFonts w:asciiTheme="minorHAnsi" w:hAnsiTheme="minorHAnsi" w:cstheme="minorHAnsi"/>
        </w:rPr>
        <w:t>Nodal Agency</w:t>
      </w:r>
      <w:r w:rsidR="00694130" w:rsidRPr="009F6662">
        <w:rPr>
          <w:rFonts w:asciiTheme="minorHAnsi" w:hAnsiTheme="minorHAnsi" w:cstheme="minorHAnsi"/>
        </w:rPr>
        <w:t xml:space="preserve"> </w:t>
      </w:r>
      <w:r w:rsidRPr="009F6662">
        <w:rPr>
          <w:rFonts w:asciiTheme="minorHAnsi" w:hAnsiTheme="minorHAnsi" w:cstheme="minorHAns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9F6662">
        <w:rPr>
          <w:rFonts w:asciiTheme="minorHAnsi" w:hAnsiTheme="minorHAnsi" w:cstheme="minorHAnsi"/>
        </w:rPr>
        <w:t>Nodal Agency</w:t>
      </w:r>
      <w:r w:rsidR="00694130" w:rsidRPr="009F6662">
        <w:rPr>
          <w:rFonts w:asciiTheme="minorHAnsi" w:hAnsiTheme="minorHAnsi" w:cstheme="minorHAnsi"/>
        </w:rPr>
        <w:t xml:space="preserve"> is</w:t>
      </w:r>
      <w:r w:rsidR="00033835" w:rsidRPr="009F6662">
        <w:rPr>
          <w:rFonts w:asciiTheme="minorHAnsi" w:hAnsiTheme="minorHAnsi" w:cstheme="minorHAnsi"/>
        </w:rPr>
        <w:t xml:space="preserve"> </w:t>
      </w:r>
      <w:r w:rsidRPr="009F6662">
        <w:rPr>
          <w:rFonts w:asciiTheme="minorHAnsi" w:hAnsiTheme="minorHAnsi" w:cstheme="minorHAnsi"/>
        </w:rPr>
        <w:t xml:space="preserve">a Party or to which the </w:t>
      </w:r>
      <w:r w:rsidR="00213236" w:rsidRPr="009F6662">
        <w:rPr>
          <w:rFonts w:asciiTheme="minorHAnsi" w:hAnsiTheme="minorHAnsi" w:cstheme="minorHAnsi"/>
        </w:rPr>
        <w:t>Nodal Agency</w:t>
      </w:r>
      <w:r w:rsidR="00694130" w:rsidRPr="009F6662">
        <w:rPr>
          <w:rFonts w:asciiTheme="minorHAnsi" w:hAnsiTheme="minorHAnsi" w:cstheme="minorHAnsi"/>
        </w:rPr>
        <w:t xml:space="preserve"> </w:t>
      </w:r>
      <w:r w:rsidR="00D975BA" w:rsidRPr="009F6662">
        <w:rPr>
          <w:rFonts w:asciiTheme="minorHAnsi" w:hAnsiTheme="minorHAnsi" w:cstheme="minorHAnsi"/>
        </w:rPr>
        <w:t>is bound</w:t>
      </w:r>
      <w:r w:rsidRPr="009F6662">
        <w:rPr>
          <w:rFonts w:asciiTheme="minorHAnsi" w:hAnsiTheme="minorHAnsi" w:cstheme="minorHAnsi"/>
        </w:rPr>
        <w:t>, which violation, default or power has not been waived;</w:t>
      </w:r>
    </w:p>
    <w:p w14:paraId="3C13B0D5"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260" w:name="_Ref170122912"/>
      <w:r w:rsidRPr="009F6662">
        <w:rPr>
          <w:rFonts w:asciiTheme="minorHAnsi" w:hAnsiTheme="minorHAnsi" w:cstheme="minorHAnsi"/>
          <w:szCs w:val="24"/>
        </w:rPr>
        <w:t>Representation and Warranties of the TSP:</w:t>
      </w:r>
      <w:bookmarkEnd w:id="260"/>
    </w:p>
    <w:p w14:paraId="3C13B0D6"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61" w:name="_Ref171400428"/>
      <w:r w:rsidRPr="009F6662">
        <w:rPr>
          <w:rFonts w:asciiTheme="minorHAnsi" w:hAnsiTheme="minorHAnsi" w:cstheme="minorHAnsi"/>
          <w:sz w:val="24"/>
          <w:szCs w:val="24"/>
        </w:rPr>
        <w:t xml:space="preserve">The TSP hereby represents and warrants to and agrees with the </w:t>
      </w:r>
      <w:r w:rsidR="00213236"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as follows and acknowledges and confirms that the </w:t>
      </w:r>
      <w:r w:rsidR="00213236"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is relying on such representations and warranties in connection with the transactions described in this Agreement:</w:t>
      </w:r>
      <w:bookmarkEnd w:id="261"/>
    </w:p>
    <w:p w14:paraId="3C13B0D7" w14:textId="77777777" w:rsidR="00C0377A" w:rsidRPr="009F6662" w:rsidRDefault="00C0377A" w:rsidP="008B48A6">
      <w:pPr>
        <w:numPr>
          <w:ilvl w:val="0"/>
          <w:numId w:val="13"/>
        </w:numPr>
        <w:tabs>
          <w:tab w:val="clear" w:pos="2160"/>
          <w:tab w:val="left" w:pos="1440"/>
          <w:tab w:val="left" w:pos="9072"/>
        </w:tabs>
        <w:spacing w:line="276" w:lineRule="auto"/>
        <w:ind w:left="1418" w:right="327" w:hanging="425"/>
        <w:jc w:val="both"/>
        <w:rPr>
          <w:rFonts w:asciiTheme="minorHAnsi" w:hAnsiTheme="minorHAnsi" w:cstheme="minorHAnsi"/>
        </w:rPr>
      </w:pPr>
      <w:r w:rsidRPr="009F6662">
        <w:rPr>
          <w:rFonts w:asciiTheme="minorHAnsi" w:hAnsiTheme="minorHAnsi" w:cstheme="minorHAnsi"/>
        </w:rPr>
        <w:t>It has all requisite powers and has been duly authorized to execute and consummate this Agreement;</w:t>
      </w:r>
    </w:p>
    <w:p w14:paraId="3C13B0D8" w14:textId="77777777" w:rsidR="00C0377A" w:rsidRPr="009F6662" w:rsidRDefault="00C0377A" w:rsidP="008B48A6">
      <w:pPr>
        <w:numPr>
          <w:ilvl w:val="0"/>
          <w:numId w:val="13"/>
        </w:numPr>
        <w:tabs>
          <w:tab w:val="clear" w:pos="2160"/>
          <w:tab w:val="left" w:pos="1440"/>
          <w:tab w:val="left" w:pos="9072"/>
        </w:tabs>
        <w:spacing w:line="276" w:lineRule="auto"/>
        <w:ind w:left="1418" w:right="327" w:hanging="425"/>
        <w:jc w:val="both"/>
        <w:rPr>
          <w:rFonts w:asciiTheme="minorHAnsi" w:hAnsiTheme="minorHAnsi" w:cstheme="minorHAnsi"/>
        </w:rPr>
      </w:pPr>
      <w:r w:rsidRPr="009F6662">
        <w:rPr>
          <w:rFonts w:asciiTheme="minorHAnsi" w:hAnsiTheme="minorHAnsi" w:cstheme="minorHAnsi"/>
        </w:rPr>
        <w:t>This Agreement is enforceable against it</w:t>
      </w:r>
      <w:r w:rsidR="005207FE" w:rsidRPr="009F6662">
        <w:rPr>
          <w:rFonts w:asciiTheme="minorHAnsi" w:hAnsiTheme="minorHAnsi" w:cstheme="minorHAnsi"/>
        </w:rPr>
        <w:t xml:space="preserve">, </w:t>
      </w:r>
      <w:r w:rsidRPr="009F6662">
        <w:rPr>
          <w:rFonts w:asciiTheme="minorHAnsi" w:hAnsiTheme="minorHAnsi" w:cstheme="minorHAnsi"/>
        </w:rPr>
        <w:t xml:space="preserve">in accordance with its terms; </w:t>
      </w:r>
    </w:p>
    <w:p w14:paraId="3C13B0D9" w14:textId="77777777" w:rsidR="00C0377A" w:rsidRPr="009F6662" w:rsidRDefault="00C0377A" w:rsidP="008B48A6">
      <w:pPr>
        <w:numPr>
          <w:ilvl w:val="0"/>
          <w:numId w:val="13"/>
        </w:numPr>
        <w:tabs>
          <w:tab w:val="clear" w:pos="2160"/>
          <w:tab w:val="left" w:pos="1440"/>
          <w:tab w:val="left" w:pos="9072"/>
        </w:tabs>
        <w:spacing w:line="276" w:lineRule="auto"/>
        <w:ind w:left="1418" w:right="327" w:hanging="425"/>
        <w:jc w:val="both"/>
        <w:rPr>
          <w:rFonts w:asciiTheme="minorHAnsi" w:hAnsiTheme="minorHAnsi" w:cstheme="minorHAnsi"/>
        </w:rPr>
      </w:pPr>
      <w:r w:rsidRPr="009F6662">
        <w:rPr>
          <w:rFonts w:asciiTheme="minorHAnsi" w:hAnsiTheme="minorHAnsi" w:cstheme="minorHAnsi"/>
        </w:rPr>
        <w:t xml:space="preserve">The consummation of the transactions contemplated by this Agreement on the part of the </w:t>
      </w:r>
      <w:r w:rsidR="00D975BA" w:rsidRPr="009F6662">
        <w:rPr>
          <w:rFonts w:asciiTheme="minorHAnsi" w:hAnsiTheme="minorHAnsi" w:cstheme="minorHAnsi"/>
        </w:rPr>
        <w:t>TSP will</w:t>
      </w:r>
      <w:r w:rsidRPr="009F6662">
        <w:rPr>
          <w:rFonts w:asciiTheme="minorHAnsi" w:hAnsiTheme="minorHAnsi" w:cstheme="minorHAnsi"/>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3C13B0DA" w14:textId="77777777" w:rsidR="00C0377A" w:rsidRPr="009F6662" w:rsidRDefault="00C0377A" w:rsidP="008B48A6">
      <w:pPr>
        <w:numPr>
          <w:ilvl w:val="0"/>
          <w:numId w:val="13"/>
        </w:numPr>
        <w:tabs>
          <w:tab w:val="clear" w:pos="2160"/>
          <w:tab w:val="left" w:pos="1440"/>
          <w:tab w:val="left" w:pos="9072"/>
        </w:tabs>
        <w:spacing w:line="276" w:lineRule="auto"/>
        <w:ind w:left="1418" w:right="327" w:hanging="425"/>
        <w:jc w:val="both"/>
        <w:rPr>
          <w:rFonts w:asciiTheme="minorHAnsi" w:hAnsiTheme="minorHAnsi" w:cstheme="minorHAnsi"/>
        </w:rPr>
      </w:pPr>
      <w:r w:rsidRPr="009F6662">
        <w:rPr>
          <w:rFonts w:asciiTheme="minorHAnsi" w:hAnsiTheme="minorHAnsi" w:cstheme="minorHAnsi"/>
        </w:rPr>
        <w:lastRenderedPageBreak/>
        <w:t>The TSP is not insolvent and no insolvency proceedings have been instituted, nor threatened or pending by or against the TSP;</w:t>
      </w:r>
    </w:p>
    <w:p w14:paraId="3C13B0DB" w14:textId="77777777" w:rsidR="00C0377A" w:rsidRPr="009F6662" w:rsidRDefault="00C0377A" w:rsidP="008B48A6">
      <w:pPr>
        <w:numPr>
          <w:ilvl w:val="0"/>
          <w:numId w:val="13"/>
        </w:numPr>
        <w:tabs>
          <w:tab w:val="clear" w:pos="2160"/>
          <w:tab w:val="left" w:pos="1440"/>
          <w:tab w:val="left" w:pos="9072"/>
        </w:tabs>
        <w:spacing w:line="276" w:lineRule="auto"/>
        <w:ind w:left="1418" w:right="327" w:hanging="425"/>
        <w:jc w:val="both"/>
        <w:rPr>
          <w:rFonts w:asciiTheme="minorHAnsi" w:hAnsiTheme="minorHAnsi" w:cstheme="minorHAnsi"/>
        </w:rPr>
      </w:pPr>
      <w:r w:rsidRPr="009F6662">
        <w:rPr>
          <w:rFonts w:asciiTheme="minorHAnsi" w:hAnsiTheme="minorHAnsi" w:cstheme="minorHAnsi"/>
        </w:rPr>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3C13B0DC" w14:textId="77777777" w:rsidR="00C0377A" w:rsidRPr="009F6662" w:rsidRDefault="00C0377A"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TSP makes all the representations and warranties above to be valid as on the </w:t>
      </w:r>
      <w:r w:rsidR="00581C33" w:rsidRPr="009F6662">
        <w:rPr>
          <w:rFonts w:asciiTheme="minorHAnsi" w:hAnsiTheme="minorHAnsi" w:cstheme="minorHAnsi"/>
          <w:sz w:val="24"/>
          <w:szCs w:val="24"/>
        </w:rPr>
        <w:t xml:space="preserve">Effective Date </w:t>
      </w:r>
      <w:r w:rsidRPr="009F6662">
        <w:rPr>
          <w:rFonts w:asciiTheme="minorHAnsi" w:hAnsiTheme="minorHAnsi" w:cstheme="minorHAnsi"/>
          <w:sz w:val="24"/>
          <w:szCs w:val="24"/>
        </w:rPr>
        <w:t>of this Agreement.</w:t>
      </w:r>
    </w:p>
    <w:p w14:paraId="3C13B0DD" w14:textId="77777777" w:rsidR="00767941" w:rsidRPr="009F6662" w:rsidRDefault="00592465"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rPr>
        <w:br w:type="page"/>
      </w:r>
      <w:r w:rsidR="00767941" w:rsidRPr="009F6662">
        <w:rPr>
          <w:rFonts w:asciiTheme="minorHAnsi" w:hAnsiTheme="minorHAnsi" w:cstheme="minorHAnsi"/>
          <w:b/>
        </w:rPr>
        <w:lastRenderedPageBreak/>
        <w:t>ARTICLE: 18</w:t>
      </w:r>
    </w:p>
    <w:p w14:paraId="3C13B0DE" w14:textId="77777777" w:rsidR="00767941" w:rsidRPr="009F6662" w:rsidRDefault="00075286" w:rsidP="00B55AE0">
      <w:pPr>
        <w:pStyle w:val="Heading1"/>
      </w:pPr>
      <w:bookmarkStart w:id="262" w:name="_Toc165463919"/>
      <w:r w:rsidRPr="009F6662">
        <w:t>Independent Engineer</w:t>
      </w:r>
      <w:bookmarkEnd w:id="262"/>
      <w:r w:rsidRPr="009F6662">
        <w:t xml:space="preserve"> </w:t>
      </w:r>
    </w:p>
    <w:p w14:paraId="3C13B0DF" w14:textId="77777777" w:rsidR="00592465" w:rsidRPr="009F6662" w:rsidRDefault="00592465" w:rsidP="007525FC">
      <w:pPr>
        <w:pStyle w:val="Heading2"/>
        <w:tabs>
          <w:tab w:val="left" w:pos="9072"/>
        </w:tabs>
        <w:ind w:left="426" w:right="327" w:hanging="568"/>
        <w:jc w:val="both"/>
        <w:rPr>
          <w:rFonts w:asciiTheme="minorHAnsi" w:hAnsiTheme="minorHAnsi" w:cstheme="minorHAnsi"/>
          <w:b w:val="0"/>
          <w:bCs w:val="0"/>
          <w:szCs w:val="24"/>
        </w:rPr>
      </w:pPr>
      <w:r w:rsidRPr="009F6662">
        <w:rPr>
          <w:rFonts w:asciiTheme="minorHAnsi" w:hAnsiTheme="minorHAnsi" w:cstheme="minorHAnsi"/>
          <w:szCs w:val="24"/>
        </w:rPr>
        <w:t>Appointment of Independent Engineer</w:t>
      </w:r>
    </w:p>
    <w:p w14:paraId="3C13B0E0" w14:textId="77777777" w:rsidR="00592465" w:rsidRPr="009F6662" w:rsidRDefault="00592465" w:rsidP="002B4B56">
      <w:pPr>
        <w:tabs>
          <w:tab w:val="left" w:pos="9072"/>
        </w:tabs>
        <w:spacing w:before="240" w:line="276" w:lineRule="auto"/>
        <w:ind w:left="426" w:right="327"/>
        <w:jc w:val="both"/>
        <w:rPr>
          <w:rFonts w:asciiTheme="minorHAnsi" w:hAnsiTheme="minorHAnsi" w:cstheme="minorHAnsi"/>
        </w:rPr>
      </w:pPr>
      <w:r w:rsidRPr="009F6662">
        <w:rPr>
          <w:rFonts w:asciiTheme="minorHAnsi" w:hAnsiTheme="minorHAnsi" w:cstheme="minorHAnsi"/>
        </w:rPr>
        <w:t>The Nodal Agency shall appoint an agency</w:t>
      </w:r>
      <w:r w:rsidR="00FC4230" w:rsidRPr="009F6662">
        <w:rPr>
          <w:rFonts w:asciiTheme="minorHAnsi" w:hAnsiTheme="minorHAnsi" w:cstheme="minorHAnsi"/>
        </w:rPr>
        <w:t>/ company</w:t>
      </w:r>
      <w:r w:rsidRPr="009F6662">
        <w:rPr>
          <w:rFonts w:asciiTheme="minorHAnsi" w:hAnsiTheme="minorHAnsi" w:cstheme="minorHAnsi"/>
        </w:rPr>
        <w:t xml:space="preserve"> as Independent Engineer as per framework provided in </w:t>
      </w:r>
      <w:r w:rsidR="00745AB3" w:rsidRPr="009F6662">
        <w:rPr>
          <w:rFonts w:asciiTheme="minorHAnsi" w:hAnsiTheme="minorHAnsi" w:cstheme="minorHAnsi"/>
        </w:rPr>
        <w:t>the Guidelines for Encouraging Competition in Development of Transmission Projects for</w:t>
      </w:r>
      <w:r w:rsidRPr="009F6662">
        <w:rPr>
          <w:rFonts w:asciiTheme="minorHAnsi" w:hAnsiTheme="minorHAnsi" w:cstheme="minorHAnsi"/>
        </w:rPr>
        <w:t xml:space="preserve"> selection of Independent Engineer.</w:t>
      </w:r>
    </w:p>
    <w:p w14:paraId="3C13B0E1" w14:textId="77777777" w:rsidR="00592465" w:rsidRPr="009F6662" w:rsidRDefault="00592465" w:rsidP="007525FC">
      <w:pPr>
        <w:pStyle w:val="Heading2"/>
        <w:tabs>
          <w:tab w:val="left" w:pos="9072"/>
        </w:tabs>
        <w:ind w:left="426" w:right="327" w:hanging="568"/>
        <w:jc w:val="both"/>
        <w:rPr>
          <w:rFonts w:asciiTheme="minorHAnsi" w:hAnsiTheme="minorHAnsi" w:cstheme="minorHAnsi"/>
          <w:b w:val="0"/>
          <w:bCs w:val="0"/>
          <w:szCs w:val="24"/>
        </w:rPr>
      </w:pPr>
      <w:r w:rsidRPr="009F6662">
        <w:rPr>
          <w:rFonts w:asciiTheme="minorHAnsi" w:hAnsiTheme="minorHAnsi" w:cstheme="minorHAnsi"/>
          <w:szCs w:val="24"/>
        </w:rPr>
        <w:t>Roles and functions</w:t>
      </w:r>
      <w:r w:rsidR="00B95C66" w:rsidRPr="009F6662">
        <w:rPr>
          <w:rFonts w:asciiTheme="minorHAnsi" w:hAnsiTheme="minorHAnsi" w:cstheme="minorHAnsi"/>
          <w:szCs w:val="24"/>
        </w:rPr>
        <w:t xml:space="preserve"> of Independent Engineer</w:t>
      </w:r>
    </w:p>
    <w:p w14:paraId="3C13B0E2" w14:textId="77777777" w:rsidR="00592465" w:rsidRPr="009F6662" w:rsidRDefault="00592465" w:rsidP="002B4B56">
      <w:pPr>
        <w:tabs>
          <w:tab w:val="left" w:pos="9072"/>
        </w:tabs>
        <w:spacing w:before="240" w:line="276" w:lineRule="auto"/>
        <w:ind w:left="426" w:right="327"/>
        <w:jc w:val="both"/>
        <w:rPr>
          <w:rFonts w:asciiTheme="minorHAnsi" w:hAnsiTheme="minorHAnsi" w:cstheme="minorHAnsi"/>
        </w:rPr>
      </w:pPr>
      <w:r w:rsidRPr="009F6662">
        <w:rPr>
          <w:rFonts w:asciiTheme="minorHAnsi" w:hAnsiTheme="minorHAnsi" w:cstheme="minorHAnsi"/>
        </w:rPr>
        <w:t>The role and functions of the Independent Engineer shall include the following:</w:t>
      </w:r>
    </w:p>
    <w:p w14:paraId="3C13B0E3" w14:textId="77777777" w:rsidR="00592465" w:rsidRPr="009F6662" w:rsidRDefault="00592465" w:rsidP="008B48A6">
      <w:pPr>
        <w:pStyle w:val="ListParagraph"/>
        <w:numPr>
          <w:ilvl w:val="0"/>
          <w:numId w:val="53"/>
        </w:numPr>
        <w:tabs>
          <w:tab w:val="left" w:pos="9072"/>
        </w:tabs>
        <w:spacing w:before="240" w:line="360" w:lineRule="auto"/>
        <w:ind w:right="327"/>
        <w:jc w:val="both"/>
        <w:rPr>
          <w:rFonts w:asciiTheme="minorHAnsi" w:hAnsiTheme="minorHAnsi" w:cstheme="minorHAnsi"/>
          <w:sz w:val="24"/>
          <w:szCs w:val="24"/>
        </w:rPr>
      </w:pPr>
      <w:r w:rsidRPr="009F6662">
        <w:rPr>
          <w:rFonts w:asciiTheme="minorHAnsi" w:hAnsiTheme="minorHAnsi" w:cstheme="minorHAnsi"/>
          <w:sz w:val="24"/>
          <w:szCs w:val="24"/>
        </w:rPr>
        <w:t>Progress Monitoring as required under this Agreement;</w:t>
      </w:r>
    </w:p>
    <w:p w14:paraId="3C13B0E4" w14:textId="77777777" w:rsidR="00592465" w:rsidRPr="009F6662" w:rsidRDefault="00592465" w:rsidP="008B48A6">
      <w:pPr>
        <w:pStyle w:val="ListParagraph"/>
        <w:numPr>
          <w:ilvl w:val="0"/>
          <w:numId w:val="53"/>
        </w:numPr>
        <w:tabs>
          <w:tab w:val="left" w:pos="9072"/>
        </w:tabs>
        <w:spacing w:before="240" w:line="360" w:lineRule="auto"/>
        <w:ind w:right="327"/>
        <w:jc w:val="both"/>
        <w:rPr>
          <w:rFonts w:asciiTheme="minorHAnsi" w:hAnsiTheme="minorHAnsi" w:cstheme="minorHAnsi"/>
          <w:sz w:val="24"/>
          <w:szCs w:val="24"/>
        </w:rPr>
      </w:pPr>
      <w:r w:rsidRPr="009F6662">
        <w:rPr>
          <w:rFonts w:asciiTheme="minorHAnsi" w:hAnsiTheme="minorHAnsi" w:cstheme="minorHAnsi"/>
          <w:sz w:val="24"/>
          <w:szCs w:val="24"/>
        </w:rPr>
        <w:t>Ensuring Quality as required under this Agreement;</w:t>
      </w:r>
    </w:p>
    <w:p w14:paraId="3C13B0E5" w14:textId="77777777" w:rsidR="00592465" w:rsidRPr="009F6662" w:rsidRDefault="00592465" w:rsidP="008B48A6">
      <w:pPr>
        <w:pStyle w:val="ListParagraph"/>
        <w:numPr>
          <w:ilvl w:val="0"/>
          <w:numId w:val="53"/>
        </w:numPr>
        <w:tabs>
          <w:tab w:val="left" w:pos="9072"/>
        </w:tabs>
        <w:spacing w:before="240" w:line="360" w:lineRule="auto"/>
        <w:ind w:right="327"/>
        <w:jc w:val="both"/>
        <w:rPr>
          <w:rFonts w:asciiTheme="minorHAnsi" w:hAnsiTheme="minorHAnsi" w:cstheme="minorHAnsi"/>
          <w:sz w:val="24"/>
          <w:szCs w:val="24"/>
        </w:rPr>
      </w:pPr>
      <w:r w:rsidRPr="009F6662">
        <w:rPr>
          <w:rFonts w:asciiTheme="minorHAnsi" w:hAnsiTheme="minorHAnsi" w:cstheme="minorHAnsi"/>
          <w:sz w:val="24"/>
          <w:szCs w:val="24"/>
        </w:rPr>
        <w:t>determining, as required under the Agreement, the costs of any works or services and/or their reasonableness</w:t>
      </w:r>
      <w:r w:rsidR="00023687" w:rsidRPr="009F6662">
        <w:rPr>
          <w:rFonts w:asciiTheme="minorHAnsi" w:hAnsiTheme="minorHAnsi" w:cstheme="minorHAnsi"/>
          <w:sz w:val="24"/>
          <w:szCs w:val="24"/>
        </w:rPr>
        <w:t xml:space="preserve"> during construction phase</w:t>
      </w:r>
      <w:r w:rsidRPr="009F6662">
        <w:rPr>
          <w:rFonts w:asciiTheme="minorHAnsi" w:hAnsiTheme="minorHAnsi" w:cstheme="minorHAnsi"/>
          <w:sz w:val="24"/>
          <w:szCs w:val="24"/>
        </w:rPr>
        <w:t>;</w:t>
      </w:r>
    </w:p>
    <w:p w14:paraId="3C13B0E6" w14:textId="77777777" w:rsidR="00592465" w:rsidRPr="009F6662" w:rsidRDefault="00592465" w:rsidP="008B48A6">
      <w:pPr>
        <w:pStyle w:val="ListParagraph"/>
        <w:numPr>
          <w:ilvl w:val="0"/>
          <w:numId w:val="53"/>
        </w:numPr>
        <w:tabs>
          <w:tab w:val="left" w:pos="9072"/>
        </w:tabs>
        <w:spacing w:before="240" w:line="360" w:lineRule="auto"/>
        <w:ind w:right="327"/>
        <w:jc w:val="both"/>
        <w:rPr>
          <w:rFonts w:asciiTheme="minorHAnsi" w:hAnsiTheme="minorHAnsi" w:cstheme="minorHAnsi"/>
          <w:sz w:val="24"/>
          <w:szCs w:val="24"/>
        </w:rPr>
      </w:pPr>
      <w:r w:rsidRPr="009F6662">
        <w:rPr>
          <w:rFonts w:asciiTheme="minorHAnsi" w:hAnsiTheme="minorHAnsi" w:cstheme="minorHAnsi"/>
          <w:sz w:val="24"/>
          <w:szCs w:val="24"/>
        </w:rPr>
        <w:t>determining, as required under the Agreement, the period or any extension thereof, for performing any duty or obligation</w:t>
      </w:r>
      <w:r w:rsidR="00023687" w:rsidRPr="009F6662">
        <w:rPr>
          <w:rFonts w:asciiTheme="minorHAnsi" w:hAnsiTheme="minorHAnsi" w:cstheme="minorHAnsi"/>
          <w:sz w:val="24"/>
          <w:szCs w:val="24"/>
        </w:rPr>
        <w:t xml:space="preserve"> during construction phase</w:t>
      </w:r>
      <w:r w:rsidRPr="009F6662">
        <w:rPr>
          <w:rFonts w:asciiTheme="minorHAnsi" w:hAnsiTheme="minorHAnsi" w:cstheme="minorHAnsi"/>
          <w:sz w:val="24"/>
          <w:szCs w:val="24"/>
        </w:rPr>
        <w:t>;</w:t>
      </w:r>
    </w:p>
    <w:p w14:paraId="3C13B0E7" w14:textId="77777777" w:rsidR="00B30C50" w:rsidRPr="009F6662" w:rsidRDefault="00B30C50" w:rsidP="008B48A6">
      <w:pPr>
        <w:pStyle w:val="ListParagraph"/>
        <w:numPr>
          <w:ilvl w:val="0"/>
          <w:numId w:val="53"/>
        </w:numPr>
        <w:tabs>
          <w:tab w:val="left" w:pos="9072"/>
        </w:tabs>
        <w:spacing w:before="240" w:line="360" w:lineRule="auto"/>
        <w:ind w:right="327"/>
        <w:jc w:val="both"/>
        <w:rPr>
          <w:rFonts w:asciiTheme="minorHAnsi" w:hAnsiTheme="minorHAnsi" w:cstheme="minorHAnsi"/>
          <w:sz w:val="24"/>
          <w:szCs w:val="24"/>
        </w:rPr>
      </w:pPr>
      <w:r w:rsidRPr="009F6662">
        <w:rPr>
          <w:rFonts w:asciiTheme="minorHAnsi" w:hAnsiTheme="minorHAnsi" w:cstheme="minorHAnsi"/>
          <w:sz w:val="24"/>
          <w:szCs w:val="24"/>
        </w:rPr>
        <w:t>determining, as required under the Agreement, the valuation of the Project Assets.</w:t>
      </w:r>
    </w:p>
    <w:p w14:paraId="3C13B0E8" w14:textId="77777777" w:rsidR="00592465" w:rsidRPr="009F6662" w:rsidRDefault="00592465" w:rsidP="008B48A6">
      <w:pPr>
        <w:pStyle w:val="ListParagraph"/>
        <w:numPr>
          <w:ilvl w:val="0"/>
          <w:numId w:val="53"/>
        </w:numPr>
        <w:tabs>
          <w:tab w:val="left" w:pos="9072"/>
        </w:tabs>
        <w:spacing w:before="240" w:line="360" w:lineRule="auto"/>
        <w:ind w:right="327"/>
        <w:jc w:val="both"/>
        <w:rPr>
          <w:rFonts w:asciiTheme="minorHAnsi" w:hAnsiTheme="minorHAnsi" w:cstheme="minorHAnsi"/>
          <w:sz w:val="24"/>
          <w:szCs w:val="24"/>
        </w:rPr>
      </w:pPr>
      <w:r w:rsidRPr="009F6662">
        <w:rPr>
          <w:rFonts w:asciiTheme="minorHAnsi" w:hAnsiTheme="minorHAnsi" w:cstheme="minorHAnsi"/>
          <w:sz w:val="24"/>
          <w:szCs w:val="24"/>
        </w:rPr>
        <w:t>Assisting the Parties in resolution of Disputes and</w:t>
      </w:r>
    </w:p>
    <w:p w14:paraId="3C13B0E9" w14:textId="77777777" w:rsidR="00592465" w:rsidRPr="009F6662" w:rsidRDefault="00592465" w:rsidP="008B48A6">
      <w:pPr>
        <w:pStyle w:val="ListParagraph"/>
        <w:numPr>
          <w:ilvl w:val="0"/>
          <w:numId w:val="53"/>
        </w:numPr>
        <w:tabs>
          <w:tab w:val="left" w:pos="9072"/>
        </w:tabs>
        <w:spacing w:before="240" w:line="360" w:lineRule="auto"/>
        <w:ind w:right="327"/>
        <w:jc w:val="both"/>
        <w:rPr>
          <w:rFonts w:asciiTheme="minorHAnsi" w:hAnsiTheme="minorHAnsi" w:cstheme="minorHAnsi"/>
          <w:sz w:val="24"/>
          <w:szCs w:val="24"/>
        </w:rPr>
      </w:pPr>
      <w:r w:rsidRPr="009F6662">
        <w:rPr>
          <w:rFonts w:asciiTheme="minorHAnsi" w:hAnsiTheme="minorHAnsi" w:cstheme="minorHAnsi"/>
          <w:sz w:val="24"/>
          <w:szCs w:val="24"/>
        </w:rPr>
        <w:t xml:space="preserve">Undertaking all other duties and functions in accordance with the Agreement. </w:t>
      </w:r>
    </w:p>
    <w:p w14:paraId="3C13B0EA" w14:textId="77777777" w:rsidR="00592465" w:rsidRPr="009F6662" w:rsidRDefault="00592465" w:rsidP="007525FC">
      <w:pPr>
        <w:pStyle w:val="Heading2"/>
        <w:tabs>
          <w:tab w:val="left" w:pos="9072"/>
        </w:tabs>
        <w:ind w:left="426" w:right="327" w:hanging="568"/>
        <w:jc w:val="both"/>
        <w:rPr>
          <w:rFonts w:asciiTheme="minorHAnsi" w:hAnsiTheme="minorHAnsi" w:cstheme="minorHAnsi"/>
          <w:b w:val="0"/>
          <w:bCs w:val="0"/>
          <w:szCs w:val="24"/>
        </w:rPr>
      </w:pPr>
      <w:r w:rsidRPr="009F6662">
        <w:rPr>
          <w:rFonts w:asciiTheme="minorHAnsi" w:hAnsiTheme="minorHAnsi" w:cstheme="minorHAnsi"/>
          <w:szCs w:val="24"/>
        </w:rPr>
        <w:t>Remuneration</w:t>
      </w:r>
      <w:r w:rsidR="00B02E38" w:rsidRPr="009F6662">
        <w:rPr>
          <w:rFonts w:asciiTheme="minorHAnsi" w:hAnsiTheme="minorHAnsi" w:cstheme="minorHAnsi"/>
          <w:szCs w:val="24"/>
        </w:rPr>
        <w:t xml:space="preserve"> of Independent Engineer</w:t>
      </w:r>
    </w:p>
    <w:p w14:paraId="3C13B0EB" w14:textId="77777777" w:rsidR="00592465" w:rsidRPr="009F6662" w:rsidRDefault="00592465" w:rsidP="002B4B56">
      <w:pPr>
        <w:tabs>
          <w:tab w:val="left" w:pos="9072"/>
        </w:tabs>
        <w:spacing w:before="240" w:line="276" w:lineRule="auto"/>
        <w:ind w:left="426" w:right="327"/>
        <w:jc w:val="both"/>
        <w:rPr>
          <w:rFonts w:asciiTheme="minorHAnsi" w:hAnsiTheme="minorHAnsi" w:cstheme="minorHAnsi"/>
        </w:rPr>
      </w:pPr>
      <w:r w:rsidRPr="009F6662">
        <w:rPr>
          <w:rFonts w:asciiTheme="minorHAnsi" w:hAnsiTheme="minorHAnsi" w:cstheme="minorHAnsi"/>
        </w:rPr>
        <w:t xml:space="preserve">The fee </w:t>
      </w:r>
      <w:r w:rsidR="00B85E80" w:rsidRPr="009F6662">
        <w:rPr>
          <w:rFonts w:asciiTheme="minorHAnsi" w:hAnsiTheme="minorHAnsi" w:cstheme="minorHAnsi"/>
        </w:rPr>
        <w:t xml:space="preserve">and charges </w:t>
      </w:r>
      <w:r w:rsidRPr="009F6662">
        <w:rPr>
          <w:rFonts w:asciiTheme="minorHAnsi" w:hAnsiTheme="minorHAnsi" w:cstheme="minorHAnsi"/>
        </w:rPr>
        <w:t>of the Independent Engineer shall be paid by the Nodal Agency as per terms &amp; conditions of appointment.</w:t>
      </w:r>
    </w:p>
    <w:p w14:paraId="3C13B0EC" w14:textId="77777777" w:rsidR="00592465" w:rsidRPr="009F6662" w:rsidRDefault="00592465" w:rsidP="007525FC">
      <w:pPr>
        <w:pStyle w:val="Heading2"/>
        <w:tabs>
          <w:tab w:val="left" w:pos="9072"/>
        </w:tabs>
        <w:ind w:left="426" w:right="327" w:hanging="568"/>
        <w:jc w:val="both"/>
        <w:rPr>
          <w:rFonts w:asciiTheme="minorHAnsi" w:hAnsiTheme="minorHAnsi" w:cstheme="minorHAnsi"/>
          <w:bCs w:val="0"/>
          <w:szCs w:val="24"/>
        </w:rPr>
      </w:pPr>
      <w:r w:rsidRPr="009F6662">
        <w:rPr>
          <w:rFonts w:asciiTheme="minorHAnsi" w:hAnsiTheme="minorHAnsi" w:cstheme="minorHAnsi"/>
          <w:bCs w:val="0"/>
          <w:iCs w:val="0"/>
          <w:szCs w:val="24"/>
        </w:rPr>
        <w:t>Termination of appointment</w:t>
      </w:r>
    </w:p>
    <w:p w14:paraId="3C13B0ED" w14:textId="77777777" w:rsidR="00592465" w:rsidRPr="009F6662" w:rsidRDefault="00592465"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The Nodal Agency may, in its discretion, terminate the appointment of the Independent Engineer at any time, but only after appointment of another Independent Engineer.</w:t>
      </w:r>
    </w:p>
    <w:p w14:paraId="3C13B0EE" w14:textId="77777777" w:rsidR="00592465" w:rsidRPr="009F6662" w:rsidRDefault="00592465" w:rsidP="007C670C">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hold a tripartite meeting with the TSP and Independent Engineer for an amicable </w:t>
      </w:r>
      <w:r w:rsidRPr="009F6662">
        <w:rPr>
          <w:rFonts w:asciiTheme="minorHAnsi" w:hAnsiTheme="minorHAnsi" w:cstheme="minorHAnsi"/>
          <w:sz w:val="24"/>
          <w:szCs w:val="24"/>
        </w:rPr>
        <w:lastRenderedPageBreak/>
        <w:t>resolution, and the decision of Nodal agency is final. In the event that the appointment of the Independent Engineer is terminated hereunder, the Nodal Agency shall appoint forthwith another Independent Engineer.</w:t>
      </w:r>
    </w:p>
    <w:p w14:paraId="3C13B0EF" w14:textId="77777777" w:rsidR="00592465" w:rsidRPr="009F6662" w:rsidRDefault="00592465" w:rsidP="007525FC">
      <w:pPr>
        <w:pStyle w:val="Heading2"/>
        <w:tabs>
          <w:tab w:val="left" w:pos="9072"/>
        </w:tabs>
        <w:ind w:left="426" w:right="327" w:hanging="568"/>
        <w:jc w:val="both"/>
        <w:rPr>
          <w:rFonts w:asciiTheme="minorHAnsi" w:hAnsiTheme="minorHAnsi" w:cstheme="minorHAnsi"/>
          <w:bCs w:val="0"/>
          <w:szCs w:val="24"/>
        </w:rPr>
      </w:pPr>
      <w:r w:rsidRPr="009F6662">
        <w:rPr>
          <w:rFonts w:asciiTheme="minorHAnsi" w:hAnsiTheme="minorHAnsi" w:cstheme="minorHAnsi"/>
          <w:bCs w:val="0"/>
          <w:szCs w:val="24"/>
        </w:rPr>
        <w:t>Authorised signatories</w:t>
      </w:r>
    </w:p>
    <w:p w14:paraId="3C13B0F0" w14:textId="77777777" w:rsidR="00592465" w:rsidRPr="009F6662" w:rsidRDefault="00592465" w:rsidP="002B4B56">
      <w:pPr>
        <w:tabs>
          <w:tab w:val="left" w:pos="9072"/>
        </w:tabs>
        <w:spacing w:before="240" w:line="276" w:lineRule="auto"/>
        <w:ind w:left="426" w:right="327"/>
        <w:jc w:val="both"/>
        <w:rPr>
          <w:rFonts w:asciiTheme="minorHAnsi" w:hAnsiTheme="minorHAnsi" w:cstheme="minorHAnsi"/>
        </w:rPr>
      </w:pPr>
      <w:r w:rsidRPr="009F6662">
        <w:rPr>
          <w:rFonts w:asciiTheme="minorHAnsi" w:hAnsiTheme="minorHAnsi" w:cstheme="minorHAns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3C13B0F1" w14:textId="77777777" w:rsidR="00C0377A" w:rsidRPr="009F6662" w:rsidRDefault="00C0377A" w:rsidP="002B4B56">
      <w:pPr>
        <w:tabs>
          <w:tab w:val="left" w:pos="9072"/>
        </w:tabs>
        <w:ind w:left="426" w:right="327" w:hanging="426"/>
        <w:jc w:val="both"/>
        <w:rPr>
          <w:rFonts w:asciiTheme="minorHAnsi" w:hAnsiTheme="minorHAnsi" w:cstheme="minorHAnsi"/>
          <w:b/>
        </w:rPr>
      </w:pPr>
      <w:r w:rsidRPr="009F6662">
        <w:rPr>
          <w:rFonts w:asciiTheme="minorHAnsi" w:hAnsiTheme="minorHAnsi" w:cstheme="minorHAnsi"/>
          <w:w w:val="90"/>
        </w:rPr>
        <w:br w:type="page"/>
      </w:r>
      <w:r w:rsidRPr="009F6662">
        <w:rPr>
          <w:rFonts w:asciiTheme="minorHAnsi" w:hAnsiTheme="minorHAnsi" w:cstheme="minorHAnsi"/>
          <w:b/>
        </w:rPr>
        <w:lastRenderedPageBreak/>
        <w:t>ARTICLE: 1</w:t>
      </w:r>
      <w:r w:rsidR="00767941" w:rsidRPr="009F6662">
        <w:rPr>
          <w:rFonts w:asciiTheme="minorHAnsi" w:hAnsiTheme="minorHAnsi" w:cstheme="minorHAnsi"/>
          <w:b/>
        </w:rPr>
        <w:t>9</w:t>
      </w:r>
    </w:p>
    <w:p w14:paraId="3C13B0F2" w14:textId="77777777" w:rsidR="00C0377A" w:rsidRPr="009F6662" w:rsidRDefault="00C0377A" w:rsidP="00B55AE0">
      <w:pPr>
        <w:pStyle w:val="Heading1"/>
      </w:pPr>
      <w:bookmarkStart w:id="263" w:name="_Ref190837763"/>
      <w:bookmarkStart w:id="264" w:name="_Toc165463920"/>
      <w:r w:rsidRPr="009F6662">
        <w:t>Miscellaneous Provisions</w:t>
      </w:r>
      <w:bookmarkEnd w:id="263"/>
      <w:bookmarkEnd w:id="264"/>
    </w:p>
    <w:p w14:paraId="3C13B0F3"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265" w:name="_Ref173552757"/>
      <w:r w:rsidRPr="009F6662">
        <w:rPr>
          <w:rFonts w:asciiTheme="minorHAnsi" w:hAnsiTheme="minorHAnsi" w:cstheme="minorHAnsi"/>
          <w:szCs w:val="24"/>
        </w:rPr>
        <w:t>Equity Lock-in Commitment:</w:t>
      </w:r>
      <w:bookmarkEnd w:id="265"/>
    </w:p>
    <w:p w14:paraId="3C13B0F4" w14:textId="77777777" w:rsidR="00216CC2" w:rsidRPr="009F6662"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66" w:name="_Ref171329634"/>
      <w:r w:rsidRPr="009F6662">
        <w:rPr>
          <w:rFonts w:asciiTheme="minorHAnsi" w:hAnsiTheme="minorHAnsi" w:cstheme="minorHAnsi"/>
          <w:sz w:val="24"/>
          <w:szCs w:val="24"/>
        </w:rPr>
        <w:t xml:space="preserve">The aggregate equity share holding of the Selected Bidder in the issued and paid up equity share capital of </w:t>
      </w:r>
      <w:r w:rsidR="00C354E6" w:rsidRPr="009F6662">
        <w:rPr>
          <w:rFonts w:asciiTheme="minorHAnsi" w:hAnsiTheme="minorHAnsi" w:cstheme="minorHAnsi"/>
          <w:sz w:val="24"/>
          <w:szCs w:val="24"/>
        </w:rPr>
        <w:t xml:space="preserve">NAVINAL TRANSMISSION LIMITED </w:t>
      </w:r>
      <w:r w:rsidRPr="009F6662">
        <w:rPr>
          <w:rFonts w:asciiTheme="minorHAnsi" w:hAnsiTheme="minorHAnsi" w:cstheme="minorHAnsi"/>
          <w:sz w:val="24"/>
          <w:szCs w:val="24"/>
        </w:rPr>
        <w:t xml:space="preserve"> shall not be less than </w:t>
      </w:r>
      <w:r w:rsidR="00216CC2" w:rsidRPr="009F6662">
        <w:rPr>
          <w:rFonts w:asciiTheme="minorHAnsi" w:hAnsiTheme="minorHAnsi" w:cstheme="minorHAnsi"/>
          <w:sz w:val="24"/>
          <w:szCs w:val="24"/>
        </w:rPr>
        <w:t xml:space="preserve">Fifty one percent (51%) up to a period of </w:t>
      </w:r>
      <w:r w:rsidR="00A23D83" w:rsidRPr="009F6662">
        <w:rPr>
          <w:rFonts w:asciiTheme="minorHAnsi" w:hAnsiTheme="minorHAnsi" w:cstheme="minorHAnsi"/>
          <w:sz w:val="24"/>
          <w:szCs w:val="24"/>
        </w:rPr>
        <w:t>one</w:t>
      </w:r>
      <w:r w:rsidR="00216CC2" w:rsidRPr="009F6662">
        <w:rPr>
          <w:rFonts w:asciiTheme="minorHAnsi" w:hAnsiTheme="minorHAnsi" w:cstheme="minorHAnsi"/>
          <w:sz w:val="24"/>
          <w:szCs w:val="24"/>
        </w:rPr>
        <w:t xml:space="preserve"> (</w:t>
      </w:r>
      <w:r w:rsidR="00A23D83" w:rsidRPr="009F6662">
        <w:rPr>
          <w:rFonts w:asciiTheme="minorHAnsi" w:hAnsiTheme="minorHAnsi" w:cstheme="minorHAnsi"/>
          <w:sz w:val="24"/>
          <w:szCs w:val="24"/>
        </w:rPr>
        <w:t>1</w:t>
      </w:r>
      <w:r w:rsidR="00216CC2" w:rsidRPr="009F6662">
        <w:rPr>
          <w:rFonts w:asciiTheme="minorHAnsi" w:hAnsiTheme="minorHAnsi" w:cstheme="minorHAnsi"/>
          <w:sz w:val="24"/>
          <w:szCs w:val="24"/>
        </w:rPr>
        <w:t>) year after COD of the Project.</w:t>
      </w:r>
      <w:r w:rsidR="00216CC2" w:rsidRPr="009F6662" w:rsidDel="00216CC2">
        <w:rPr>
          <w:rFonts w:asciiTheme="minorHAnsi" w:hAnsiTheme="minorHAnsi" w:cstheme="minorHAnsi"/>
          <w:sz w:val="24"/>
          <w:szCs w:val="24"/>
        </w:rPr>
        <w:t xml:space="preserve"> </w:t>
      </w:r>
    </w:p>
    <w:bookmarkEnd w:id="266"/>
    <w:p w14:paraId="3C13B0F5" w14:textId="77777777" w:rsidR="00C0377A" w:rsidRPr="009F6662"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F6662">
        <w:rPr>
          <w:rFonts w:asciiTheme="minorHAnsi" w:hAnsiTheme="minorHAnsi" w:cstheme="minorHAnsi"/>
          <w:sz w:val="24"/>
          <w:szCs w:val="24"/>
        </w:rPr>
        <w:t>Provided that</w:t>
      </w:r>
      <w:r w:rsidR="00C20391" w:rsidRPr="009F6662">
        <w:rPr>
          <w:rFonts w:asciiTheme="minorHAnsi" w:hAnsiTheme="minorHAnsi" w:cstheme="minorHAnsi"/>
          <w:sz w:val="24"/>
          <w:szCs w:val="24"/>
        </w:rPr>
        <w:t>,</w:t>
      </w:r>
      <w:r w:rsidRPr="009F6662">
        <w:rPr>
          <w:rFonts w:asciiTheme="minorHAnsi" w:hAnsiTheme="minorHAnsi" w:cstheme="minorHAnsi"/>
          <w:sz w:val="24"/>
          <w:szCs w:val="24"/>
        </w:rPr>
        <w:t xml:space="preserve"> in case the Lead Member or Bidding Company is holding equity through Affiliate/s, Ultimate Parent Company or Parent Company, such restriction as specified above shall apply to such entities.</w:t>
      </w:r>
    </w:p>
    <w:p w14:paraId="3C13B0F6" w14:textId="77777777" w:rsidR="00C0377A" w:rsidRPr="009F6662"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F6662">
        <w:rPr>
          <w:rFonts w:asciiTheme="minorHAnsi" w:hAnsiTheme="minorHAnsi" w:cstheme="minorHAnsi"/>
          <w:sz w:val="24"/>
          <w:szCs w:val="24"/>
        </w:rPr>
        <w:t xml:space="preserve">Provided further, that in case the Selected Bidder is a Bidding Consortium, the Lead Member shall continue to hold equity of at least twenty six percent (26%) upto a period of </w:t>
      </w:r>
      <w:r w:rsidR="003848A2" w:rsidRPr="009F6662">
        <w:rPr>
          <w:rFonts w:asciiTheme="minorHAnsi" w:hAnsiTheme="minorHAnsi" w:cstheme="minorHAnsi"/>
          <w:sz w:val="24"/>
          <w:szCs w:val="24"/>
        </w:rPr>
        <w:t xml:space="preserve">one </w:t>
      </w:r>
      <w:r w:rsidRPr="009F6662">
        <w:rPr>
          <w:rFonts w:asciiTheme="minorHAnsi" w:hAnsiTheme="minorHAnsi" w:cstheme="minorHAnsi"/>
          <w:sz w:val="24"/>
          <w:szCs w:val="24"/>
        </w:rPr>
        <w:t>(</w:t>
      </w:r>
      <w:r w:rsidR="003848A2" w:rsidRPr="009F6662">
        <w:rPr>
          <w:rFonts w:asciiTheme="minorHAnsi" w:hAnsiTheme="minorHAnsi" w:cstheme="minorHAnsi"/>
          <w:sz w:val="24"/>
          <w:szCs w:val="24"/>
        </w:rPr>
        <w:t>1</w:t>
      </w:r>
      <w:r w:rsidRPr="009F6662">
        <w:rPr>
          <w:rFonts w:asciiTheme="minorHAnsi" w:hAnsiTheme="minorHAnsi" w:cstheme="minorHAnsi"/>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3C13B0F7" w14:textId="45DF0F04" w:rsidR="00C0377A" w:rsidRPr="009F6662"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67" w:name="_Ref173598446"/>
      <w:r w:rsidRPr="009F6662">
        <w:rPr>
          <w:rFonts w:asciiTheme="minorHAnsi" w:hAnsiTheme="minorHAnsi" w:cstheme="minorHAnsi"/>
          <w:sz w:val="24"/>
          <w:szCs w:val="24"/>
        </w:rPr>
        <w:t xml:space="preserve">If equity is held by the Affiliates, Parent Company or Ultimate Parent Company of the Selected Bidder, </w:t>
      </w:r>
      <w:r w:rsidR="00C20391" w:rsidRPr="009F6662">
        <w:rPr>
          <w:rFonts w:asciiTheme="minorHAnsi" w:hAnsiTheme="minorHAnsi" w:cstheme="minorHAnsi"/>
          <w:sz w:val="24"/>
          <w:szCs w:val="24"/>
        </w:rPr>
        <w:t xml:space="preserve">then, </w:t>
      </w:r>
      <w:r w:rsidRPr="009F6662">
        <w:rPr>
          <w:rFonts w:asciiTheme="minorHAnsi" w:hAnsiTheme="minorHAnsi" w:cstheme="minorHAnsi"/>
          <w:sz w:val="24"/>
          <w:szCs w:val="24"/>
        </w:rPr>
        <w:t xml:space="preserve">subject to the second proviso to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_Ref171329634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19.1.1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such Affiliate, Parent Company or Ultimate Parent Company shall be eligible to transfer its shareholding in </w:t>
      </w:r>
      <w:r w:rsidR="0018771B" w:rsidRPr="009F6662">
        <w:rPr>
          <w:rFonts w:asciiTheme="minorHAnsi" w:hAnsiTheme="minorHAnsi" w:cstheme="minorHAnsi"/>
          <w:sz w:val="24"/>
          <w:szCs w:val="24"/>
        </w:rPr>
        <w:t>NAVINAL TRANSMISSION LIMITED</w:t>
      </w:r>
      <w:r w:rsidRPr="009F6662">
        <w:rPr>
          <w:rFonts w:asciiTheme="minorHAnsi" w:hAnsiTheme="minorHAnsi" w:cstheme="minorHAnsi"/>
          <w:sz w:val="24"/>
          <w:szCs w:val="24"/>
        </w:rPr>
        <w:t xml:space="preserve"> to another Affiliate or to the Parent Company / Ultimate Parent Company of the Selected Bidder. If any such shareholding entity, qualifying as an </w:t>
      </w:r>
      <w:r w:rsidR="00D975BA" w:rsidRPr="009F6662">
        <w:rPr>
          <w:rFonts w:asciiTheme="minorHAnsi" w:hAnsiTheme="minorHAnsi" w:cstheme="minorHAnsi"/>
          <w:sz w:val="24"/>
          <w:szCs w:val="24"/>
        </w:rPr>
        <w:t>Affiliate /</w:t>
      </w:r>
      <w:r w:rsidRPr="009F6662">
        <w:rPr>
          <w:rFonts w:asciiTheme="minorHAnsi" w:hAnsiTheme="minorHAnsi" w:cstheme="minorHAns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7"/>
      <w:r w:rsidRPr="009F6662">
        <w:rPr>
          <w:rFonts w:asciiTheme="minorHAnsi" w:hAnsiTheme="minorHAnsi" w:cstheme="minorHAnsi"/>
          <w:sz w:val="24"/>
          <w:szCs w:val="24"/>
        </w:rPr>
        <w:t xml:space="preserve"> </w:t>
      </w:r>
    </w:p>
    <w:p w14:paraId="3C13B0F8" w14:textId="032B9E56" w:rsidR="00C0377A" w:rsidRPr="009F6662"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68" w:name="_Ref173658986"/>
      <w:r w:rsidRPr="009F6662">
        <w:rPr>
          <w:rFonts w:asciiTheme="minorHAnsi" w:hAnsiTheme="minorHAnsi" w:cstheme="minorHAnsi"/>
          <w:sz w:val="24"/>
          <w:szCs w:val="24"/>
        </w:rPr>
        <w:t xml:space="preserve">Subject to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_Ref171329634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19.1.1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all transfer(s) of shareholding of </w:t>
      </w:r>
      <w:r w:rsidR="0018771B" w:rsidRPr="009F6662">
        <w:rPr>
          <w:rFonts w:asciiTheme="minorHAnsi" w:hAnsiTheme="minorHAnsi" w:cstheme="minorHAnsi"/>
          <w:sz w:val="24"/>
          <w:szCs w:val="24"/>
        </w:rPr>
        <w:t xml:space="preserve">NAVINAL TRANSMISSION LIMITED </w:t>
      </w:r>
      <w:r w:rsidRPr="009F6662">
        <w:rPr>
          <w:rFonts w:asciiTheme="minorHAnsi" w:hAnsiTheme="minorHAnsi" w:cstheme="minorHAnsi"/>
          <w:sz w:val="24"/>
          <w:szCs w:val="24"/>
        </w:rPr>
        <w:t xml:space="preserve">by any of the entities referred to in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_Ref171329634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19.1.1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and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_Ref173598446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19.1.2</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above, shall be after prior written </w:t>
      </w:r>
      <w:r w:rsidR="00C321ED" w:rsidRPr="009F6662">
        <w:rPr>
          <w:rFonts w:asciiTheme="minorHAnsi" w:hAnsiTheme="minorHAnsi" w:cstheme="minorHAnsi"/>
          <w:sz w:val="24"/>
          <w:szCs w:val="24"/>
        </w:rPr>
        <w:t>intimation to</w:t>
      </w:r>
      <w:r w:rsidRPr="009F6662">
        <w:rPr>
          <w:rFonts w:asciiTheme="minorHAnsi" w:hAnsiTheme="minorHAnsi" w:cstheme="minorHAnsi"/>
          <w:sz w:val="24"/>
          <w:szCs w:val="24"/>
        </w:rPr>
        <w:t xml:space="preserve"> the </w:t>
      </w:r>
      <w:r w:rsidR="00213236" w:rsidRPr="009F6662">
        <w:rPr>
          <w:rFonts w:asciiTheme="minorHAnsi" w:hAnsiTheme="minorHAnsi" w:cstheme="minorHAnsi"/>
          <w:sz w:val="24"/>
          <w:szCs w:val="24"/>
        </w:rPr>
        <w:t>Nodal Agency</w:t>
      </w:r>
      <w:r w:rsidRPr="009F6662">
        <w:rPr>
          <w:rFonts w:asciiTheme="minorHAnsi" w:hAnsiTheme="minorHAnsi" w:cstheme="minorHAnsi"/>
          <w:sz w:val="24"/>
          <w:szCs w:val="24"/>
        </w:rPr>
        <w:t>.</w:t>
      </w:r>
      <w:bookmarkEnd w:id="268"/>
      <w:r w:rsidRPr="009F6662">
        <w:rPr>
          <w:rFonts w:asciiTheme="minorHAnsi" w:hAnsiTheme="minorHAnsi" w:cstheme="minorHAnsi"/>
          <w:sz w:val="24"/>
          <w:szCs w:val="24"/>
        </w:rPr>
        <w:t xml:space="preserve"> </w:t>
      </w:r>
    </w:p>
    <w:p w14:paraId="3C13B0F9" w14:textId="77777777" w:rsidR="00C0377A" w:rsidRPr="009F6662"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18771B" w:rsidRPr="009F6662">
        <w:rPr>
          <w:rFonts w:asciiTheme="minorHAnsi" w:hAnsiTheme="minorHAnsi" w:cstheme="minorHAnsi"/>
          <w:sz w:val="24"/>
          <w:szCs w:val="24"/>
        </w:rPr>
        <w:t xml:space="preserve">NAVINAL TRANSMISSION LIMITED </w:t>
      </w:r>
      <w:r w:rsidRPr="009F6662">
        <w:rPr>
          <w:rFonts w:asciiTheme="minorHAnsi" w:hAnsiTheme="minorHAnsi" w:cstheme="minorHAnsi"/>
          <w:sz w:val="24"/>
          <w:szCs w:val="24"/>
        </w:rPr>
        <w:t xml:space="preserve">shall be computed in accordance with the example given below: </w:t>
      </w:r>
    </w:p>
    <w:p w14:paraId="3C13B0FA" w14:textId="77777777" w:rsidR="00C0377A" w:rsidRPr="009F6662"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Cs w:val="0"/>
          <w:sz w:val="24"/>
          <w:szCs w:val="24"/>
        </w:rPr>
      </w:pPr>
      <w:r w:rsidRPr="009F6662">
        <w:rPr>
          <w:rFonts w:asciiTheme="minorHAnsi" w:hAnsiTheme="minorHAnsi" w:cstheme="minorHAnsi"/>
          <w:bCs w:val="0"/>
          <w:sz w:val="24"/>
          <w:szCs w:val="24"/>
        </w:rPr>
        <w:t xml:space="preserve">If the Parent Company or the Ultimate Parent Company of the Selected Bidder A directly holds thirty percent (30%) of the equity in </w:t>
      </w:r>
      <w:r w:rsidR="0018771B" w:rsidRPr="009F6662">
        <w:rPr>
          <w:rFonts w:asciiTheme="minorHAnsi" w:hAnsiTheme="minorHAnsi" w:cstheme="minorHAnsi"/>
          <w:bCs w:val="0"/>
          <w:sz w:val="24"/>
          <w:szCs w:val="24"/>
        </w:rPr>
        <w:t xml:space="preserve">NAVINAL TRANSMISSION </w:t>
      </w:r>
      <w:r w:rsidR="0018771B" w:rsidRPr="009F6662">
        <w:rPr>
          <w:rFonts w:asciiTheme="minorHAnsi" w:hAnsiTheme="minorHAnsi" w:cstheme="minorHAnsi"/>
          <w:bCs w:val="0"/>
          <w:sz w:val="24"/>
          <w:szCs w:val="24"/>
        </w:rPr>
        <w:lastRenderedPageBreak/>
        <w:t>LIMITED</w:t>
      </w:r>
      <w:r w:rsidRPr="009F6662">
        <w:rPr>
          <w:rFonts w:asciiTheme="minorHAnsi" w:hAnsiTheme="minorHAnsi" w:cstheme="minorHAnsi"/>
          <w:bCs w:val="0"/>
          <w:sz w:val="24"/>
          <w:szCs w:val="24"/>
        </w:rPr>
        <w:t>, then holding of Selected Bidder A in</w:t>
      </w:r>
      <w:r w:rsidR="0018771B" w:rsidRPr="009F6662">
        <w:rPr>
          <w:rFonts w:asciiTheme="minorHAnsi" w:hAnsiTheme="minorHAnsi" w:cstheme="minorHAnsi"/>
        </w:rPr>
        <w:t xml:space="preserve"> </w:t>
      </w:r>
      <w:r w:rsidR="0018771B" w:rsidRPr="009F6662">
        <w:rPr>
          <w:rFonts w:asciiTheme="minorHAnsi" w:hAnsiTheme="minorHAnsi" w:cstheme="minorHAnsi"/>
          <w:bCs w:val="0"/>
          <w:sz w:val="24"/>
          <w:szCs w:val="24"/>
        </w:rPr>
        <w:t>NAVINAL TRANSMISSION LIMITED</w:t>
      </w:r>
      <w:r w:rsidRPr="009F6662">
        <w:rPr>
          <w:rFonts w:asciiTheme="minorHAnsi" w:hAnsiTheme="minorHAnsi" w:cstheme="minorHAnsi"/>
          <w:bCs w:val="0"/>
          <w:sz w:val="24"/>
          <w:szCs w:val="24"/>
        </w:rPr>
        <w:t xml:space="preserve"> shall be thirty percent (30%);</w:t>
      </w:r>
    </w:p>
    <w:p w14:paraId="3C13B0FB" w14:textId="77777777" w:rsidR="00C0377A" w:rsidRPr="009F6662"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Cs w:val="0"/>
          <w:sz w:val="24"/>
          <w:szCs w:val="24"/>
        </w:rPr>
      </w:pPr>
      <w:r w:rsidRPr="009F6662">
        <w:rPr>
          <w:rFonts w:asciiTheme="minorHAnsi" w:hAnsiTheme="minorHAnsi" w:cstheme="minorHAnsi"/>
          <w:bCs w:val="0"/>
          <w:sz w:val="24"/>
          <w:szCs w:val="24"/>
        </w:rPr>
        <w:t xml:space="preserve">If Selected Bidder A holds thirty percent (30%) equity of the Affiliate and the Affiliate holds fifty percent (50%) equity in </w:t>
      </w:r>
      <w:r w:rsidR="0018771B" w:rsidRPr="009F6662">
        <w:rPr>
          <w:rFonts w:asciiTheme="minorHAnsi" w:hAnsiTheme="minorHAnsi" w:cstheme="minorHAnsi"/>
          <w:bCs w:val="0"/>
          <w:sz w:val="24"/>
          <w:szCs w:val="24"/>
        </w:rPr>
        <w:t xml:space="preserve">NAVINAL TRANSMISSION LIMITED, </w:t>
      </w:r>
      <w:r w:rsidRPr="009F6662">
        <w:rPr>
          <w:rFonts w:asciiTheme="minorHAnsi" w:hAnsiTheme="minorHAnsi" w:cstheme="minorHAnsi"/>
          <w:bCs w:val="0"/>
          <w:sz w:val="24"/>
          <w:szCs w:val="24"/>
        </w:rPr>
        <w:t xml:space="preserve">then, for the purposes of ascertaining the minimum equity/equity lock-in requirements specified above, the effective holding of Bidder A in </w:t>
      </w:r>
      <w:r w:rsidR="0018771B" w:rsidRPr="009F6662">
        <w:rPr>
          <w:rFonts w:asciiTheme="minorHAnsi" w:hAnsiTheme="minorHAnsi" w:cstheme="minorHAnsi"/>
          <w:bCs w:val="0"/>
          <w:sz w:val="24"/>
          <w:szCs w:val="24"/>
        </w:rPr>
        <w:t xml:space="preserve">NAVINAL TRANSMISSION LIMITED, </w:t>
      </w:r>
      <w:r w:rsidRPr="009F6662">
        <w:rPr>
          <w:rFonts w:asciiTheme="minorHAnsi" w:hAnsiTheme="minorHAnsi" w:cstheme="minorHAnsi"/>
          <w:bCs w:val="0"/>
          <w:sz w:val="24"/>
          <w:szCs w:val="24"/>
        </w:rPr>
        <w:t>shall be fifteen percent (15%), (i.e., 30</w:t>
      </w:r>
      <w:r w:rsidR="00B81429" w:rsidRPr="009F6662">
        <w:rPr>
          <w:rFonts w:asciiTheme="minorHAnsi" w:hAnsiTheme="minorHAnsi" w:cstheme="minorHAnsi"/>
          <w:bCs w:val="0"/>
          <w:sz w:val="24"/>
          <w:szCs w:val="24"/>
        </w:rPr>
        <w:t xml:space="preserve">% x </w:t>
      </w:r>
      <w:r w:rsidRPr="009F6662">
        <w:rPr>
          <w:rFonts w:asciiTheme="minorHAnsi" w:hAnsiTheme="minorHAnsi" w:cstheme="minorHAnsi"/>
          <w:bCs w:val="0"/>
          <w:sz w:val="24"/>
          <w:szCs w:val="24"/>
        </w:rPr>
        <w:t>50%)</w:t>
      </w:r>
    </w:p>
    <w:p w14:paraId="3C13B0FC" w14:textId="552F6855" w:rsidR="00C0377A" w:rsidRPr="009F6662"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bCs w:val="0"/>
          <w:sz w:val="24"/>
          <w:szCs w:val="24"/>
        </w:rPr>
      </w:pPr>
      <w:r w:rsidRPr="009F6662">
        <w:rPr>
          <w:rFonts w:asciiTheme="minorHAnsi" w:hAnsiTheme="minorHAnsi" w:cstheme="minorHAnsi"/>
          <w:sz w:val="24"/>
          <w:szCs w:val="24"/>
        </w:rPr>
        <w:t>The</w:t>
      </w:r>
      <w:r w:rsidRPr="009F6662">
        <w:rPr>
          <w:rFonts w:asciiTheme="minorHAnsi" w:hAnsiTheme="minorHAnsi" w:cstheme="minorHAnsi"/>
          <w:bCs w:val="0"/>
          <w:sz w:val="24"/>
          <w:szCs w:val="24"/>
        </w:rPr>
        <w:t xml:space="preserve"> provisions as contained in this Article </w:t>
      </w:r>
      <w:r w:rsidRPr="009F6662">
        <w:rPr>
          <w:rFonts w:asciiTheme="minorHAnsi" w:hAnsiTheme="minorHAnsi" w:cstheme="minorHAnsi"/>
          <w:bCs w:val="0"/>
          <w:sz w:val="24"/>
          <w:szCs w:val="24"/>
        </w:rPr>
        <w:fldChar w:fldCharType="begin"/>
      </w:r>
      <w:r w:rsidRPr="009F6662">
        <w:rPr>
          <w:rFonts w:asciiTheme="minorHAnsi" w:hAnsiTheme="minorHAnsi" w:cstheme="minorHAnsi"/>
          <w:bCs w:val="0"/>
          <w:sz w:val="24"/>
          <w:szCs w:val="24"/>
        </w:rPr>
        <w:instrText xml:space="preserve"> REF _Ref173552757 \r \h  \* MERGEFORMAT </w:instrText>
      </w:r>
      <w:r w:rsidRPr="009F6662">
        <w:rPr>
          <w:rFonts w:asciiTheme="minorHAnsi" w:hAnsiTheme="minorHAnsi" w:cstheme="minorHAnsi"/>
          <w:bCs w:val="0"/>
          <w:sz w:val="24"/>
          <w:szCs w:val="24"/>
        </w:rPr>
      </w:r>
      <w:r w:rsidRPr="009F6662">
        <w:rPr>
          <w:rFonts w:asciiTheme="minorHAnsi" w:hAnsiTheme="minorHAnsi" w:cstheme="minorHAnsi"/>
          <w:bCs w:val="0"/>
          <w:sz w:val="24"/>
          <w:szCs w:val="24"/>
        </w:rPr>
        <w:fldChar w:fldCharType="separate"/>
      </w:r>
      <w:r w:rsidR="009429D3">
        <w:rPr>
          <w:rFonts w:asciiTheme="minorHAnsi" w:hAnsiTheme="minorHAnsi" w:cstheme="minorHAnsi"/>
          <w:bCs w:val="0"/>
          <w:sz w:val="24"/>
          <w:szCs w:val="24"/>
        </w:rPr>
        <w:t>19.1</w:t>
      </w:r>
      <w:r w:rsidRPr="009F6662">
        <w:rPr>
          <w:rFonts w:asciiTheme="minorHAnsi" w:hAnsiTheme="minorHAnsi" w:cstheme="minorHAnsi"/>
          <w:bCs w:val="0"/>
          <w:sz w:val="24"/>
          <w:szCs w:val="24"/>
        </w:rPr>
        <w:fldChar w:fldCharType="end"/>
      </w:r>
      <w:r w:rsidRPr="009F6662">
        <w:rPr>
          <w:rFonts w:asciiTheme="minorHAnsi" w:hAnsiTheme="minorHAnsi" w:cstheme="minorHAnsi"/>
          <w:bCs w:val="0"/>
          <w:sz w:val="24"/>
          <w:szCs w:val="24"/>
        </w:rPr>
        <w:t xml:space="preserve"> shall override the terms of the consortium agreement submitted as part of the Bid.</w:t>
      </w:r>
    </w:p>
    <w:p w14:paraId="3C13B0FD" w14:textId="77777777" w:rsidR="00C0377A" w:rsidRPr="009F6662"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69" w:name="_Ref173658993"/>
      <w:r w:rsidRPr="009F6662">
        <w:rPr>
          <w:rFonts w:asciiTheme="minorHAnsi" w:hAnsiTheme="minorHAnsi" w:cstheme="minorHAnsi"/>
          <w:sz w:val="24"/>
          <w:szCs w:val="24"/>
        </w:rPr>
        <w:t>The TSP shall be responsible to report</w:t>
      </w:r>
      <w:r w:rsidR="008406E4" w:rsidRPr="009F6662">
        <w:rPr>
          <w:rFonts w:asciiTheme="minorHAnsi" w:hAnsiTheme="minorHAnsi" w:cstheme="minorHAnsi"/>
          <w:sz w:val="24"/>
          <w:szCs w:val="24"/>
        </w:rPr>
        <w:t xml:space="preserve"> to Nodal Agency</w:t>
      </w:r>
      <w:r w:rsidRPr="009F6662">
        <w:rPr>
          <w:rFonts w:asciiTheme="minorHAnsi" w:hAnsiTheme="minorHAnsi" w:cstheme="minorHAnsi"/>
          <w:sz w:val="24"/>
          <w:szCs w:val="24"/>
        </w:rPr>
        <w:t xml:space="preserve">, within thirty (30) days from the occurrence of any event that would result in any change in </w:t>
      </w:r>
      <w:r w:rsidR="00C20391" w:rsidRPr="009F6662">
        <w:rPr>
          <w:rFonts w:asciiTheme="minorHAnsi" w:hAnsiTheme="minorHAnsi" w:cstheme="minorHAnsi"/>
          <w:sz w:val="24"/>
          <w:szCs w:val="24"/>
        </w:rPr>
        <w:t xml:space="preserve">its </w:t>
      </w:r>
      <w:r w:rsidRPr="009F6662">
        <w:rPr>
          <w:rFonts w:asciiTheme="minorHAnsi" w:hAnsiTheme="minorHAnsi" w:cstheme="minorHAnsi"/>
          <w:sz w:val="24"/>
          <w:szCs w:val="24"/>
        </w:rPr>
        <w:t xml:space="preserve">equity holding structure from that </w:t>
      </w:r>
      <w:r w:rsidR="00C20391" w:rsidRPr="009F6662">
        <w:rPr>
          <w:rFonts w:asciiTheme="minorHAnsi" w:hAnsiTheme="minorHAnsi" w:cstheme="minorHAnsi"/>
          <w:sz w:val="24"/>
          <w:szCs w:val="24"/>
        </w:rPr>
        <w:t xml:space="preserve">which </w:t>
      </w:r>
      <w:r w:rsidRPr="009F6662">
        <w:rPr>
          <w:rFonts w:asciiTheme="minorHAnsi" w:hAnsiTheme="minorHAnsi" w:cstheme="minorHAnsi"/>
          <w:sz w:val="24"/>
          <w:szCs w:val="24"/>
        </w:rPr>
        <w:t xml:space="preserve">existed as on the date of signing of the Share Purchase Agreement. In such cases, the </w:t>
      </w:r>
      <w:r w:rsidR="00213236"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would reserve the right to ascertain the equity holding structure and to call for all such required documents / information</w:t>
      </w:r>
      <w:r w:rsidR="00C20391" w:rsidRPr="009F6662">
        <w:rPr>
          <w:rFonts w:asciiTheme="minorHAnsi" w:hAnsiTheme="minorHAnsi" w:cstheme="minorHAnsi"/>
          <w:sz w:val="24"/>
          <w:szCs w:val="24"/>
        </w:rPr>
        <w:t xml:space="preserve"> </w:t>
      </w:r>
      <w:r w:rsidRPr="009F6662">
        <w:rPr>
          <w:rFonts w:asciiTheme="minorHAnsi" w:hAnsiTheme="minorHAnsi" w:cstheme="minorHAnsi"/>
          <w:sz w:val="24"/>
          <w:szCs w:val="24"/>
        </w:rPr>
        <w:t>/</w:t>
      </w:r>
      <w:r w:rsidR="00C20391" w:rsidRPr="009F6662">
        <w:rPr>
          <w:rFonts w:asciiTheme="minorHAnsi" w:hAnsiTheme="minorHAnsi" w:cstheme="minorHAnsi"/>
          <w:sz w:val="24"/>
          <w:szCs w:val="24"/>
        </w:rPr>
        <w:t xml:space="preserve"> </w:t>
      </w:r>
      <w:r w:rsidRPr="009F6662">
        <w:rPr>
          <w:rFonts w:asciiTheme="minorHAnsi" w:hAnsiTheme="minorHAnsi" w:cstheme="minorHAnsi"/>
          <w:sz w:val="24"/>
          <w:szCs w:val="24"/>
        </w:rPr>
        <w:t>clarifications as may be required.</w:t>
      </w:r>
      <w:bookmarkEnd w:id="269"/>
      <w:r w:rsidRPr="009F6662">
        <w:rPr>
          <w:rFonts w:asciiTheme="minorHAnsi" w:hAnsiTheme="minorHAnsi" w:cstheme="minorHAnsi"/>
          <w:sz w:val="24"/>
          <w:szCs w:val="24"/>
        </w:rPr>
        <w:t xml:space="preserve"> </w:t>
      </w:r>
    </w:p>
    <w:p w14:paraId="3C13B0FE" w14:textId="77777777" w:rsidR="00EB6971" w:rsidRPr="009F6662" w:rsidRDefault="00EB6971"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 xml:space="preserve">Commitment of maintaining </w:t>
      </w:r>
      <w:r w:rsidR="00423487" w:rsidRPr="009F6662">
        <w:rPr>
          <w:rFonts w:asciiTheme="minorHAnsi" w:hAnsiTheme="minorHAnsi" w:cstheme="minorHAnsi"/>
          <w:szCs w:val="24"/>
        </w:rPr>
        <w:t>Q</w:t>
      </w:r>
      <w:r w:rsidRPr="009F6662">
        <w:rPr>
          <w:rFonts w:asciiTheme="minorHAnsi" w:hAnsiTheme="minorHAnsi" w:cstheme="minorHAnsi"/>
          <w:szCs w:val="24"/>
        </w:rPr>
        <w:t xml:space="preserve">ualification </w:t>
      </w:r>
      <w:r w:rsidR="00423487" w:rsidRPr="009F6662">
        <w:rPr>
          <w:rFonts w:asciiTheme="minorHAnsi" w:hAnsiTheme="minorHAnsi" w:cstheme="minorHAnsi"/>
          <w:szCs w:val="24"/>
        </w:rPr>
        <w:t>R</w:t>
      </w:r>
      <w:r w:rsidRPr="009F6662">
        <w:rPr>
          <w:rFonts w:asciiTheme="minorHAnsi" w:hAnsiTheme="minorHAnsi" w:cstheme="minorHAnsi"/>
          <w:szCs w:val="24"/>
        </w:rPr>
        <w:t>equirement</w:t>
      </w:r>
    </w:p>
    <w:p w14:paraId="3C13B0FF" w14:textId="77777777" w:rsidR="00CB0D36" w:rsidRPr="009F6662" w:rsidRDefault="00EB6971"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The Selected Bidder will be required to continue to maintain compliance with the Qualification Requirements</w:t>
      </w:r>
      <w:r w:rsidR="00593302" w:rsidRPr="009F6662">
        <w:rPr>
          <w:rFonts w:asciiTheme="minorHAnsi" w:hAnsiTheme="minorHAnsi" w:cstheme="minorHAnsi"/>
          <w:sz w:val="24"/>
          <w:szCs w:val="24"/>
        </w:rPr>
        <w:t>, as stipulated in RFP Document,</w:t>
      </w:r>
      <w:r w:rsidRPr="009F6662">
        <w:rPr>
          <w:rFonts w:asciiTheme="minorHAnsi" w:hAnsiTheme="minorHAnsi" w:cstheme="minorHAnsi"/>
          <w:sz w:val="24"/>
          <w:szCs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3C13B100" w14:textId="77777777" w:rsidR="00EB6971" w:rsidRPr="009F6662" w:rsidRDefault="00EB6971"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Failure to comply with the aforesaid provisions shall be dealt </w:t>
      </w:r>
      <w:r w:rsidR="009C2525" w:rsidRPr="009F6662">
        <w:rPr>
          <w:rFonts w:asciiTheme="minorHAnsi" w:hAnsiTheme="minorHAnsi" w:cstheme="minorHAnsi"/>
          <w:sz w:val="24"/>
          <w:szCs w:val="24"/>
        </w:rPr>
        <w:t>in the same manner as TSP’s Event of Default</w:t>
      </w:r>
      <w:r w:rsidR="00792C02" w:rsidRPr="009F6662">
        <w:rPr>
          <w:rFonts w:asciiTheme="minorHAnsi" w:hAnsiTheme="minorHAnsi" w:cstheme="minorHAnsi"/>
          <w:sz w:val="24"/>
          <w:szCs w:val="24"/>
        </w:rPr>
        <w:t xml:space="preserve"> as under Article 13 of this Agreement</w:t>
      </w:r>
      <w:r w:rsidR="009C2525" w:rsidRPr="009F6662">
        <w:rPr>
          <w:rFonts w:asciiTheme="minorHAnsi" w:hAnsiTheme="minorHAnsi" w:cstheme="minorHAnsi"/>
          <w:sz w:val="24"/>
          <w:szCs w:val="24"/>
        </w:rPr>
        <w:t>.</w:t>
      </w:r>
    </w:p>
    <w:p w14:paraId="3C13B101"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 xml:space="preserve">Language: </w:t>
      </w:r>
    </w:p>
    <w:p w14:paraId="3C13B102" w14:textId="77777777" w:rsidR="00C0377A" w:rsidRPr="009F6662"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3C13B103" w14:textId="77777777" w:rsidR="00C0377A" w:rsidRPr="009F6662"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If any of the agreements, correspondence, communications or documents are prepared in any language other than English, the English translation of such agreements, correspondence, communications or documents shall prevail in matters of interpretation.</w:t>
      </w:r>
    </w:p>
    <w:p w14:paraId="3C13B104"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lastRenderedPageBreak/>
        <w:t>Affirmation</w:t>
      </w:r>
    </w:p>
    <w:p w14:paraId="3C13B105" w14:textId="77777777" w:rsidR="00C0377A" w:rsidRPr="009F6662" w:rsidRDefault="00C0377A" w:rsidP="002B4B56">
      <w:pPr>
        <w:widowControl w:val="0"/>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 xml:space="preserve">The TSP and the </w:t>
      </w:r>
      <w:r w:rsidR="00213236" w:rsidRPr="009F6662">
        <w:rPr>
          <w:rFonts w:asciiTheme="minorHAnsi" w:hAnsiTheme="minorHAnsi" w:cstheme="minorHAnsi"/>
        </w:rPr>
        <w:t>Nodal Agency</w:t>
      </w:r>
      <w:r w:rsidRPr="009F6662">
        <w:rPr>
          <w:rFonts w:asciiTheme="minorHAnsi" w:hAnsiTheme="minorHAnsi" w:cstheme="minorHAnsi"/>
        </w:rPr>
        <w:t>, each affirm that:</w:t>
      </w:r>
    </w:p>
    <w:p w14:paraId="3C13B106" w14:textId="77777777" w:rsidR="00C0377A" w:rsidRPr="009F6662" w:rsidRDefault="00C0377A" w:rsidP="008B48A6">
      <w:pPr>
        <w:pStyle w:val="ListParagraph"/>
        <w:widowControl w:val="0"/>
        <w:numPr>
          <w:ilvl w:val="0"/>
          <w:numId w:val="54"/>
        </w:numPr>
        <w:tabs>
          <w:tab w:val="left" w:pos="9072"/>
        </w:tabs>
        <w:ind w:right="327"/>
        <w:jc w:val="both"/>
        <w:rPr>
          <w:rFonts w:asciiTheme="minorHAnsi" w:hAnsiTheme="minorHAnsi" w:cstheme="minorHAnsi"/>
        </w:rPr>
      </w:pPr>
      <w:r w:rsidRPr="009F6662">
        <w:rPr>
          <w:rFonts w:asciiTheme="minorHAnsi" w:hAnsiTheme="minorHAnsi" w:cstheme="minorHAnsi"/>
        </w:rPr>
        <w:t xml:space="preserve">neither it nor its respective directors, employees, or agents has paid or undertaken to pay or shall in the future pay any unlawful commission, bribe, pay-off or kick-back; and </w:t>
      </w:r>
    </w:p>
    <w:p w14:paraId="3C13B107" w14:textId="77777777" w:rsidR="00C0377A" w:rsidRPr="009F6662" w:rsidRDefault="00C0377A" w:rsidP="008B48A6">
      <w:pPr>
        <w:pStyle w:val="ListParagraph"/>
        <w:widowControl w:val="0"/>
        <w:numPr>
          <w:ilvl w:val="0"/>
          <w:numId w:val="54"/>
        </w:numPr>
        <w:tabs>
          <w:tab w:val="left" w:pos="9072"/>
        </w:tabs>
        <w:ind w:right="327"/>
        <w:jc w:val="both"/>
        <w:rPr>
          <w:rFonts w:asciiTheme="minorHAnsi" w:hAnsiTheme="minorHAnsi" w:cstheme="minorHAnsi"/>
        </w:rPr>
      </w:pPr>
      <w:r w:rsidRPr="009F6662">
        <w:rPr>
          <w:rFonts w:asciiTheme="minorHAnsi" w:hAnsiTheme="minorHAnsi" w:cstheme="minorHAnsi"/>
        </w:rPr>
        <w:t xml:space="preserve">it has not in any other manner paid any sums, whether in Indian currency or foreign currency and whether in India or abroad to the other Party to procure this Agreement, and the TSP and the </w:t>
      </w:r>
      <w:r w:rsidR="00213236" w:rsidRPr="009F6662">
        <w:rPr>
          <w:rFonts w:asciiTheme="minorHAnsi" w:hAnsiTheme="minorHAnsi" w:cstheme="minorHAnsi"/>
        </w:rPr>
        <w:t>Nodal Agency</w:t>
      </w:r>
      <w:r w:rsidRPr="009F6662">
        <w:rPr>
          <w:rFonts w:asciiTheme="minorHAnsi" w:hAnsiTheme="minorHAnsi" w:cstheme="minorHAnsi"/>
        </w:rPr>
        <w:t xml:space="preserve"> hereby undertake not to engage in any similar acts during the Term of Agreement.</w:t>
      </w:r>
    </w:p>
    <w:p w14:paraId="3C13B108"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Severability</w:t>
      </w:r>
    </w:p>
    <w:p w14:paraId="3C13B109" w14:textId="77777777" w:rsidR="00C0377A" w:rsidRPr="009F6662"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3C13B10A"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Counterparts</w:t>
      </w:r>
    </w:p>
    <w:p w14:paraId="3C13B10B" w14:textId="77777777" w:rsidR="00C0377A" w:rsidRPr="009F6662"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szCs w:val="24"/>
        </w:rPr>
        <w:t>This Agreement may be executed in one or more counterparts, each of which shall be deemed an original and all of which collectively shall be deemed one and the same Agreement.</w:t>
      </w:r>
    </w:p>
    <w:p w14:paraId="3C13B10C"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Breach of Obligations</w:t>
      </w:r>
      <w:r w:rsidR="005A3CC0" w:rsidRPr="009F6662">
        <w:rPr>
          <w:rFonts w:asciiTheme="minorHAnsi" w:hAnsiTheme="minorHAnsi" w:cstheme="minorHAnsi"/>
          <w:szCs w:val="24"/>
        </w:rPr>
        <w:t>/ Roles</w:t>
      </w:r>
    </w:p>
    <w:p w14:paraId="3C13B10D" w14:textId="77777777" w:rsidR="00C0377A" w:rsidRPr="009F6662"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szCs w:val="24"/>
        </w:rPr>
        <w:t>The Parties acknowledge that a breach of any of the obligations</w:t>
      </w:r>
      <w:r w:rsidR="005A3CC0" w:rsidRPr="009F6662">
        <w:rPr>
          <w:rFonts w:asciiTheme="minorHAnsi" w:hAnsiTheme="minorHAnsi" w:cstheme="minorHAnsi"/>
          <w:szCs w:val="24"/>
        </w:rPr>
        <w:t>/ roles</w:t>
      </w:r>
      <w:r w:rsidRPr="009F6662">
        <w:rPr>
          <w:rFonts w:asciiTheme="minorHAnsi" w:hAnsiTheme="minorHAnsi" w:cstheme="minorHAnsi"/>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9F6662">
        <w:rPr>
          <w:rFonts w:asciiTheme="minorHAnsi" w:hAnsiTheme="minorHAnsi" w:cstheme="minorHAnsi"/>
          <w:szCs w:val="24"/>
        </w:rPr>
        <w:t>P</w:t>
      </w:r>
      <w:r w:rsidRPr="009F6662">
        <w:rPr>
          <w:rFonts w:asciiTheme="minorHAnsi" w:hAnsiTheme="minorHAnsi" w:cstheme="minorHAnsi"/>
          <w:szCs w:val="24"/>
        </w:rPr>
        <w:t>arty in each case specified under this Agreement.</w:t>
      </w:r>
    </w:p>
    <w:p w14:paraId="3C13B10E"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r w:rsidRPr="009F6662">
        <w:rPr>
          <w:rFonts w:asciiTheme="minorHAnsi" w:hAnsiTheme="minorHAnsi" w:cstheme="minorHAnsi"/>
          <w:szCs w:val="24"/>
        </w:rPr>
        <w:t>Restriction of Shareholders</w:t>
      </w:r>
      <w:r w:rsidR="00C20391" w:rsidRPr="009F6662">
        <w:rPr>
          <w:rFonts w:asciiTheme="minorHAnsi" w:hAnsiTheme="minorHAnsi" w:cstheme="minorHAnsi"/>
          <w:szCs w:val="24"/>
        </w:rPr>
        <w:t xml:space="preserve"> </w:t>
      </w:r>
      <w:r w:rsidRPr="009F6662">
        <w:rPr>
          <w:rFonts w:asciiTheme="minorHAnsi" w:hAnsiTheme="minorHAnsi" w:cstheme="minorHAnsi"/>
          <w:szCs w:val="24"/>
        </w:rPr>
        <w:t>/</w:t>
      </w:r>
      <w:r w:rsidR="00C20391" w:rsidRPr="009F6662">
        <w:rPr>
          <w:rFonts w:asciiTheme="minorHAnsi" w:hAnsiTheme="minorHAnsi" w:cstheme="minorHAnsi"/>
          <w:szCs w:val="24"/>
        </w:rPr>
        <w:t xml:space="preserve"> </w:t>
      </w:r>
      <w:r w:rsidRPr="009F6662">
        <w:rPr>
          <w:rFonts w:asciiTheme="minorHAnsi" w:hAnsiTheme="minorHAnsi" w:cstheme="minorHAnsi"/>
          <w:szCs w:val="24"/>
        </w:rPr>
        <w:t xml:space="preserve">Owners Liability </w:t>
      </w:r>
    </w:p>
    <w:p w14:paraId="3C13B10F" w14:textId="77777777" w:rsidR="00C0377A" w:rsidRPr="009F6662"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3C13B110" w14:textId="77777777" w:rsidR="00C0377A" w:rsidRPr="009F6662"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Further, the financial liabilities of the shareholder</w:t>
      </w:r>
      <w:r w:rsidR="00C20391" w:rsidRPr="009F6662">
        <w:rPr>
          <w:rFonts w:asciiTheme="minorHAnsi" w:hAnsiTheme="minorHAnsi" w:cstheme="minorHAnsi"/>
          <w:sz w:val="24"/>
          <w:szCs w:val="24"/>
        </w:rPr>
        <w:t>(</w:t>
      </w:r>
      <w:r w:rsidRPr="009F6662">
        <w:rPr>
          <w:rFonts w:asciiTheme="minorHAnsi" w:hAnsiTheme="minorHAnsi" w:cstheme="minorHAnsi"/>
          <w:sz w:val="24"/>
          <w:szCs w:val="24"/>
        </w:rPr>
        <w:t>s</w:t>
      </w:r>
      <w:r w:rsidR="00C20391" w:rsidRPr="009F6662">
        <w:rPr>
          <w:rFonts w:asciiTheme="minorHAnsi" w:hAnsiTheme="minorHAnsi" w:cstheme="minorHAnsi"/>
          <w:sz w:val="24"/>
          <w:szCs w:val="24"/>
        </w:rPr>
        <w:t>)</w:t>
      </w:r>
      <w:r w:rsidRPr="009F6662">
        <w:rPr>
          <w:rFonts w:asciiTheme="minorHAnsi" w:hAnsiTheme="minorHAnsi" w:cstheme="minorHAnsi"/>
          <w:sz w:val="24"/>
          <w:szCs w:val="24"/>
        </w:rPr>
        <w:t xml:space="preserve"> of each Party to this Agreement shall be restricted to the extent provided in the Indian Companies Act, 1956</w:t>
      </w:r>
      <w:r w:rsidR="004B5F87" w:rsidRPr="009F6662">
        <w:rPr>
          <w:rFonts w:asciiTheme="minorHAnsi" w:hAnsiTheme="minorHAnsi" w:cstheme="minorHAnsi"/>
          <w:sz w:val="24"/>
          <w:szCs w:val="24"/>
        </w:rPr>
        <w:t xml:space="preserve"> / Companies Act, 2013 (as the case may be)</w:t>
      </w:r>
      <w:r w:rsidRPr="009F6662">
        <w:rPr>
          <w:rFonts w:asciiTheme="minorHAnsi" w:hAnsiTheme="minorHAnsi" w:cstheme="minorHAnsi"/>
          <w:sz w:val="24"/>
          <w:szCs w:val="24"/>
        </w:rPr>
        <w:t>.</w:t>
      </w:r>
    </w:p>
    <w:p w14:paraId="3C13B111" w14:textId="77777777" w:rsidR="00C0377A" w:rsidRPr="009F6662" w:rsidRDefault="00C0377A" w:rsidP="007525FC">
      <w:pPr>
        <w:pStyle w:val="Heading2"/>
        <w:tabs>
          <w:tab w:val="left" w:pos="9072"/>
        </w:tabs>
        <w:ind w:left="426" w:right="327" w:hanging="568"/>
        <w:jc w:val="both"/>
        <w:rPr>
          <w:rFonts w:asciiTheme="minorHAnsi" w:hAnsiTheme="minorHAnsi" w:cstheme="minorHAnsi"/>
          <w:szCs w:val="24"/>
        </w:rPr>
      </w:pPr>
      <w:bookmarkStart w:id="270" w:name="_Ref171330513"/>
      <w:r w:rsidRPr="009F6662">
        <w:rPr>
          <w:rFonts w:asciiTheme="minorHAnsi" w:hAnsiTheme="minorHAnsi" w:cstheme="minorHAnsi"/>
          <w:szCs w:val="24"/>
        </w:rPr>
        <w:t>Taxes and Duties:</w:t>
      </w:r>
      <w:bookmarkEnd w:id="270"/>
    </w:p>
    <w:p w14:paraId="3C13B112" w14:textId="77777777" w:rsidR="00C0377A" w:rsidRPr="009F6662" w:rsidRDefault="00C0377A"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bookmarkStart w:id="271" w:name="_Ref171330467"/>
      <w:r w:rsidRPr="009F6662">
        <w:rPr>
          <w:rFonts w:asciiTheme="minorHAnsi" w:hAnsiTheme="minorHAnsi" w:cstheme="minorHAnsi"/>
          <w:sz w:val="24"/>
          <w:szCs w:val="24"/>
        </w:rPr>
        <w:t xml:space="preserve">The TSP shall bear and promptly pay all statutory taxes, duties, levies and cess, </w:t>
      </w:r>
      <w:r w:rsidRPr="009F6662">
        <w:rPr>
          <w:rFonts w:asciiTheme="minorHAnsi" w:hAnsiTheme="minorHAnsi" w:cstheme="minorHAnsi"/>
          <w:sz w:val="24"/>
          <w:szCs w:val="24"/>
        </w:rPr>
        <w:lastRenderedPageBreak/>
        <w:t>assessed/levied on the TSP, its Contractors or their employees that are required to be paid by the TSP as per the Law in relation to the execution of the Project and for providing Transmission Service as per the terms of this Agreement.</w:t>
      </w:r>
      <w:bookmarkEnd w:id="271"/>
    </w:p>
    <w:p w14:paraId="3C13B113" w14:textId="3C844A50" w:rsidR="00C0377A" w:rsidRPr="009F6662" w:rsidRDefault="00C20391"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w:t>
      </w:r>
      <w:r w:rsidR="00213236" w:rsidRPr="009F6662">
        <w:rPr>
          <w:rFonts w:asciiTheme="minorHAnsi" w:hAnsiTheme="minorHAnsi" w:cstheme="minorHAnsi"/>
          <w:sz w:val="24"/>
          <w:szCs w:val="24"/>
        </w:rPr>
        <w:t>Nodal Agency</w:t>
      </w:r>
      <w:r w:rsidR="00C0377A" w:rsidRPr="009F6662">
        <w:rPr>
          <w:rFonts w:asciiTheme="minorHAnsi" w:hAnsiTheme="minorHAnsi" w:cstheme="minorHAnsi"/>
          <w:sz w:val="24"/>
          <w:szCs w:val="24"/>
        </w:rPr>
        <w:t xml:space="preserve"> shall be indemnified and held harmless by the TSP against any claims that may be made against </w:t>
      </w:r>
      <w:r w:rsidRPr="009F6662">
        <w:rPr>
          <w:rFonts w:asciiTheme="minorHAnsi" w:hAnsiTheme="minorHAnsi" w:cstheme="minorHAnsi"/>
          <w:sz w:val="24"/>
          <w:szCs w:val="24"/>
        </w:rPr>
        <w:t xml:space="preserve">the </w:t>
      </w:r>
      <w:r w:rsidR="00213236"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w:t>
      </w:r>
      <w:r w:rsidR="00C0377A" w:rsidRPr="009F6662">
        <w:rPr>
          <w:rFonts w:asciiTheme="minorHAnsi" w:hAnsiTheme="minorHAnsi" w:cstheme="minorHAnsi"/>
          <w:sz w:val="24"/>
          <w:szCs w:val="24"/>
        </w:rPr>
        <w:t xml:space="preserve">in relation to the matters set out in Article </w:t>
      </w:r>
      <w:r w:rsidR="00C0377A" w:rsidRPr="009F6662">
        <w:rPr>
          <w:rFonts w:asciiTheme="minorHAnsi" w:hAnsiTheme="minorHAnsi" w:cstheme="minorHAnsi"/>
          <w:sz w:val="24"/>
          <w:szCs w:val="24"/>
        </w:rPr>
        <w:fldChar w:fldCharType="begin"/>
      </w:r>
      <w:r w:rsidR="00C0377A" w:rsidRPr="009F6662">
        <w:rPr>
          <w:rFonts w:asciiTheme="minorHAnsi" w:hAnsiTheme="minorHAnsi" w:cstheme="minorHAnsi"/>
          <w:sz w:val="24"/>
          <w:szCs w:val="24"/>
        </w:rPr>
        <w:instrText xml:space="preserve"> REF _Ref171330467 \r \h  \* MERGEFORMAT </w:instrText>
      </w:r>
      <w:r w:rsidR="00C0377A" w:rsidRPr="009F6662">
        <w:rPr>
          <w:rFonts w:asciiTheme="minorHAnsi" w:hAnsiTheme="minorHAnsi" w:cstheme="minorHAnsi"/>
          <w:sz w:val="24"/>
          <w:szCs w:val="24"/>
        </w:rPr>
      </w:r>
      <w:r w:rsidR="00C0377A"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19.9.1</w:t>
      </w:r>
      <w:r w:rsidR="00C0377A" w:rsidRPr="009F6662">
        <w:rPr>
          <w:rFonts w:asciiTheme="minorHAnsi" w:hAnsiTheme="minorHAnsi" w:cstheme="minorHAnsi"/>
          <w:sz w:val="24"/>
          <w:szCs w:val="24"/>
        </w:rPr>
        <w:fldChar w:fldCharType="end"/>
      </w:r>
      <w:r w:rsidR="00C0377A" w:rsidRPr="009F6662">
        <w:rPr>
          <w:rFonts w:asciiTheme="minorHAnsi" w:hAnsiTheme="minorHAnsi" w:cstheme="minorHAnsi"/>
          <w:sz w:val="24"/>
          <w:szCs w:val="24"/>
        </w:rPr>
        <w:t>.</w:t>
      </w:r>
    </w:p>
    <w:p w14:paraId="3C13B114" w14:textId="77777777" w:rsidR="00C0377A" w:rsidRPr="009F6662" w:rsidRDefault="00C20391" w:rsidP="00FC3982">
      <w:pPr>
        <w:pStyle w:val="Heading3"/>
        <w:keepNext w:val="0"/>
        <w:widowControl w:val="0"/>
        <w:tabs>
          <w:tab w:val="clear" w:pos="2250"/>
          <w:tab w:val="num" w:pos="993"/>
          <w:tab w:val="left" w:pos="9072"/>
        </w:tabs>
        <w:spacing w:line="276" w:lineRule="auto"/>
        <w:ind w:left="426" w:right="327" w:hanging="710"/>
        <w:rPr>
          <w:rFonts w:asciiTheme="minorHAnsi" w:hAnsiTheme="minorHAnsi" w:cstheme="minorHAnsi"/>
          <w:sz w:val="24"/>
          <w:szCs w:val="24"/>
        </w:rPr>
      </w:pPr>
      <w:r w:rsidRPr="009F6662">
        <w:rPr>
          <w:rFonts w:asciiTheme="minorHAnsi" w:hAnsiTheme="minorHAnsi" w:cstheme="minorHAnsi"/>
          <w:sz w:val="24"/>
          <w:szCs w:val="24"/>
        </w:rPr>
        <w:t xml:space="preserve">The </w:t>
      </w:r>
      <w:r w:rsidR="00213236" w:rsidRPr="009F6662">
        <w:rPr>
          <w:rFonts w:asciiTheme="minorHAnsi" w:hAnsiTheme="minorHAnsi" w:cstheme="minorHAnsi"/>
          <w:sz w:val="24"/>
          <w:szCs w:val="24"/>
        </w:rPr>
        <w:t>Nodal Agency</w:t>
      </w:r>
      <w:r w:rsidR="00C0377A" w:rsidRPr="009F6662">
        <w:rPr>
          <w:rFonts w:asciiTheme="minorHAnsi" w:hAnsiTheme="minorHAnsi" w:cstheme="minorHAnsi"/>
          <w:sz w:val="24"/>
          <w:szCs w:val="24"/>
        </w:rPr>
        <w:t xml:space="preserve"> shall not be liable for any payment of, taxes, duties, levies, cess whatsoever for discharging any obligation of the TSP by the </w:t>
      </w:r>
      <w:r w:rsidR="00213236" w:rsidRPr="009F6662">
        <w:rPr>
          <w:rFonts w:asciiTheme="minorHAnsi" w:hAnsiTheme="minorHAnsi" w:cstheme="minorHAnsi"/>
          <w:sz w:val="24"/>
          <w:szCs w:val="24"/>
        </w:rPr>
        <w:t>Nodal Agency</w:t>
      </w:r>
      <w:r w:rsidR="00C0377A" w:rsidRPr="009F6662">
        <w:rPr>
          <w:rFonts w:asciiTheme="minorHAnsi" w:hAnsiTheme="minorHAnsi" w:cstheme="minorHAnsi"/>
          <w:sz w:val="24"/>
          <w:szCs w:val="24"/>
        </w:rPr>
        <w:t xml:space="preserve"> on behalf of TSP or its personnel, provided the TSP has consented in writing to </w:t>
      </w:r>
      <w:r w:rsidRPr="009F6662">
        <w:rPr>
          <w:rFonts w:asciiTheme="minorHAnsi" w:hAnsiTheme="minorHAnsi" w:cstheme="minorHAnsi"/>
          <w:sz w:val="24"/>
          <w:szCs w:val="24"/>
        </w:rPr>
        <w:t xml:space="preserve">the </w:t>
      </w:r>
      <w:r w:rsidR="00213236" w:rsidRPr="009F6662">
        <w:rPr>
          <w:rFonts w:asciiTheme="minorHAnsi" w:hAnsiTheme="minorHAnsi" w:cstheme="minorHAnsi"/>
          <w:sz w:val="24"/>
          <w:szCs w:val="24"/>
        </w:rPr>
        <w:t>Nodal Agency</w:t>
      </w:r>
      <w:r w:rsidR="00C0377A" w:rsidRPr="009F6662">
        <w:rPr>
          <w:rFonts w:asciiTheme="minorHAnsi" w:hAnsiTheme="minorHAnsi" w:cstheme="minorHAnsi"/>
          <w:sz w:val="24"/>
          <w:szCs w:val="24"/>
        </w:rPr>
        <w:t xml:space="preserve"> for such work, </w:t>
      </w:r>
      <w:r w:rsidRPr="009F6662">
        <w:rPr>
          <w:rFonts w:asciiTheme="minorHAnsi" w:hAnsiTheme="minorHAnsi" w:cstheme="minorHAnsi"/>
          <w:sz w:val="24"/>
          <w:szCs w:val="24"/>
        </w:rPr>
        <w:t xml:space="preserve">for </w:t>
      </w:r>
      <w:r w:rsidR="00C0377A" w:rsidRPr="009F6662">
        <w:rPr>
          <w:rFonts w:asciiTheme="minorHAnsi" w:hAnsiTheme="minorHAnsi" w:cstheme="minorHAnsi"/>
          <w:sz w:val="24"/>
          <w:szCs w:val="24"/>
        </w:rPr>
        <w:t>which consent shall not be unreasonably withheld.</w:t>
      </w:r>
    </w:p>
    <w:p w14:paraId="3C13B115" w14:textId="77777777" w:rsidR="00C0377A" w:rsidRPr="009F6662" w:rsidRDefault="00C0377A" w:rsidP="009623CD">
      <w:pPr>
        <w:pStyle w:val="Heading2"/>
        <w:tabs>
          <w:tab w:val="left" w:pos="9072"/>
        </w:tabs>
        <w:ind w:left="426" w:right="327" w:hanging="710"/>
        <w:jc w:val="both"/>
        <w:rPr>
          <w:rFonts w:asciiTheme="minorHAnsi" w:hAnsiTheme="minorHAnsi" w:cstheme="minorHAnsi"/>
          <w:szCs w:val="24"/>
        </w:rPr>
      </w:pPr>
      <w:r w:rsidRPr="009F6662">
        <w:rPr>
          <w:rFonts w:asciiTheme="minorHAnsi" w:hAnsiTheme="minorHAnsi" w:cstheme="minorHAnsi"/>
          <w:szCs w:val="24"/>
        </w:rPr>
        <w:t>No Consequential or Indirect Losses</w:t>
      </w:r>
    </w:p>
    <w:p w14:paraId="3C13B116" w14:textId="77777777" w:rsidR="00C0377A" w:rsidRPr="009F6662"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szCs w:val="24"/>
        </w:rPr>
        <w:t xml:space="preserve">The liability of the TSP shall be limited to that explicitly provided in this Agreement. </w:t>
      </w:r>
    </w:p>
    <w:p w14:paraId="3C13B117" w14:textId="77777777" w:rsidR="00C0377A" w:rsidRPr="009F6662"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szCs w:val="24"/>
        </w:rPr>
        <w:t xml:space="preserve">Provided that, notwithstanding anything contained in this Agreement, under no event shall the </w:t>
      </w:r>
      <w:r w:rsidR="00213236" w:rsidRPr="009F6662">
        <w:rPr>
          <w:rFonts w:asciiTheme="minorHAnsi" w:hAnsiTheme="minorHAnsi" w:cstheme="minorHAnsi"/>
          <w:szCs w:val="24"/>
        </w:rPr>
        <w:t>Nodal Agency</w:t>
      </w:r>
      <w:r w:rsidRPr="009F6662">
        <w:rPr>
          <w:rFonts w:asciiTheme="minorHAnsi" w:hAnsiTheme="minorHAnsi" w:cstheme="minorHAnsi"/>
          <w:szCs w:val="24"/>
        </w:rPr>
        <w:t xml:space="preserve"> or the TSP claim from one another any indirect or consequential losses or damages.</w:t>
      </w:r>
    </w:p>
    <w:p w14:paraId="3C13B118" w14:textId="77777777" w:rsidR="00C0377A" w:rsidRPr="009F6662" w:rsidRDefault="00C0377A" w:rsidP="009623CD">
      <w:pPr>
        <w:pStyle w:val="Heading2"/>
        <w:tabs>
          <w:tab w:val="left" w:pos="9072"/>
        </w:tabs>
        <w:ind w:left="426" w:right="327" w:hanging="710"/>
        <w:jc w:val="both"/>
        <w:rPr>
          <w:rFonts w:asciiTheme="minorHAnsi" w:hAnsiTheme="minorHAnsi" w:cstheme="minorHAnsi"/>
          <w:szCs w:val="24"/>
        </w:rPr>
      </w:pPr>
      <w:r w:rsidRPr="009F6662">
        <w:rPr>
          <w:rFonts w:asciiTheme="minorHAnsi" w:hAnsiTheme="minorHAnsi" w:cstheme="minorHAnsi"/>
          <w:szCs w:val="24"/>
        </w:rPr>
        <w:t>Discretion:</w:t>
      </w:r>
    </w:p>
    <w:p w14:paraId="3C13B119" w14:textId="77777777" w:rsidR="00C0377A" w:rsidRPr="009F6662" w:rsidRDefault="00C0377A" w:rsidP="002B4B56">
      <w:pPr>
        <w:pStyle w:val="StyleJustifiedLeft48pt"/>
        <w:widowControl w:val="0"/>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szCs w:val="24"/>
        </w:rPr>
        <w:t>Except where this Agreement expressly requires a Party to act fairly or reasonably, a Party may exercise any discretion given to it under this Agreement in any way it deems fit.</w:t>
      </w:r>
    </w:p>
    <w:p w14:paraId="3C13B11A" w14:textId="77777777" w:rsidR="00C0377A" w:rsidRPr="009F6662" w:rsidRDefault="00C0377A" w:rsidP="009623CD">
      <w:pPr>
        <w:pStyle w:val="Heading2"/>
        <w:tabs>
          <w:tab w:val="left" w:pos="9072"/>
        </w:tabs>
        <w:ind w:left="426" w:right="327" w:hanging="710"/>
        <w:jc w:val="both"/>
        <w:rPr>
          <w:rFonts w:asciiTheme="minorHAnsi" w:hAnsiTheme="minorHAnsi" w:cstheme="minorHAnsi"/>
          <w:szCs w:val="24"/>
        </w:rPr>
      </w:pPr>
      <w:bookmarkStart w:id="272" w:name="_Ref171773848"/>
      <w:r w:rsidRPr="009F6662">
        <w:rPr>
          <w:rFonts w:asciiTheme="minorHAnsi" w:hAnsiTheme="minorHAnsi" w:cstheme="minorHAnsi"/>
          <w:szCs w:val="24"/>
        </w:rPr>
        <w:t>Confidentiality</w:t>
      </w:r>
      <w:bookmarkEnd w:id="272"/>
    </w:p>
    <w:p w14:paraId="3C13B11B" w14:textId="77777777" w:rsidR="00C0377A" w:rsidRPr="009F6662"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bookmarkStart w:id="273" w:name="_Ref171396868"/>
      <w:r w:rsidRPr="009F6662">
        <w:rPr>
          <w:rFonts w:asciiTheme="minorHAnsi" w:hAnsiTheme="minorHAnsi" w:cstheme="minorHAnsi"/>
          <w:sz w:val="24"/>
          <w:szCs w:val="24"/>
        </w:rPr>
        <w:t xml:space="preserve">The Parties undertake to hold in confidence this Agreement and RFP Project Documents and not to disclose the terms and conditions of the transaction contemplated hereby to third parties, except: </w:t>
      </w:r>
    </w:p>
    <w:p w14:paraId="3C13B11C" w14:textId="77777777" w:rsidR="00C0377A" w:rsidRPr="009F6662" w:rsidRDefault="00C0377A" w:rsidP="008B48A6">
      <w:pPr>
        <w:pStyle w:val="Heading3"/>
        <w:keepNext w:val="0"/>
        <w:widowControl w:val="0"/>
        <w:numPr>
          <w:ilvl w:val="3"/>
          <w:numId w:val="55"/>
        </w:numPr>
        <w:tabs>
          <w:tab w:val="clear" w:pos="2790"/>
          <w:tab w:val="left" w:pos="9072"/>
        </w:tabs>
        <w:spacing w:line="276" w:lineRule="auto"/>
        <w:ind w:left="1560" w:right="327" w:hanging="567"/>
        <w:rPr>
          <w:rFonts w:asciiTheme="minorHAnsi" w:hAnsiTheme="minorHAnsi" w:cstheme="minorHAnsi"/>
          <w:sz w:val="24"/>
          <w:szCs w:val="24"/>
        </w:rPr>
      </w:pPr>
      <w:r w:rsidRPr="009F6662">
        <w:rPr>
          <w:rFonts w:asciiTheme="minorHAnsi" w:hAnsiTheme="minorHAnsi" w:cstheme="minorHAnsi"/>
          <w:sz w:val="24"/>
          <w:szCs w:val="24"/>
        </w:rPr>
        <w:t xml:space="preserve">to their professional advisors; </w:t>
      </w:r>
    </w:p>
    <w:p w14:paraId="3C13B11D" w14:textId="77777777" w:rsidR="00C0377A" w:rsidRPr="009F6662" w:rsidRDefault="00C0377A" w:rsidP="008B48A6">
      <w:pPr>
        <w:pStyle w:val="Heading3"/>
        <w:keepNext w:val="0"/>
        <w:widowControl w:val="0"/>
        <w:numPr>
          <w:ilvl w:val="3"/>
          <w:numId w:val="55"/>
        </w:numPr>
        <w:tabs>
          <w:tab w:val="clear" w:pos="2790"/>
          <w:tab w:val="left" w:pos="9072"/>
        </w:tabs>
        <w:spacing w:line="276" w:lineRule="auto"/>
        <w:ind w:left="1560" w:right="327" w:hanging="567"/>
        <w:rPr>
          <w:rFonts w:asciiTheme="minorHAnsi" w:hAnsiTheme="minorHAnsi" w:cstheme="minorHAnsi"/>
          <w:sz w:val="24"/>
          <w:szCs w:val="24"/>
        </w:rPr>
      </w:pPr>
      <w:r w:rsidRPr="009F6662">
        <w:rPr>
          <w:rFonts w:asciiTheme="minorHAnsi" w:hAnsiTheme="minorHAnsi" w:cstheme="minorHAnsi"/>
          <w:sz w:val="24"/>
          <w:szCs w:val="24"/>
        </w:rPr>
        <w:t>to their officers, contractors, employees, agents or representatives, financiers, who need to have access to such information for the proper performance of their activities; or</w:t>
      </w:r>
    </w:p>
    <w:p w14:paraId="3C13B11E" w14:textId="77777777" w:rsidR="00C0377A" w:rsidRPr="009F6662" w:rsidRDefault="00C0377A" w:rsidP="008B48A6">
      <w:pPr>
        <w:pStyle w:val="Heading3"/>
        <w:keepNext w:val="0"/>
        <w:widowControl w:val="0"/>
        <w:numPr>
          <w:ilvl w:val="3"/>
          <w:numId w:val="55"/>
        </w:numPr>
        <w:tabs>
          <w:tab w:val="clear" w:pos="2790"/>
          <w:tab w:val="left" w:pos="9072"/>
        </w:tabs>
        <w:spacing w:line="276" w:lineRule="auto"/>
        <w:ind w:left="1560" w:right="327" w:hanging="567"/>
        <w:rPr>
          <w:rFonts w:asciiTheme="minorHAnsi" w:hAnsiTheme="minorHAnsi" w:cstheme="minorHAnsi"/>
          <w:sz w:val="24"/>
          <w:szCs w:val="24"/>
        </w:rPr>
      </w:pPr>
      <w:r w:rsidRPr="009F6662">
        <w:rPr>
          <w:rFonts w:asciiTheme="minorHAnsi" w:hAnsiTheme="minorHAnsi" w:cstheme="minorHAnsi"/>
          <w:sz w:val="24"/>
          <w:szCs w:val="24"/>
        </w:rPr>
        <w:t>disclosures required under Law</w:t>
      </w:r>
      <w:r w:rsidR="00C20391" w:rsidRPr="009F6662">
        <w:rPr>
          <w:rFonts w:asciiTheme="minorHAnsi" w:hAnsiTheme="minorHAnsi" w:cstheme="minorHAnsi"/>
          <w:sz w:val="24"/>
          <w:szCs w:val="24"/>
        </w:rPr>
        <w:t>,</w:t>
      </w:r>
    </w:p>
    <w:p w14:paraId="3C13B11F" w14:textId="77777777" w:rsidR="00C0377A" w:rsidRPr="009F6662" w:rsidRDefault="00C0377A" w:rsidP="002B4B56">
      <w:pPr>
        <w:widowControl w:val="0"/>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without the prior written consent of the other Parties.</w:t>
      </w:r>
    </w:p>
    <w:p w14:paraId="3C13B120" w14:textId="77777777" w:rsidR="00C0377A" w:rsidRPr="009F6662" w:rsidRDefault="00C0377A" w:rsidP="002B4B56">
      <w:pPr>
        <w:widowControl w:val="0"/>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Provided that</w:t>
      </w:r>
      <w:r w:rsidR="00C20391" w:rsidRPr="009F6662">
        <w:rPr>
          <w:rFonts w:asciiTheme="minorHAnsi" w:hAnsiTheme="minorHAnsi" w:cstheme="minorHAnsi"/>
        </w:rPr>
        <w:t>,</w:t>
      </w:r>
      <w:r w:rsidRPr="009F6662">
        <w:rPr>
          <w:rFonts w:asciiTheme="minorHAnsi" w:hAnsiTheme="minorHAnsi" w:cstheme="minorHAnsi"/>
        </w:rPr>
        <w:t xml:space="preserve"> the TSP agrees and acknowledges that the </w:t>
      </w:r>
      <w:r w:rsidR="00213236" w:rsidRPr="009F6662">
        <w:rPr>
          <w:rFonts w:asciiTheme="minorHAnsi" w:hAnsiTheme="minorHAnsi" w:cstheme="minorHAnsi"/>
        </w:rPr>
        <w:t>Nodal Agency</w:t>
      </w:r>
      <w:r w:rsidR="00C20391" w:rsidRPr="009F6662">
        <w:rPr>
          <w:rFonts w:asciiTheme="minorHAnsi" w:hAnsiTheme="minorHAnsi" w:cstheme="minorHAnsi"/>
        </w:rPr>
        <w:t>,</w:t>
      </w:r>
      <w:r w:rsidRPr="009F6662">
        <w:rPr>
          <w:rFonts w:asciiTheme="minorHAnsi" w:hAnsiTheme="minorHAnsi" w:cstheme="minorHAnsi"/>
        </w:rPr>
        <w:t xml:space="preserve"> may</w:t>
      </w:r>
      <w:r w:rsidR="00C20391" w:rsidRPr="009F6662">
        <w:rPr>
          <w:rFonts w:asciiTheme="minorHAnsi" w:hAnsiTheme="minorHAnsi" w:cstheme="minorHAnsi"/>
        </w:rPr>
        <w:t>,</w:t>
      </w:r>
      <w:r w:rsidRPr="009F6662">
        <w:rPr>
          <w:rFonts w:asciiTheme="minorHAnsi" w:hAnsiTheme="minorHAnsi" w:cstheme="minorHAnsi"/>
        </w:rPr>
        <w:t xml:space="preserve"> at any time, disclose the terms and conditions of the Agreement and the RFP Project Documents to any person, to the extent stipulated under the Law and the </w:t>
      </w:r>
      <w:r w:rsidRPr="009F6662">
        <w:rPr>
          <w:rFonts w:asciiTheme="minorHAnsi" w:hAnsiTheme="minorHAnsi" w:cstheme="minorHAnsi"/>
        </w:rPr>
        <w:lastRenderedPageBreak/>
        <w:t>Competitive Bidding Guidelines.</w:t>
      </w:r>
    </w:p>
    <w:bookmarkEnd w:id="273"/>
    <w:p w14:paraId="3C13B121" w14:textId="77777777" w:rsidR="00C0377A" w:rsidRPr="009F6662" w:rsidRDefault="00C0377A" w:rsidP="009623CD">
      <w:pPr>
        <w:pStyle w:val="Heading2"/>
        <w:tabs>
          <w:tab w:val="left" w:pos="9072"/>
        </w:tabs>
        <w:ind w:left="426" w:right="327" w:hanging="710"/>
        <w:jc w:val="both"/>
        <w:rPr>
          <w:rFonts w:asciiTheme="minorHAnsi" w:hAnsiTheme="minorHAnsi" w:cstheme="minorHAnsi"/>
          <w:szCs w:val="24"/>
        </w:rPr>
      </w:pPr>
      <w:r w:rsidRPr="009F6662">
        <w:rPr>
          <w:rFonts w:asciiTheme="minorHAnsi" w:hAnsiTheme="minorHAnsi" w:cstheme="minorHAnsi"/>
          <w:szCs w:val="24"/>
        </w:rPr>
        <w:t>Order of priority in application:</w:t>
      </w:r>
    </w:p>
    <w:p w14:paraId="3C13B122" w14:textId="77777777" w:rsidR="00C0377A" w:rsidRPr="009F6662" w:rsidRDefault="0083232C" w:rsidP="002B4B56">
      <w:pPr>
        <w:pStyle w:val="StyleJustifiedLeft48pt"/>
        <w:widowControl w:val="0"/>
        <w:tabs>
          <w:tab w:val="left" w:pos="9072"/>
        </w:tabs>
        <w:spacing w:line="276" w:lineRule="auto"/>
        <w:ind w:left="426" w:right="327"/>
        <w:rPr>
          <w:rFonts w:asciiTheme="minorHAnsi" w:hAnsiTheme="minorHAnsi" w:cstheme="minorHAnsi"/>
          <w:szCs w:val="24"/>
        </w:rPr>
      </w:pPr>
      <w:r w:rsidRPr="009F6662">
        <w:rPr>
          <w:rFonts w:asciiTheme="minorHAnsi" w:hAnsiTheme="minorHAnsi" w:cstheme="minorHAnsi"/>
          <w:szCs w:val="24"/>
        </w:rPr>
        <w:t>Save as provided in Article 2.5, i</w:t>
      </w:r>
      <w:r w:rsidR="00C0377A" w:rsidRPr="009F6662">
        <w:rPr>
          <w:rFonts w:asciiTheme="minorHAnsi" w:hAnsiTheme="minorHAnsi" w:cstheme="minorHAnsi"/>
          <w:szCs w:val="24"/>
        </w:rPr>
        <w:t xml:space="preserve">n case of inconsistencies between the terms and conditions stipulated in Transmission License issued by </w:t>
      </w:r>
      <w:r w:rsidR="00C20391" w:rsidRPr="009F6662">
        <w:rPr>
          <w:rFonts w:asciiTheme="minorHAnsi" w:hAnsiTheme="minorHAnsi" w:cstheme="minorHAnsi"/>
          <w:szCs w:val="24"/>
        </w:rPr>
        <w:t xml:space="preserve">the </w:t>
      </w:r>
      <w:r w:rsidR="00C0377A" w:rsidRPr="009F6662">
        <w:rPr>
          <w:rFonts w:asciiTheme="minorHAnsi" w:hAnsiTheme="minorHAnsi" w:cstheme="minorHAnsi"/>
          <w:szCs w:val="24"/>
        </w:rPr>
        <w:t xml:space="preserve">Commission to the TSP, agreement(s) executed between the Parties, applicable Law including rules and regulations framed thereunder, the order of priority as between them shall be the order in </w:t>
      </w:r>
      <w:r w:rsidR="00D975BA" w:rsidRPr="009F6662">
        <w:rPr>
          <w:rFonts w:asciiTheme="minorHAnsi" w:hAnsiTheme="minorHAnsi" w:cstheme="minorHAnsi"/>
          <w:szCs w:val="24"/>
        </w:rPr>
        <w:t>which they</w:t>
      </w:r>
      <w:r w:rsidR="00C0377A" w:rsidRPr="009F6662">
        <w:rPr>
          <w:rFonts w:asciiTheme="minorHAnsi" w:hAnsiTheme="minorHAnsi" w:cstheme="minorHAnsi"/>
          <w:szCs w:val="24"/>
        </w:rPr>
        <w:t xml:space="preserve"> are placed </w:t>
      </w:r>
      <w:r w:rsidR="00D975BA" w:rsidRPr="009F6662">
        <w:rPr>
          <w:rFonts w:asciiTheme="minorHAnsi" w:hAnsiTheme="minorHAnsi" w:cstheme="minorHAnsi"/>
          <w:szCs w:val="24"/>
        </w:rPr>
        <w:t>below:</w:t>
      </w:r>
    </w:p>
    <w:p w14:paraId="3C13B123" w14:textId="77777777" w:rsidR="00C0377A" w:rsidRPr="009F6662" w:rsidRDefault="00C0377A" w:rsidP="008B48A6">
      <w:pPr>
        <w:pStyle w:val="StyleJustifiedLeft48pt"/>
        <w:widowControl w:val="0"/>
        <w:numPr>
          <w:ilvl w:val="0"/>
          <w:numId w:val="12"/>
        </w:numPr>
        <w:tabs>
          <w:tab w:val="clear" w:pos="1680"/>
          <w:tab w:val="num" w:pos="1260"/>
          <w:tab w:val="left" w:pos="9072"/>
        </w:tabs>
        <w:ind w:left="426" w:right="327" w:firstLine="0"/>
        <w:rPr>
          <w:rFonts w:asciiTheme="minorHAnsi" w:hAnsiTheme="minorHAnsi" w:cstheme="minorHAnsi"/>
          <w:szCs w:val="24"/>
        </w:rPr>
      </w:pPr>
      <w:r w:rsidRPr="009F6662">
        <w:rPr>
          <w:rFonts w:asciiTheme="minorHAnsi" w:hAnsiTheme="minorHAnsi" w:cstheme="minorHAnsi"/>
          <w:szCs w:val="24"/>
        </w:rPr>
        <w:t>terms and conditions of Transmission License</w:t>
      </w:r>
      <w:r w:rsidR="00E813AF" w:rsidRPr="009F6662">
        <w:rPr>
          <w:rFonts w:asciiTheme="minorHAnsi" w:hAnsiTheme="minorHAnsi" w:cstheme="minorHAnsi"/>
          <w:szCs w:val="24"/>
        </w:rPr>
        <w:t>;</w:t>
      </w:r>
    </w:p>
    <w:p w14:paraId="3C13B124" w14:textId="77777777" w:rsidR="00C0377A" w:rsidRPr="009F6662" w:rsidRDefault="00C0377A" w:rsidP="008B48A6">
      <w:pPr>
        <w:pStyle w:val="StyleJustifiedLeft48pt"/>
        <w:widowControl w:val="0"/>
        <w:numPr>
          <w:ilvl w:val="0"/>
          <w:numId w:val="12"/>
        </w:numPr>
        <w:tabs>
          <w:tab w:val="clear" w:pos="1680"/>
          <w:tab w:val="num" w:pos="1260"/>
          <w:tab w:val="left" w:pos="9072"/>
        </w:tabs>
        <w:ind w:left="426" w:right="327" w:firstLine="0"/>
        <w:rPr>
          <w:rFonts w:asciiTheme="minorHAnsi" w:hAnsiTheme="minorHAnsi" w:cstheme="minorHAnsi"/>
          <w:szCs w:val="24"/>
        </w:rPr>
      </w:pPr>
      <w:r w:rsidRPr="009F6662">
        <w:rPr>
          <w:rFonts w:asciiTheme="minorHAnsi" w:hAnsiTheme="minorHAnsi" w:cstheme="minorHAnsi"/>
          <w:szCs w:val="24"/>
        </w:rPr>
        <w:t>applicable Law, rules and regulations framed thereunder</w:t>
      </w:r>
      <w:r w:rsidR="00E813AF" w:rsidRPr="009F6662">
        <w:rPr>
          <w:rFonts w:asciiTheme="minorHAnsi" w:hAnsiTheme="minorHAnsi" w:cstheme="minorHAnsi"/>
          <w:szCs w:val="24"/>
        </w:rPr>
        <w:t>;</w:t>
      </w:r>
    </w:p>
    <w:p w14:paraId="3C13B125" w14:textId="77777777" w:rsidR="00E22A5E" w:rsidRPr="009F6662" w:rsidRDefault="00E22A5E" w:rsidP="008B48A6">
      <w:pPr>
        <w:pStyle w:val="StyleJustifiedLeft48pt"/>
        <w:widowControl w:val="0"/>
        <w:numPr>
          <w:ilvl w:val="0"/>
          <w:numId w:val="12"/>
        </w:numPr>
        <w:tabs>
          <w:tab w:val="clear" w:pos="1680"/>
          <w:tab w:val="num" w:pos="1260"/>
          <w:tab w:val="left" w:pos="9072"/>
        </w:tabs>
        <w:ind w:left="426" w:right="327" w:firstLine="0"/>
        <w:rPr>
          <w:rFonts w:asciiTheme="minorHAnsi" w:hAnsiTheme="minorHAnsi" w:cstheme="minorHAnsi"/>
          <w:szCs w:val="24"/>
        </w:rPr>
      </w:pPr>
      <w:r w:rsidRPr="009F6662">
        <w:rPr>
          <w:rFonts w:asciiTheme="minorHAnsi" w:hAnsiTheme="minorHAnsi" w:cstheme="minorHAnsi"/>
          <w:szCs w:val="24"/>
        </w:rPr>
        <w:t>this Agreement;</w:t>
      </w:r>
    </w:p>
    <w:p w14:paraId="3C13B126" w14:textId="77777777" w:rsidR="00C0377A" w:rsidRPr="009F6662" w:rsidRDefault="00B7652A" w:rsidP="008B48A6">
      <w:pPr>
        <w:pStyle w:val="StyleJustifiedLeft48pt"/>
        <w:widowControl w:val="0"/>
        <w:numPr>
          <w:ilvl w:val="0"/>
          <w:numId w:val="12"/>
        </w:numPr>
        <w:tabs>
          <w:tab w:val="clear" w:pos="1680"/>
          <w:tab w:val="num" w:pos="1260"/>
          <w:tab w:val="left" w:pos="9072"/>
        </w:tabs>
        <w:ind w:left="426" w:right="327" w:firstLine="0"/>
        <w:rPr>
          <w:rFonts w:asciiTheme="minorHAnsi" w:hAnsiTheme="minorHAnsi" w:cstheme="minorHAnsi"/>
          <w:szCs w:val="24"/>
        </w:rPr>
      </w:pPr>
      <w:r w:rsidRPr="009F6662">
        <w:rPr>
          <w:rFonts w:asciiTheme="minorHAnsi" w:hAnsiTheme="minorHAnsi" w:cstheme="minorHAnsi"/>
          <w:szCs w:val="24"/>
        </w:rPr>
        <w:t>Agreement(s)</w:t>
      </w:r>
      <w:r w:rsidR="0026522A" w:rsidRPr="009F6662">
        <w:rPr>
          <w:rFonts w:asciiTheme="minorHAnsi" w:hAnsiTheme="minorHAnsi" w:cstheme="minorHAnsi"/>
          <w:szCs w:val="24"/>
        </w:rPr>
        <w:t>, if any,</w:t>
      </w:r>
      <w:r w:rsidRPr="009F6662">
        <w:rPr>
          <w:rFonts w:asciiTheme="minorHAnsi" w:hAnsiTheme="minorHAnsi" w:cstheme="minorHAnsi"/>
          <w:szCs w:val="24"/>
        </w:rPr>
        <w:t xml:space="preserve"> under </w:t>
      </w:r>
      <w:r w:rsidR="0048462F" w:rsidRPr="009F6662">
        <w:rPr>
          <w:rFonts w:asciiTheme="minorHAnsi" w:hAnsiTheme="minorHAnsi" w:cstheme="minorHAnsi"/>
          <w:szCs w:val="24"/>
        </w:rPr>
        <w:t>Sharing Regulations</w:t>
      </w:r>
      <w:r w:rsidR="00C0377A" w:rsidRPr="009F6662">
        <w:rPr>
          <w:rFonts w:asciiTheme="minorHAnsi" w:hAnsiTheme="minorHAnsi" w:cstheme="minorHAnsi"/>
          <w:szCs w:val="24"/>
        </w:rPr>
        <w:t>.</w:t>
      </w:r>
    </w:p>
    <w:p w14:paraId="3C13B127" w14:textId="77777777" w:rsidR="00C0377A" w:rsidRPr="009F6662" w:rsidRDefault="00C0377A" w:rsidP="009623CD">
      <w:pPr>
        <w:pStyle w:val="Heading2"/>
        <w:tabs>
          <w:tab w:val="left" w:pos="9072"/>
        </w:tabs>
        <w:ind w:left="426" w:right="327" w:hanging="710"/>
        <w:jc w:val="both"/>
        <w:rPr>
          <w:rFonts w:asciiTheme="minorHAnsi" w:hAnsiTheme="minorHAnsi" w:cstheme="minorHAnsi"/>
          <w:szCs w:val="24"/>
        </w:rPr>
      </w:pPr>
      <w:r w:rsidRPr="009F6662">
        <w:rPr>
          <w:rFonts w:asciiTheme="minorHAnsi" w:hAnsiTheme="minorHAnsi" w:cstheme="minorHAnsi"/>
          <w:szCs w:val="24"/>
        </w:rPr>
        <w:t>Independent Entity:</w:t>
      </w:r>
    </w:p>
    <w:p w14:paraId="3C13B128" w14:textId="77777777" w:rsidR="00C0377A" w:rsidRPr="009F6662"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F6662">
        <w:rPr>
          <w:rFonts w:asciiTheme="minorHAnsi" w:hAnsiTheme="minorHAnsi" w:cstheme="minorHAnsi"/>
          <w:sz w:val="24"/>
          <w:szCs w:val="24"/>
        </w:rPr>
        <w:t>The TSP shall be an independent entity performing its obligations pursuant to the Agreement.</w:t>
      </w:r>
    </w:p>
    <w:p w14:paraId="3C13B129" w14:textId="77777777" w:rsidR="00C0377A" w:rsidRPr="009F6662"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F6662">
        <w:rPr>
          <w:rFonts w:asciiTheme="minorHAnsi" w:hAnsiTheme="minorHAnsi" w:cstheme="minorHAnsi"/>
          <w:sz w:val="24"/>
          <w:szCs w:val="24"/>
        </w:rPr>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9F6662">
        <w:rPr>
          <w:rFonts w:asciiTheme="minorHAnsi" w:hAnsiTheme="minorHAnsi" w:cstheme="minorHAnsi"/>
          <w:sz w:val="24"/>
          <w:szCs w:val="24"/>
        </w:rPr>
        <w:t xml:space="preserve">the </w:t>
      </w:r>
      <w:r w:rsidR="00213236"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9F6662">
        <w:rPr>
          <w:rFonts w:asciiTheme="minorHAnsi" w:hAnsiTheme="minorHAnsi" w:cstheme="minorHAnsi"/>
          <w:sz w:val="24"/>
          <w:szCs w:val="24"/>
        </w:rPr>
        <w:t>Nodal Agency</w:t>
      </w:r>
      <w:r w:rsidRPr="009F6662">
        <w:rPr>
          <w:rFonts w:asciiTheme="minorHAnsi" w:hAnsiTheme="minorHAnsi" w:cstheme="minorHAnsi"/>
          <w:sz w:val="24"/>
          <w:szCs w:val="24"/>
        </w:rPr>
        <w:t>.</w:t>
      </w:r>
    </w:p>
    <w:p w14:paraId="3C13B12A" w14:textId="77777777" w:rsidR="00C0377A" w:rsidRPr="009F6662" w:rsidRDefault="00C0377A" w:rsidP="009623CD">
      <w:pPr>
        <w:pStyle w:val="Heading2"/>
        <w:tabs>
          <w:tab w:val="left" w:pos="9072"/>
        </w:tabs>
        <w:ind w:left="426" w:right="327" w:hanging="710"/>
        <w:jc w:val="both"/>
        <w:rPr>
          <w:rFonts w:asciiTheme="minorHAnsi" w:hAnsiTheme="minorHAnsi" w:cstheme="minorHAnsi"/>
          <w:szCs w:val="24"/>
        </w:rPr>
      </w:pPr>
      <w:bookmarkStart w:id="274" w:name="_Ref171772973"/>
      <w:r w:rsidRPr="009F6662">
        <w:rPr>
          <w:rFonts w:asciiTheme="minorHAnsi" w:hAnsiTheme="minorHAnsi" w:cstheme="minorHAnsi"/>
          <w:szCs w:val="24"/>
        </w:rPr>
        <w:t>Amendments:</w:t>
      </w:r>
      <w:bookmarkEnd w:id="274"/>
    </w:p>
    <w:p w14:paraId="3C13B12B" w14:textId="77777777" w:rsidR="00C0377A" w:rsidRPr="009F6662"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bookmarkStart w:id="275" w:name="_Ref190827645"/>
      <w:r w:rsidRPr="009F6662">
        <w:rPr>
          <w:rFonts w:asciiTheme="minorHAnsi" w:hAnsiTheme="minorHAnsi" w:cstheme="minorHAnsi"/>
          <w:sz w:val="24"/>
          <w:szCs w:val="24"/>
        </w:rPr>
        <w:t>This Agreement may only be amended or supplemented by a written agreement between the Parties.</w:t>
      </w:r>
      <w:bookmarkEnd w:id="275"/>
    </w:p>
    <w:p w14:paraId="3C13B12C" w14:textId="77777777" w:rsidR="00C0377A" w:rsidRPr="009F6662" w:rsidRDefault="00C0377A" w:rsidP="009623CD">
      <w:pPr>
        <w:pStyle w:val="Heading2"/>
        <w:tabs>
          <w:tab w:val="left" w:pos="9072"/>
        </w:tabs>
        <w:ind w:left="426" w:right="327" w:hanging="710"/>
        <w:jc w:val="both"/>
        <w:rPr>
          <w:rFonts w:asciiTheme="minorHAnsi" w:hAnsiTheme="minorHAnsi" w:cstheme="minorHAnsi"/>
          <w:szCs w:val="24"/>
        </w:rPr>
      </w:pPr>
      <w:r w:rsidRPr="009F6662">
        <w:rPr>
          <w:rFonts w:asciiTheme="minorHAnsi" w:hAnsiTheme="minorHAnsi" w:cstheme="minorHAnsi"/>
          <w:szCs w:val="24"/>
        </w:rPr>
        <w:t xml:space="preserve"> Waiver:</w:t>
      </w:r>
    </w:p>
    <w:p w14:paraId="3C13B12D" w14:textId="77777777" w:rsidR="00C0377A" w:rsidRPr="009F6662"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F6662">
        <w:rPr>
          <w:rFonts w:asciiTheme="minorHAnsi" w:hAnsiTheme="minorHAnsi" w:cstheme="minorHAnsi"/>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9F6662">
        <w:rPr>
          <w:rFonts w:asciiTheme="minorHAnsi" w:hAnsiTheme="minorHAnsi" w:cstheme="minorHAnsi"/>
          <w:sz w:val="24"/>
          <w:szCs w:val="24"/>
        </w:rPr>
        <w:t>.</w:t>
      </w:r>
    </w:p>
    <w:p w14:paraId="3C13B12E" w14:textId="77777777" w:rsidR="00C0377A" w:rsidRPr="009F6662"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F6662">
        <w:rPr>
          <w:rFonts w:asciiTheme="minorHAnsi" w:hAnsiTheme="minorHAnsi" w:cstheme="minorHAnsi"/>
          <w:sz w:val="24"/>
          <w:szCs w:val="24"/>
        </w:rPr>
        <w:t xml:space="preserve">Neither the failure by either Party to insist on any occasion upon the performance of the terms, conditions and provisions of this Agreement nor time or other </w:t>
      </w:r>
      <w:r w:rsidRPr="009F6662">
        <w:rPr>
          <w:rFonts w:asciiTheme="minorHAnsi" w:hAnsiTheme="minorHAnsi" w:cstheme="minorHAnsi"/>
          <w:sz w:val="24"/>
          <w:szCs w:val="24"/>
        </w:rPr>
        <w:lastRenderedPageBreak/>
        <w:t>indulgence granted by one Party to the other Parties shall act as a waiver of such breach or acceptance of any variation or the relinquishment of any such right or any other right under this Agreement, which shall remain in full force and effect.</w:t>
      </w:r>
    </w:p>
    <w:p w14:paraId="3C13B12F" w14:textId="77777777" w:rsidR="00C0377A" w:rsidRPr="009F6662" w:rsidRDefault="00C0377A" w:rsidP="009623CD">
      <w:pPr>
        <w:pStyle w:val="Heading2"/>
        <w:tabs>
          <w:tab w:val="left" w:pos="9072"/>
        </w:tabs>
        <w:ind w:left="426" w:right="327" w:hanging="710"/>
        <w:jc w:val="both"/>
        <w:rPr>
          <w:rFonts w:asciiTheme="minorHAnsi" w:hAnsiTheme="minorHAnsi" w:cstheme="minorHAnsi"/>
          <w:szCs w:val="24"/>
        </w:rPr>
      </w:pPr>
      <w:r w:rsidRPr="009F6662">
        <w:rPr>
          <w:rFonts w:asciiTheme="minorHAnsi" w:hAnsiTheme="minorHAnsi" w:cstheme="minorHAnsi"/>
          <w:szCs w:val="24"/>
        </w:rPr>
        <w:t>Relationship of the Parties:</w:t>
      </w:r>
    </w:p>
    <w:p w14:paraId="3C13B130" w14:textId="77777777" w:rsidR="00C0377A" w:rsidRPr="009F6662"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F6662">
        <w:rPr>
          <w:rFonts w:asciiTheme="minorHAnsi" w:hAnsiTheme="minorHAnsi" w:cstheme="minorHAnsi"/>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3C13B131" w14:textId="77777777" w:rsidR="00C0377A" w:rsidRPr="009F6662" w:rsidRDefault="00C0377A" w:rsidP="009623CD">
      <w:pPr>
        <w:pStyle w:val="Heading2"/>
        <w:tabs>
          <w:tab w:val="left" w:pos="9072"/>
        </w:tabs>
        <w:ind w:left="426" w:right="327" w:hanging="710"/>
        <w:jc w:val="both"/>
        <w:rPr>
          <w:rFonts w:asciiTheme="minorHAnsi" w:hAnsiTheme="minorHAnsi" w:cstheme="minorHAnsi"/>
          <w:szCs w:val="24"/>
        </w:rPr>
      </w:pPr>
      <w:r w:rsidRPr="009F6662">
        <w:rPr>
          <w:rFonts w:asciiTheme="minorHAnsi" w:hAnsiTheme="minorHAnsi" w:cstheme="minorHAnsi"/>
          <w:szCs w:val="24"/>
        </w:rPr>
        <w:t>Entirety:</w:t>
      </w:r>
    </w:p>
    <w:p w14:paraId="3C13B132" w14:textId="77777777" w:rsidR="00C0377A" w:rsidRPr="009F6662"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F6662">
        <w:rPr>
          <w:rFonts w:asciiTheme="minorHAnsi" w:hAnsiTheme="minorHAnsi" w:cstheme="minorHAnsi"/>
          <w:sz w:val="24"/>
          <w:szCs w:val="24"/>
        </w:rPr>
        <w:t>This Agreement along with its sections, schedules and appendices is intended by the Parties as the final expression of their agreement and is intended also as a complete and exclusive statement of the terms of their agreement.</w:t>
      </w:r>
    </w:p>
    <w:p w14:paraId="3C13B133" w14:textId="77777777" w:rsidR="00C0377A" w:rsidRPr="009F6662"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bookmarkStart w:id="276" w:name="_DV_C2219"/>
      <w:r w:rsidRPr="009F6662">
        <w:rPr>
          <w:rFonts w:asciiTheme="minorHAnsi" w:hAnsiTheme="minorHAnsi" w:cstheme="minorHAnsi"/>
          <w:sz w:val="24"/>
          <w:szCs w:val="24"/>
        </w:rPr>
        <w:t>Except as provided in this Agreement, all</w:t>
      </w:r>
      <w:bookmarkStart w:id="277" w:name="_DV_M1581"/>
      <w:bookmarkEnd w:id="276"/>
      <w:bookmarkEnd w:id="277"/>
      <w:r w:rsidRPr="009F6662">
        <w:rPr>
          <w:rFonts w:asciiTheme="minorHAnsi" w:hAnsiTheme="minorHAnsi" w:cstheme="minorHAns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9F6662">
        <w:rPr>
          <w:rFonts w:asciiTheme="minorHAnsi" w:hAnsiTheme="minorHAnsi" w:cstheme="minorHAnsi"/>
          <w:sz w:val="24"/>
          <w:szCs w:val="24"/>
        </w:rPr>
        <w:t>Nodal Agency</w:t>
      </w:r>
      <w:r w:rsidR="0038765B" w:rsidRPr="009F6662">
        <w:rPr>
          <w:rFonts w:asciiTheme="minorHAnsi" w:hAnsiTheme="minorHAnsi" w:cstheme="minorHAnsi"/>
          <w:sz w:val="24"/>
          <w:szCs w:val="24"/>
          <w:lang w:val="en-IN"/>
        </w:rPr>
        <w:t xml:space="preserve"> </w:t>
      </w:r>
      <w:r w:rsidRPr="009F6662">
        <w:rPr>
          <w:rFonts w:asciiTheme="minorHAnsi" w:hAnsiTheme="minorHAnsi" w:cstheme="minorHAnsi"/>
          <w:sz w:val="24"/>
          <w:szCs w:val="24"/>
          <w:lang w:val="en-IN"/>
        </w:rPr>
        <w:t xml:space="preserve">by the TSP shall stand superseded and abrogated. </w:t>
      </w:r>
    </w:p>
    <w:p w14:paraId="3C13B134" w14:textId="77777777" w:rsidR="00C0377A" w:rsidRPr="009F6662" w:rsidRDefault="00C0377A" w:rsidP="009623CD">
      <w:pPr>
        <w:pStyle w:val="Heading2"/>
        <w:tabs>
          <w:tab w:val="left" w:pos="9072"/>
        </w:tabs>
        <w:ind w:left="426" w:right="327" w:hanging="710"/>
        <w:jc w:val="both"/>
        <w:rPr>
          <w:rFonts w:asciiTheme="minorHAnsi" w:hAnsiTheme="minorHAnsi" w:cstheme="minorHAnsi"/>
          <w:szCs w:val="24"/>
        </w:rPr>
      </w:pPr>
      <w:r w:rsidRPr="009F6662">
        <w:rPr>
          <w:rFonts w:asciiTheme="minorHAnsi" w:hAnsiTheme="minorHAnsi" w:cstheme="minorHAnsi"/>
          <w:szCs w:val="24"/>
        </w:rPr>
        <w:t>Notices:</w:t>
      </w:r>
    </w:p>
    <w:p w14:paraId="3C13B135" w14:textId="77777777" w:rsidR="00C0377A" w:rsidRPr="009F6662"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F6662">
        <w:rPr>
          <w:rFonts w:asciiTheme="minorHAnsi" w:hAnsiTheme="minorHAnsi" w:cstheme="minorHAnsi"/>
          <w:sz w:val="24"/>
          <w:szCs w:val="24"/>
        </w:rPr>
        <w:t>All notices or other communications which are required to be given under this Agreement shall be in writing and in the English language</w:t>
      </w:r>
    </w:p>
    <w:p w14:paraId="3C13B136" w14:textId="77777777" w:rsidR="00C0377A" w:rsidRPr="009F6662"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F6662">
        <w:rPr>
          <w:rFonts w:asciiTheme="minorHAnsi" w:hAnsiTheme="minorHAnsi" w:cstheme="minorHAnsi"/>
          <w:sz w:val="24"/>
          <w:szCs w:val="24"/>
        </w:rPr>
        <w:t>If to the TSP, all notices or communications must be delivered personally or by registered post or facsimile or any other mode duly acknowledged to the addressee below:</w:t>
      </w:r>
    </w:p>
    <w:p w14:paraId="3C13B137" w14:textId="77777777" w:rsidR="009623CD" w:rsidRPr="009F6662" w:rsidRDefault="009623CD" w:rsidP="00123418">
      <w:pPr>
        <w:widowControl w:val="0"/>
        <w:spacing w:before="0" w:after="0"/>
        <w:jc w:val="both"/>
        <w:rPr>
          <w:rFonts w:asciiTheme="minorHAnsi" w:hAnsiTheme="minorHAnsi" w:cstheme="minorHAnsi"/>
        </w:rPr>
      </w:pPr>
      <w:r w:rsidRPr="009F6662">
        <w:rPr>
          <w:rFonts w:asciiTheme="minorHAnsi" w:hAnsiTheme="minorHAnsi" w:cstheme="minorHAnsi"/>
        </w:rPr>
        <w:t xml:space="preserve">             Address</w:t>
      </w:r>
      <w:r w:rsidRPr="009F6662">
        <w:rPr>
          <w:rFonts w:asciiTheme="minorHAnsi" w:hAnsiTheme="minorHAnsi" w:cstheme="minorHAnsi"/>
        </w:rPr>
        <w:tab/>
      </w:r>
      <w:r w:rsidRPr="009F6662">
        <w:rPr>
          <w:rFonts w:asciiTheme="minorHAnsi" w:hAnsiTheme="minorHAnsi" w:cstheme="minorHAnsi"/>
        </w:rPr>
        <w:tab/>
        <w:t xml:space="preserve">: </w:t>
      </w:r>
    </w:p>
    <w:p w14:paraId="3C13B138" w14:textId="77777777" w:rsidR="009623CD" w:rsidRPr="009F6662" w:rsidRDefault="009623CD" w:rsidP="00123418">
      <w:pPr>
        <w:widowControl w:val="0"/>
        <w:spacing w:before="0" w:after="0"/>
        <w:jc w:val="both"/>
        <w:rPr>
          <w:rFonts w:asciiTheme="minorHAnsi" w:hAnsiTheme="minorHAnsi" w:cstheme="minorHAnsi"/>
        </w:rPr>
      </w:pPr>
      <w:r w:rsidRPr="009F6662">
        <w:rPr>
          <w:rFonts w:asciiTheme="minorHAnsi" w:hAnsiTheme="minorHAnsi" w:cstheme="minorHAnsi"/>
        </w:rPr>
        <w:tab/>
        <w:t>Attention</w:t>
      </w:r>
      <w:r w:rsidRPr="009F6662">
        <w:rPr>
          <w:rFonts w:asciiTheme="minorHAnsi" w:hAnsiTheme="minorHAnsi" w:cstheme="minorHAnsi"/>
        </w:rPr>
        <w:tab/>
      </w:r>
      <w:r w:rsidRPr="009F6662">
        <w:rPr>
          <w:rFonts w:asciiTheme="minorHAnsi" w:hAnsiTheme="minorHAnsi" w:cstheme="minorHAnsi"/>
        </w:rPr>
        <w:tab/>
        <w:t>:</w:t>
      </w:r>
    </w:p>
    <w:p w14:paraId="3C13B139" w14:textId="77777777" w:rsidR="009623CD" w:rsidRPr="009F6662" w:rsidRDefault="009623CD" w:rsidP="00123418">
      <w:pPr>
        <w:widowControl w:val="0"/>
        <w:spacing w:before="0" w:after="0"/>
        <w:jc w:val="both"/>
        <w:rPr>
          <w:rFonts w:asciiTheme="minorHAnsi" w:hAnsiTheme="minorHAnsi" w:cstheme="minorHAnsi"/>
        </w:rPr>
      </w:pPr>
      <w:r w:rsidRPr="009F6662">
        <w:rPr>
          <w:rFonts w:asciiTheme="minorHAnsi" w:hAnsiTheme="minorHAnsi" w:cstheme="minorHAnsi"/>
        </w:rPr>
        <w:tab/>
        <w:t>Email</w:t>
      </w:r>
      <w:r w:rsidRPr="009F6662">
        <w:rPr>
          <w:rFonts w:asciiTheme="minorHAnsi" w:hAnsiTheme="minorHAnsi" w:cstheme="minorHAnsi"/>
        </w:rPr>
        <w:tab/>
      </w:r>
      <w:r w:rsidRPr="009F6662">
        <w:rPr>
          <w:rFonts w:asciiTheme="minorHAnsi" w:hAnsiTheme="minorHAnsi" w:cstheme="minorHAnsi"/>
        </w:rPr>
        <w:tab/>
      </w:r>
      <w:r w:rsidRPr="009F6662">
        <w:rPr>
          <w:rFonts w:asciiTheme="minorHAnsi" w:hAnsiTheme="minorHAnsi" w:cstheme="minorHAnsi"/>
        </w:rPr>
        <w:tab/>
        <w:t>:</w:t>
      </w:r>
    </w:p>
    <w:p w14:paraId="3C13B13A" w14:textId="77777777" w:rsidR="009623CD" w:rsidRPr="009F6662" w:rsidRDefault="009623CD" w:rsidP="00123418">
      <w:pPr>
        <w:widowControl w:val="0"/>
        <w:spacing w:before="0" w:after="0"/>
        <w:jc w:val="both"/>
        <w:rPr>
          <w:rFonts w:asciiTheme="minorHAnsi" w:hAnsiTheme="minorHAnsi" w:cstheme="minorHAnsi"/>
        </w:rPr>
      </w:pPr>
      <w:r w:rsidRPr="009F6662">
        <w:rPr>
          <w:rFonts w:asciiTheme="minorHAnsi" w:hAnsiTheme="minorHAnsi" w:cstheme="minorHAnsi"/>
        </w:rPr>
        <w:tab/>
        <w:t>Fax. No.</w:t>
      </w:r>
      <w:r w:rsidRPr="009F6662">
        <w:rPr>
          <w:rFonts w:asciiTheme="minorHAnsi" w:hAnsiTheme="minorHAnsi" w:cstheme="minorHAnsi"/>
        </w:rPr>
        <w:tab/>
      </w:r>
      <w:r w:rsidRPr="009F6662">
        <w:rPr>
          <w:rFonts w:asciiTheme="minorHAnsi" w:hAnsiTheme="minorHAnsi" w:cstheme="minorHAnsi"/>
        </w:rPr>
        <w:tab/>
        <w:t>:</w:t>
      </w:r>
    </w:p>
    <w:p w14:paraId="3C13B13B" w14:textId="77777777" w:rsidR="009623CD" w:rsidRPr="009F6662" w:rsidRDefault="009623CD" w:rsidP="00123418">
      <w:pPr>
        <w:widowControl w:val="0"/>
        <w:spacing w:before="0" w:after="0"/>
        <w:jc w:val="both"/>
        <w:rPr>
          <w:rFonts w:asciiTheme="minorHAnsi" w:hAnsiTheme="minorHAnsi" w:cstheme="minorHAnsi"/>
        </w:rPr>
      </w:pPr>
      <w:r w:rsidRPr="009F6662">
        <w:rPr>
          <w:rFonts w:asciiTheme="minorHAnsi" w:hAnsiTheme="minorHAnsi" w:cstheme="minorHAnsi"/>
        </w:rPr>
        <w:tab/>
        <w:t>Telephone No.</w:t>
      </w:r>
      <w:r w:rsidRPr="009F6662">
        <w:rPr>
          <w:rFonts w:asciiTheme="minorHAnsi" w:hAnsiTheme="minorHAnsi" w:cstheme="minorHAnsi"/>
        </w:rPr>
        <w:tab/>
      </w:r>
      <w:r w:rsidRPr="009F6662">
        <w:rPr>
          <w:rFonts w:asciiTheme="minorHAnsi" w:hAnsiTheme="minorHAnsi" w:cstheme="minorHAnsi"/>
        </w:rPr>
        <w:tab/>
        <w:t>:</w:t>
      </w:r>
    </w:p>
    <w:p w14:paraId="3C13B13C" w14:textId="77777777" w:rsidR="00C0377A" w:rsidRPr="009F6662"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w w:val="90"/>
          <w:sz w:val="24"/>
          <w:szCs w:val="24"/>
        </w:rPr>
      </w:pPr>
      <w:r w:rsidRPr="009F6662">
        <w:rPr>
          <w:rFonts w:asciiTheme="minorHAnsi" w:hAnsiTheme="minorHAnsi" w:cstheme="minorHAnsi"/>
          <w:w w:val="90"/>
          <w:sz w:val="24"/>
          <w:szCs w:val="24"/>
        </w:rPr>
        <w:t xml:space="preserve">If to the </w:t>
      </w:r>
      <w:r w:rsidR="00213236" w:rsidRPr="009F6662">
        <w:rPr>
          <w:rFonts w:asciiTheme="minorHAnsi" w:hAnsiTheme="minorHAnsi" w:cstheme="minorHAnsi"/>
          <w:sz w:val="24"/>
          <w:szCs w:val="24"/>
        </w:rPr>
        <w:t>Nodal Agency</w:t>
      </w:r>
      <w:r w:rsidRPr="009F6662">
        <w:rPr>
          <w:rFonts w:asciiTheme="minorHAnsi" w:hAnsiTheme="minorHAnsi" w:cstheme="minorHAnsi"/>
          <w:w w:val="90"/>
          <w:sz w:val="24"/>
          <w:szCs w:val="24"/>
        </w:rPr>
        <w:t xml:space="preserve">, </w:t>
      </w:r>
      <w:r w:rsidRPr="009F6662">
        <w:rPr>
          <w:rFonts w:asciiTheme="minorHAnsi" w:hAnsiTheme="minorHAnsi" w:cstheme="minorHAnsi"/>
          <w:sz w:val="24"/>
          <w:szCs w:val="24"/>
        </w:rPr>
        <w:t>all notices or communications must be delivered personally or by registered post or facsimile or any other mode duly acknowledged to the addresses below</w:t>
      </w:r>
      <w:r w:rsidRPr="009F6662">
        <w:rPr>
          <w:rFonts w:asciiTheme="minorHAnsi" w:hAnsiTheme="minorHAnsi" w:cstheme="minorHAnsi"/>
          <w:w w:val="90"/>
          <w:sz w:val="24"/>
          <w:szCs w:val="24"/>
        </w:rPr>
        <w:t>:</w:t>
      </w:r>
    </w:p>
    <w:p w14:paraId="13C62BB7" w14:textId="77777777" w:rsidR="005C7754" w:rsidRDefault="005C7754" w:rsidP="009623CD">
      <w:pPr>
        <w:widowControl w:val="0"/>
        <w:ind w:firstLine="360"/>
        <w:jc w:val="both"/>
        <w:rPr>
          <w:rFonts w:asciiTheme="minorHAnsi" w:hAnsiTheme="minorHAnsi" w:cstheme="minorHAnsi"/>
        </w:rPr>
      </w:pPr>
    </w:p>
    <w:p w14:paraId="56C10E28" w14:textId="77777777" w:rsidR="005C7754" w:rsidRDefault="005C7754" w:rsidP="009623CD">
      <w:pPr>
        <w:widowControl w:val="0"/>
        <w:ind w:firstLine="360"/>
        <w:jc w:val="both"/>
        <w:rPr>
          <w:rFonts w:asciiTheme="minorHAnsi" w:hAnsiTheme="minorHAnsi" w:cstheme="minorHAnsi"/>
        </w:rPr>
      </w:pPr>
    </w:p>
    <w:p w14:paraId="58DAB5EF" w14:textId="77777777" w:rsidR="005C7754" w:rsidRPr="002C6969" w:rsidRDefault="009623CD" w:rsidP="005C7754">
      <w:pPr>
        <w:widowControl w:val="0"/>
        <w:spacing w:line="276" w:lineRule="auto"/>
        <w:ind w:firstLine="360"/>
        <w:jc w:val="both"/>
        <w:rPr>
          <w:rFonts w:ascii="Calibri" w:hAnsi="Calibri" w:cs="Calibri"/>
        </w:rPr>
      </w:pPr>
      <w:r w:rsidRPr="009F6662">
        <w:rPr>
          <w:rFonts w:asciiTheme="minorHAnsi" w:hAnsiTheme="minorHAnsi" w:cstheme="minorHAnsi"/>
        </w:rPr>
        <w:lastRenderedPageBreak/>
        <w:t>(i)</w:t>
      </w:r>
      <w:r w:rsidRPr="009F6662">
        <w:rPr>
          <w:rFonts w:asciiTheme="minorHAnsi" w:hAnsiTheme="minorHAnsi" w:cstheme="minorHAnsi"/>
        </w:rPr>
        <w:tab/>
      </w:r>
      <w:r w:rsidR="005C7754" w:rsidRPr="002C6969">
        <w:rPr>
          <w:rFonts w:ascii="Calibri" w:hAnsi="Calibri" w:cs="Calibri"/>
          <w:b/>
        </w:rPr>
        <w:t>Central Transmission Utility of India Limited</w:t>
      </w:r>
      <w:r w:rsidR="005C7754" w:rsidRPr="002C6969" w:rsidDel="00D22497">
        <w:rPr>
          <w:rFonts w:ascii="Calibri" w:hAnsi="Calibri" w:cs="Calibri"/>
          <w:b/>
        </w:rPr>
        <w:t xml:space="preserve"> </w:t>
      </w:r>
      <w:r w:rsidR="005C7754" w:rsidRPr="002C6969">
        <w:rPr>
          <w:rFonts w:ascii="Calibri" w:hAnsi="Calibri" w:cs="Calibri"/>
          <w:b/>
        </w:rPr>
        <w:t>(Nodal Agency)</w:t>
      </w:r>
    </w:p>
    <w:p w14:paraId="59826452" w14:textId="77777777" w:rsidR="005C7754" w:rsidRDefault="005C7754" w:rsidP="005C7754">
      <w:pPr>
        <w:widowControl w:val="0"/>
        <w:spacing w:before="40" w:after="0" w:line="276" w:lineRule="auto"/>
        <w:ind w:firstLine="720"/>
        <w:jc w:val="both"/>
        <w:rPr>
          <w:rFonts w:ascii="Calibri" w:hAnsi="Calibri" w:cs="Calibri"/>
        </w:rPr>
      </w:pPr>
      <w:r w:rsidRPr="002C6969">
        <w:rPr>
          <w:rFonts w:ascii="Calibri" w:hAnsi="Calibri" w:cs="Calibri"/>
        </w:rPr>
        <w:t>Address</w:t>
      </w:r>
      <w:r w:rsidRPr="002C6969">
        <w:rPr>
          <w:rFonts w:ascii="Calibri" w:hAnsi="Calibri" w:cs="Calibri"/>
        </w:rPr>
        <w:tab/>
      </w:r>
      <w:r w:rsidRPr="002C6969">
        <w:rPr>
          <w:rFonts w:ascii="Calibri" w:hAnsi="Calibri" w:cs="Calibri"/>
        </w:rPr>
        <w:tab/>
        <w:t xml:space="preserve">:  </w:t>
      </w:r>
      <w:r w:rsidRPr="004E1058">
        <w:rPr>
          <w:rFonts w:ascii="Calibri" w:hAnsi="Calibri" w:cs="Calibri"/>
        </w:rPr>
        <w:t>5th to</w:t>
      </w:r>
      <w:r>
        <w:rPr>
          <w:rFonts w:ascii="Calibri" w:hAnsi="Calibri" w:cs="Calibri"/>
        </w:rPr>
        <w:t xml:space="preserve"> </w:t>
      </w:r>
      <w:r w:rsidRPr="004E1058">
        <w:rPr>
          <w:rFonts w:ascii="Calibri" w:hAnsi="Calibri" w:cs="Calibri"/>
        </w:rPr>
        <w:t>10th Floor, I</w:t>
      </w:r>
      <w:r>
        <w:rPr>
          <w:rFonts w:ascii="Calibri" w:hAnsi="Calibri" w:cs="Calibri"/>
        </w:rPr>
        <w:t>RCON</w:t>
      </w:r>
      <w:r w:rsidRPr="004E1058">
        <w:rPr>
          <w:rFonts w:ascii="Calibri" w:hAnsi="Calibri" w:cs="Calibri"/>
        </w:rPr>
        <w:t xml:space="preserve"> International Tower, Tower </w:t>
      </w:r>
      <w:r>
        <w:rPr>
          <w:rFonts w:ascii="Calibri" w:hAnsi="Calibri" w:cs="Calibri"/>
        </w:rPr>
        <w:t xml:space="preserve">      </w:t>
      </w:r>
    </w:p>
    <w:p w14:paraId="7A4F771A" w14:textId="77777777" w:rsidR="005C7754" w:rsidRDefault="005C7754" w:rsidP="005C7754">
      <w:pPr>
        <w:widowControl w:val="0"/>
        <w:spacing w:before="40" w:after="0" w:line="276" w:lineRule="auto"/>
        <w:ind w:left="3600"/>
        <w:jc w:val="both"/>
        <w:rPr>
          <w:rFonts w:ascii="Calibri" w:hAnsi="Calibri" w:cs="Calibri"/>
        </w:rPr>
      </w:pPr>
      <w:r>
        <w:rPr>
          <w:rFonts w:ascii="Calibri" w:hAnsi="Calibri" w:cs="Calibri"/>
        </w:rPr>
        <w:t xml:space="preserve">: </w:t>
      </w:r>
      <w:r w:rsidRPr="004E1058">
        <w:rPr>
          <w:rFonts w:ascii="Calibri" w:hAnsi="Calibri" w:cs="Calibri"/>
        </w:rPr>
        <w:t>no-1, Plot no -16 , Sector-32, Gurugram, Haryana</w:t>
      </w:r>
      <w:r>
        <w:rPr>
          <w:rFonts w:ascii="Calibri" w:hAnsi="Calibri" w:cs="Calibri"/>
        </w:rPr>
        <w:t xml:space="preserve">  :</w:t>
      </w:r>
      <w:r w:rsidRPr="004E1058">
        <w:rPr>
          <w:rFonts w:ascii="Calibri" w:hAnsi="Calibri" w:cs="Calibri"/>
        </w:rPr>
        <w:t>122003</w:t>
      </w:r>
    </w:p>
    <w:p w14:paraId="55990E10" w14:textId="77777777" w:rsidR="005C7754" w:rsidRPr="002C6969" w:rsidRDefault="005C7754" w:rsidP="005C7754">
      <w:pPr>
        <w:widowControl w:val="0"/>
        <w:spacing w:before="40" w:after="0" w:line="276" w:lineRule="auto"/>
        <w:ind w:firstLine="720"/>
        <w:jc w:val="both"/>
        <w:rPr>
          <w:rFonts w:ascii="Calibri" w:hAnsi="Calibri" w:cs="Calibri"/>
        </w:rPr>
      </w:pPr>
      <w:r w:rsidRPr="002C6969">
        <w:rPr>
          <w:rFonts w:ascii="Calibri" w:hAnsi="Calibri" w:cs="Calibri"/>
        </w:rPr>
        <w:t>Attention</w:t>
      </w:r>
      <w:r w:rsidRPr="002C6969">
        <w:rPr>
          <w:rFonts w:ascii="Calibri" w:hAnsi="Calibri" w:cs="Calibri"/>
        </w:rPr>
        <w:tab/>
      </w:r>
      <w:r w:rsidRPr="002C6969">
        <w:rPr>
          <w:rFonts w:ascii="Calibri" w:hAnsi="Calibri" w:cs="Calibri"/>
        </w:rPr>
        <w:tab/>
        <w:t>:</w:t>
      </w:r>
      <w:r>
        <w:rPr>
          <w:rFonts w:ascii="Calibri" w:hAnsi="Calibri" w:cs="Calibri"/>
        </w:rPr>
        <w:t xml:space="preserve"> </w:t>
      </w:r>
      <w:r>
        <w:rPr>
          <w:rFonts w:ascii="Calibri" w:hAnsi="Calibri" w:cs="Calibri"/>
          <w:lang w:val="en-US"/>
        </w:rPr>
        <w:t>Mr. Atul Kumar Agarwal</w:t>
      </w:r>
    </w:p>
    <w:p w14:paraId="6BBD721F" w14:textId="77777777" w:rsidR="005C7754" w:rsidRPr="002C6969" w:rsidRDefault="005C7754" w:rsidP="005C7754">
      <w:pPr>
        <w:widowControl w:val="0"/>
        <w:spacing w:before="40" w:after="0" w:line="276" w:lineRule="auto"/>
        <w:ind w:firstLine="720"/>
        <w:jc w:val="both"/>
        <w:rPr>
          <w:rFonts w:ascii="Calibri" w:hAnsi="Calibri" w:cs="Calibri"/>
        </w:rPr>
      </w:pPr>
      <w:r w:rsidRPr="002C6969">
        <w:rPr>
          <w:rFonts w:ascii="Calibri" w:hAnsi="Calibri" w:cs="Calibri"/>
        </w:rPr>
        <w:t>Email</w:t>
      </w:r>
      <w:r w:rsidRPr="002C6969">
        <w:rPr>
          <w:rFonts w:ascii="Calibri" w:hAnsi="Calibri" w:cs="Calibri"/>
        </w:rPr>
        <w:tab/>
      </w:r>
      <w:r w:rsidRPr="002C6969">
        <w:rPr>
          <w:rFonts w:ascii="Calibri" w:hAnsi="Calibri" w:cs="Calibri"/>
        </w:rPr>
        <w:tab/>
      </w:r>
      <w:r w:rsidRPr="002C6969">
        <w:rPr>
          <w:rFonts w:ascii="Calibri" w:hAnsi="Calibri" w:cs="Calibri"/>
        </w:rPr>
        <w:tab/>
        <w:t xml:space="preserve">:  </w:t>
      </w:r>
      <w:r w:rsidRPr="006F4B56">
        <w:rPr>
          <w:rFonts w:ascii="Calibri" w:hAnsi="Calibri" w:cs="Calibri"/>
        </w:rPr>
        <w:t>atul_ag@powergrid.in</w:t>
      </w:r>
    </w:p>
    <w:p w14:paraId="5DD00832" w14:textId="77777777" w:rsidR="005C7754" w:rsidRPr="002C6969" w:rsidRDefault="005C7754" w:rsidP="005C7754">
      <w:pPr>
        <w:widowControl w:val="0"/>
        <w:spacing w:before="40" w:after="0" w:line="276" w:lineRule="auto"/>
        <w:ind w:firstLine="720"/>
        <w:jc w:val="both"/>
        <w:rPr>
          <w:rFonts w:ascii="Calibri" w:hAnsi="Calibri" w:cs="Calibri"/>
        </w:rPr>
      </w:pPr>
      <w:r w:rsidRPr="002C6969">
        <w:rPr>
          <w:rFonts w:ascii="Calibri" w:hAnsi="Calibri" w:cs="Calibri"/>
        </w:rPr>
        <w:t>Fax. No.</w:t>
      </w:r>
      <w:r w:rsidRPr="002C6969">
        <w:rPr>
          <w:rFonts w:ascii="Calibri" w:hAnsi="Calibri" w:cs="Calibri"/>
        </w:rPr>
        <w:tab/>
      </w:r>
      <w:r w:rsidRPr="002C6969">
        <w:rPr>
          <w:rFonts w:ascii="Calibri" w:hAnsi="Calibri" w:cs="Calibri"/>
        </w:rPr>
        <w:tab/>
        <w:t xml:space="preserve">: </w:t>
      </w:r>
      <w:r>
        <w:rPr>
          <w:rFonts w:ascii="Calibri" w:hAnsi="Calibri" w:cs="Calibri"/>
        </w:rPr>
        <w:t>-</w:t>
      </w:r>
    </w:p>
    <w:p w14:paraId="10D7469A" w14:textId="77777777" w:rsidR="005C7754" w:rsidRPr="006F4B56" w:rsidRDefault="005C7754" w:rsidP="005C7754">
      <w:pPr>
        <w:widowControl w:val="0"/>
        <w:spacing w:before="40" w:after="0" w:line="276" w:lineRule="auto"/>
        <w:ind w:firstLine="720"/>
        <w:jc w:val="both"/>
        <w:rPr>
          <w:rFonts w:ascii="Calibri" w:hAnsi="Calibri" w:cs="Calibri"/>
        </w:rPr>
      </w:pPr>
      <w:r w:rsidRPr="002C6969">
        <w:rPr>
          <w:rFonts w:ascii="Calibri" w:hAnsi="Calibri" w:cs="Calibri"/>
        </w:rPr>
        <w:t>Telephone No.</w:t>
      </w:r>
      <w:r w:rsidRPr="002C6969">
        <w:rPr>
          <w:rFonts w:ascii="Calibri" w:hAnsi="Calibri" w:cs="Calibri"/>
        </w:rPr>
        <w:tab/>
      </w:r>
      <w:r w:rsidRPr="002C6969">
        <w:rPr>
          <w:rFonts w:ascii="Calibri" w:hAnsi="Calibri" w:cs="Calibri"/>
        </w:rPr>
        <w:tab/>
        <w:t>:</w:t>
      </w:r>
      <w:r>
        <w:rPr>
          <w:rFonts w:ascii="Calibri" w:hAnsi="Calibri" w:cs="Calibri"/>
        </w:rPr>
        <w:t xml:space="preserve"> </w:t>
      </w:r>
      <w:r w:rsidRPr="006F4B56">
        <w:rPr>
          <w:rFonts w:ascii="Calibri" w:hAnsi="Calibri" w:cs="Calibri"/>
          <w:lang w:val="en-US"/>
        </w:rPr>
        <w:t>9910378059</w:t>
      </w:r>
    </w:p>
    <w:p w14:paraId="3C13B143" w14:textId="75BFC44D" w:rsidR="00C0377A" w:rsidRPr="009F6662" w:rsidRDefault="00C0377A" w:rsidP="005C7754">
      <w:pPr>
        <w:widowControl w:val="0"/>
        <w:jc w:val="both"/>
        <w:rPr>
          <w:rFonts w:asciiTheme="minorHAnsi" w:hAnsiTheme="minorHAnsi" w:cstheme="minorHAnsi"/>
        </w:rPr>
      </w:pPr>
      <w:r w:rsidRPr="009F6662">
        <w:rPr>
          <w:rFonts w:asciiTheme="minorHAnsi" w:hAnsiTheme="minorHAnsi" w:cstheme="minorHAnsi"/>
          <w:w w:val="90"/>
        </w:rPr>
        <w:t>All</w:t>
      </w:r>
      <w:r w:rsidRPr="009F6662">
        <w:rPr>
          <w:rFonts w:asciiTheme="minorHAnsi" w:hAnsiTheme="minorHAnsi" w:cstheme="minorHAnsi"/>
        </w:rPr>
        <w:t xml:space="preserve">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3C13B144" w14:textId="77777777" w:rsidR="00C0377A" w:rsidRPr="009F6662"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F6662">
        <w:rPr>
          <w:rFonts w:asciiTheme="minorHAnsi" w:hAnsiTheme="minorHAnsi" w:cstheme="minorHAnsi"/>
          <w:sz w:val="24"/>
          <w:szCs w:val="24"/>
        </w:rPr>
        <w:t>Any Party may by notice of at least fifteen (15) days to the other Party change the address and/or addresses to which such notices and communications to it are to be delivered or mailed.</w:t>
      </w:r>
    </w:p>
    <w:p w14:paraId="3C13B145" w14:textId="77777777" w:rsidR="00C0377A" w:rsidRPr="009F6662" w:rsidRDefault="00C0377A" w:rsidP="009623CD">
      <w:pPr>
        <w:pStyle w:val="Heading2"/>
        <w:tabs>
          <w:tab w:val="left" w:pos="9072"/>
        </w:tabs>
        <w:ind w:left="426" w:right="327" w:hanging="710"/>
        <w:jc w:val="both"/>
        <w:rPr>
          <w:rFonts w:asciiTheme="minorHAnsi" w:hAnsiTheme="minorHAnsi" w:cstheme="minorHAnsi"/>
          <w:szCs w:val="24"/>
        </w:rPr>
      </w:pPr>
      <w:bookmarkStart w:id="278" w:name="_Ref207448085"/>
      <w:r w:rsidRPr="009F6662">
        <w:rPr>
          <w:rFonts w:asciiTheme="minorHAnsi" w:hAnsiTheme="minorHAnsi" w:cstheme="minorHAnsi"/>
          <w:szCs w:val="24"/>
        </w:rPr>
        <w:t>Fraudulent and Corrupt Practices</w:t>
      </w:r>
      <w:bookmarkEnd w:id="278"/>
    </w:p>
    <w:p w14:paraId="3C13B146" w14:textId="77777777" w:rsidR="00C0377A" w:rsidRPr="009F6662"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bookmarkStart w:id="279" w:name="_Ref207448040"/>
      <w:r w:rsidRPr="009F6662">
        <w:rPr>
          <w:rFonts w:asciiTheme="minorHAnsi" w:hAnsiTheme="minorHAnsi" w:cstheme="minorHAnsi"/>
          <w:w w:val="90"/>
          <w:sz w:val="24"/>
          <w:szCs w:val="24"/>
        </w:rPr>
        <w:t>The</w:t>
      </w:r>
      <w:r w:rsidRPr="009F6662">
        <w:rPr>
          <w:rFonts w:asciiTheme="minorHAnsi" w:hAnsiTheme="minorHAnsi" w:cstheme="minorHAnsi"/>
          <w:sz w:val="24"/>
          <w:szCs w:val="24"/>
        </w:rPr>
        <w:t xml:space="preserve"> TSP and its respective officers, employees, agents and advisers shall observe</w:t>
      </w:r>
      <w:r w:rsidRPr="009F6662">
        <w:rPr>
          <w:rFonts w:asciiTheme="minorHAnsi" w:hAnsiTheme="minorHAnsi" w:cstheme="minorHAnsi"/>
          <w:b/>
          <w:sz w:val="24"/>
          <w:szCs w:val="24"/>
        </w:rPr>
        <w:t xml:space="preserve"> </w:t>
      </w:r>
      <w:r w:rsidRPr="009F6662">
        <w:rPr>
          <w:rFonts w:asciiTheme="minorHAnsi" w:hAnsiTheme="minorHAnsi" w:cstheme="minorHAnsi"/>
          <w:sz w:val="24"/>
          <w:szCs w:val="24"/>
        </w:rPr>
        <w:t xml:space="preserve">the highest standard of ethics during the subsistence of this Agreement. Notwithstanding anything to the contrary contained in the Agreement, the </w:t>
      </w:r>
      <w:r w:rsidR="00213236"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9F6662">
        <w:rPr>
          <w:rFonts w:asciiTheme="minorHAnsi" w:hAnsiTheme="minorHAnsi" w:cstheme="minorHAnsi"/>
          <w:sz w:val="24"/>
          <w:szCs w:val="24"/>
        </w:rPr>
        <w:t xml:space="preserve">Nodal </w:t>
      </w:r>
      <w:r w:rsidR="00D975BA" w:rsidRPr="009F6662">
        <w:rPr>
          <w:rFonts w:asciiTheme="minorHAnsi" w:hAnsiTheme="minorHAnsi" w:cstheme="minorHAnsi"/>
          <w:sz w:val="24"/>
          <w:szCs w:val="24"/>
        </w:rPr>
        <w:t>Agency</w:t>
      </w:r>
      <w:r w:rsidR="00D975BA" w:rsidRPr="009F6662" w:rsidDel="00A97EFA">
        <w:rPr>
          <w:rFonts w:asciiTheme="minorHAnsi" w:hAnsiTheme="minorHAnsi" w:cstheme="minorHAnsi"/>
          <w:sz w:val="24"/>
          <w:szCs w:val="24"/>
        </w:rPr>
        <w:t xml:space="preserve"> </w:t>
      </w:r>
      <w:r w:rsidR="00D975BA" w:rsidRPr="009F6662">
        <w:rPr>
          <w:rFonts w:asciiTheme="minorHAnsi" w:hAnsiTheme="minorHAnsi" w:cstheme="minorHAnsi"/>
          <w:sz w:val="24"/>
          <w:szCs w:val="24"/>
        </w:rPr>
        <w:t>shall</w:t>
      </w:r>
      <w:r w:rsidRPr="009F6662">
        <w:rPr>
          <w:rFonts w:asciiTheme="minorHAnsi" w:hAnsiTheme="minorHAnsi" w:cstheme="minorHAnsi"/>
          <w:sz w:val="24"/>
          <w:szCs w:val="24"/>
        </w:rPr>
        <w:t xml:space="preserve"> forfeit the Contract Performance Guarantee</w:t>
      </w:r>
      <w:r w:rsidR="00A97EFA" w:rsidRPr="009F6662">
        <w:rPr>
          <w:rFonts w:asciiTheme="minorHAnsi" w:hAnsiTheme="minorHAnsi" w:cstheme="minorHAnsi"/>
          <w:sz w:val="24"/>
          <w:szCs w:val="24"/>
        </w:rPr>
        <w:t xml:space="preserve"> of the TSP</w:t>
      </w:r>
      <w:r w:rsidRPr="009F6662">
        <w:rPr>
          <w:rFonts w:asciiTheme="minorHAnsi" w:hAnsiTheme="minorHAnsi" w:cstheme="minorHAnsi"/>
          <w:sz w:val="24"/>
          <w:szCs w:val="24"/>
        </w:rPr>
        <w:t xml:space="preserve">, without prejudice to any other right or remedy that may be available to the </w:t>
      </w:r>
      <w:r w:rsidR="00213236"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hereunder or subsistence otherwise.</w:t>
      </w:r>
      <w:bookmarkEnd w:id="279"/>
    </w:p>
    <w:p w14:paraId="3C13B147" w14:textId="08DAD7B0" w:rsidR="00C0377A" w:rsidRPr="009F6662"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sz w:val="24"/>
          <w:szCs w:val="24"/>
        </w:rPr>
      </w:pPr>
      <w:r w:rsidRPr="009F6662">
        <w:rPr>
          <w:rFonts w:asciiTheme="minorHAnsi" w:hAnsiTheme="minorHAnsi" w:cstheme="minorHAnsi"/>
          <w:w w:val="90"/>
          <w:sz w:val="24"/>
          <w:szCs w:val="24"/>
        </w:rPr>
        <w:t>Without</w:t>
      </w:r>
      <w:r w:rsidRPr="009F6662">
        <w:rPr>
          <w:rFonts w:asciiTheme="minorHAnsi" w:hAnsiTheme="minorHAnsi" w:cstheme="minorHAnsi"/>
          <w:sz w:val="24"/>
          <w:szCs w:val="24"/>
        </w:rPr>
        <w:t xml:space="preserve"> prejudice to the rights of the </w:t>
      </w:r>
      <w:r w:rsidR="00213236"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under Clause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_Ref207448040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19.20.1</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hereinabove and the rights and remedies which the </w:t>
      </w:r>
      <w:r w:rsidR="00213236" w:rsidRPr="009F6662">
        <w:rPr>
          <w:rFonts w:asciiTheme="minorHAnsi" w:hAnsiTheme="minorHAnsi" w:cstheme="minorHAnsi"/>
          <w:sz w:val="24"/>
          <w:szCs w:val="24"/>
        </w:rPr>
        <w:t xml:space="preserve">Nodal Agency </w:t>
      </w:r>
      <w:r w:rsidRPr="009F6662">
        <w:rPr>
          <w:rFonts w:asciiTheme="minorHAnsi" w:hAnsiTheme="minorHAnsi" w:cstheme="minorHAnsi"/>
          <w:sz w:val="24"/>
          <w:szCs w:val="24"/>
        </w:rPr>
        <w:t xml:space="preserve">may have under this Agreement, if a TSP is found by the </w:t>
      </w:r>
      <w:r w:rsidR="00213236"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9F6662">
        <w:rPr>
          <w:rFonts w:asciiTheme="minorHAnsi" w:hAnsiTheme="minorHAnsi" w:cstheme="minorHAnsi"/>
          <w:sz w:val="24"/>
          <w:szCs w:val="24"/>
        </w:rPr>
        <w:t xml:space="preserve">agreement(s) required under </w:t>
      </w:r>
      <w:r w:rsidR="0048462F" w:rsidRPr="009F6662">
        <w:rPr>
          <w:rFonts w:asciiTheme="minorHAnsi" w:hAnsiTheme="minorHAnsi" w:cstheme="minorHAnsi"/>
          <w:sz w:val="24"/>
          <w:szCs w:val="24"/>
        </w:rPr>
        <w:t>Sharing Regulations</w:t>
      </w:r>
      <w:r w:rsidRPr="009F6662">
        <w:rPr>
          <w:rFonts w:asciiTheme="minorHAnsi" w:hAnsiTheme="minorHAnsi" w:cstheme="minorHAnsi"/>
          <w:sz w:val="24"/>
          <w:szCs w:val="24"/>
        </w:rPr>
        <w:t xml:space="preserve">, the </w:t>
      </w:r>
      <w:r w:rsidR="00213236" w:rsidRPr="009F6662">
        <w:rPr>
          <w:rFonts w:asciiTheme="minorHAnsi" w:hAnsiTheme="minorHAnsi" w:cstheme="minorHAnsi"/>
          <w:sz w:val="24"/>
          <w:szCs w:val="24"/>
        </w:rPr>
        <w:t xml:space="preserve">Nodal </w:t>
      </w:r>
      <w:r w:rsidR="00E577DE" w:rsidRPr="009F6662">
        <w:rPr>
          <w:rFonts w:asciiTheme="minorHAnsi" w:hAnsiTheme="minorHAnsi" w:cstheme="minorHAnsi"/>
          <w:sz w:val="24"/>
          <w:szCs w:val="24"/>
        </w:rPr>
        <w:t>Agency may</w:t>
      </w:r>
      <w:r w:rsidRPr="009F6662">
        <w:rPr>
          <w:rFonts w:asciiTheme="minorHAnsi" w:hAnsiTheme="minorHAnsi" w:cstheme="minorHAnsi"/>
          <w:sz w:val="24"/>
          <w:szCs w:val="24"/>
        </w:rPr>
        <w:t xml:space="preserve"> terminate the Agreement without being liable in any manner whatsoever to the TSP. Further, the TSP </w:t>
      </w:r>
      <w:r w:rsidR="002F1FDA" w:rsidRPr="009F6662">
        <w:rPr>
          <w:rFonts w:asciiTheme="minorHAnsi" w:hAnsiTheme="minorHAnsi" w:cstheme="minorHAnsi"/>
          <w:sz w:val="24"/>
          <w:szCs w:val="24"/>
        </w:rPr>
        <w:t xml:space="preserve">&amp; its Affiliates </w:t>
      </w:r>
      <w:r w:rsidRPr="009F6662">
        <w:rPr>
          <w:rFonts w:asciiTheme="minorHAnsi" w:hAnsiTheme="minorHAnsi" w:cstheme="minorHAnsi"/>
          <w:sz w:val="24"/>
          <w:szCs w:val="24"/>
        </w:rPr>
        <w:t xml:space="preserve">shall not be eligible to </w:t>
      </w:r>
      <w:r w:rsidRPr="009F6662">
        <w:rPr>
          <w:rFonts w:asciiTheme="minorHAnsi" w:hAnsiTheme="minorHAnsi" w:cstheme="minorHAnsi"/>
          <w:sz w:val="24"/>
          <w:szCs w:val="24"/>
        </w:rPr>
        <w:lastRenderedPageBreak/>
        <w:t xml:space="preserve">participate in any tender or RFP issued by </w:t>
      </w:r>
      <w:r w:rsidR="0066184F" w:rsidRPr="009F6662">
        <w:rPr>
          <w:rFonts w:asciiTheme="minorHAnsi" w:hAnsiTheme="minorHAnsi" w:cstheme="minorHAnsi"/>
          <w:sz w:val="24"/>
          <w:szCs w:val="24"/>
        </w:rPr>
        <w:t>any BPC</w:t>
      </w:r>
      <w:r w:rsidRPr="009F6662">
        <w:rPr>
          <w:rFonts w:asciiTheme="minorHAnsi" w:hAnsiTheme="minorHAnsi" w:cstheme="minorHAnsi"/>
          <w:sz w:val="24"/>
          <w:szCs w:val="24"/>
        </w:rPr>
        <w:t xml:space="preserve"> </w:t>
      </w:r>
      <w:r w:rsidR="006450E7" w:rsidRPr="009F6662">
        <w:rPr>
          <w:rFonts w:asciiTheme="minorHAnsi" w:hAnsiTheme="minorHAnsi" w:cstheme="minorHAnsi"/>
          <w:sz w:val="24"/>
          <w:szCs w:val="24"/>
        </w:rPr>
        <w:t xml:space="preserve">for an indefinite period </w:t>
      </w:r>
      <w:r w:rsidRPr="009F6662">
        <w:rPr>
          <w:rFonts w:asciiTheme="minorHAnsi" w:hAnsiTheme="minorHAnsi" w:cstheme="minorHAnsi"/>
          <w:sz w:val="24"/>
          <w:szCs w:val="24"/>
        </w:rPr>
        <w:t xml:space="preserve">from the date such TSP is found by the </w:t>
      </w:r>
      <w:r w:rsidR="00213236" w:rsidRPr="009F6662">
        <w:rPr>
          <w:rFonts w:asciiTheme="minorHAnsi" w:hAnsiTheme="minorHAnsi" w:cstheme="minorHAnsi"/>
          <w:sz w:val="24"/>
          <w:szCs w:val="24"/>
        </w:rPr>
        <w:t>Nodal Agency</w:t>
      </w:r>
      <w:r w:rsidRPr="009F6662">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practices, as the case may be.</w:t>
      </w:r>
    </w:p>
    <w:p w14:paraId="3C13B148" w14:textId="3163D90E" w:rsidR="00C0377A" w:rsidRPr="009F6662" w:rsidRDefault="00C0377A" w:rsidP="009623CD">
      <w:pPr>
        <w:pStyle w:val="Heading3"/>
        <w:keepNext w:val="0"/>
        <w:widowControl w:val="0"/>
        <w:tabs>
          <w:tab w:val="clear" w:pos="2250"/>
          <w:tab w:val="num" w:pos="993"/>
          <w:tab w:val="left" w:pos="9072"/>
        </w:tabs>
        <w:spacing w:line="276" w:lineRule="auto"/>
        <w:ind w:left="426" w:right="327" w:hanging="852"/>
        <w:rPr>
          <w:rFonts w:asciiTheme="minorHAnsi" w:hAnsiTheme="minorHAnsi" w:cstheme="minorHAnsi"/>
          <w:b/>
          <w:sz w:val="24"/>
          <w:szCs w:val="24"/>
        </w:rPr>
      </w:pPr>
      <w:r w:rsidRPr="009F6662">
        <w:rPr>
          <w:rFonts w:asciiTheme="minorHAnsi" w:hAnsiTheme="minorHAnsi" w:cstheme="minorHAnsi"/>
          <w:sz w:val="24"/>
          <w:szCs w:val="24"/>
        </w:rPr>
        <w:t xml:space="preserve">For the purposes of this Clause </w:t>
      </w:r>
      <w:r w:rsidRPr="009F6662">
        <w:rPr>
          <w:rFonts w:asciiTheme="minorHAnsi" w:hAnsiTheme="minorHAnsi" w:cstheme="minorHAnsi"/>
          <w:b/>
          <w:sz w:val="24"/>
          <w:szCs w:val="24"/>
        </w:rPr>
        <w:fldChar w:fldCharType="begin"/>
      </w:r>
      <w:r w:rsidRPr="009F6662">
        <w:rPr>
          <w:rFonts w:asciiTheme="minorHAnsi" w:hAnsiTheme="minorHAnsi" w:cstheme="minorHAnsi"/>
          <w:sz w:val="24"/>
          <w:szCs w:val="24"/>
        </w:rPr>
        <w:instrText xml:space="preserve"> REF _Ref207448085 \r \h </w:instrText>
      </w:r>
      <w:r w:rsidRPr="009F6662">
        <w:rPr>
          <w:rFonts w:asciiTheme="minorHAnsi" w:hAnsiTheme="minorHAnsi" w:cstheme="minorHAnsi"/>
          <w:b/>
          <w:sz w:val="24"/>
          <w:szCs w:val="24"/>
        </w:rPr>
        <w:instrText xml:space="preserve"> \* MERGEFORMAT </w:instrText>
      </w:r>
      <w:r w:rsidRPr="009F6662">
        <w:rPr>
          <w:rFonts w:asciiTheme="minorHAnsi" w:hAnsiTheme="minorHAnsi" w:cstheme="minorHAnsi"/>
          <w:b/>
          <w:sz w:val="24"/>
          <w:szCs w:val="24"/>
        </w:rPr>
      </w:r>
      <w:r w:rsidRPr="009F6662">
        <w:rPr>
          <w:rFonts w:asciiTheme="minorHAnsi" w:hAnsiTheme="minorHAnsi" w:cstheme="minorHAnsi"/>
          <w:b/>
          <w:sz w:val="24"/>
          <w:szCs w:val="24"/>
        </w:rPr>
        <w:fldChar w:fldCharType="separate"/>
      </w:r>
      <w:r w:rsidR="009429D3">
        <w:rPr>
          <w:rFonts w:asciiTheme="minorHAnsi" w:hAnsiTheme="minorHAnsi" w:cstheme="minorHAnsi"/>
          <w:sz w:val="24"/>
          <w:szCs w:val="24"/>
        </w:rPr>
        <w:t>19.20</w:t>
      </w:r>
      <w:r w:rsidRPr="009F6662">
        <w:rPr>
          <w:rFonts w:asciiTheme="minorHAnsi" w:hAnsiTheme="minorHAnsi" w:cstheme="minorHAnsi"/>
          <w:b/>
          <w:sz w:val="24"/>
          <w:szCs w:val="24"/>
        </w:rPr>
        <w:fldChar w:fldCharType="end"/>
      </w:r>
      <w:r w:rsidRPr="009F6662">
        <w:rPr>
          <w:rFonts w:asciiTheme="minorHAnsi" w:hAnsiTheme="minorHAnsi" w:cstheme="minorHAnsi"/>
          <w:sz w:val="24"/>
          <w:szCs w:val="24"/>
        </w:rPr>
        <w:t>, the following terms shall have the meaning hereinafter respectively assigned to them:</w:t>
      </w:r>
    </w:p>
    <w:p w14:paraId="3C13B149" w14:textId="77777777" w:rsidR="00C0377A" w:rsidRPr="009F6662" w:rsidRDefault="00C0377A" w:rsidP="002B4B56">
      <w:pPr>
        <w:tabs>
          <w:tab w:val="left" w:pos="9072"/>
        </w:tabs>
        <w:autoSpaceDE w:val="0"/>
        <w:autoSpaceDN w:val="0"/>
        <w:adjustRightInd w:val="0"/>
        <w:spacing w:before="0" w:after="0" w:line="276" w:lineRule="auto"/>
        <w:ind w:left="426" w:right="327"/>
        <w:jc w:val="both"/>
        <w:rPr>
          <w:rFonts w:asciiTheme="minorHAnsi" w:hAnsiTheme="minorHAnsi" w:cstheme="minorHAnsi"/>
        </w:rPr>
      </w:pPr>
      <w:r w:rsidRPr="009F6662">
        <w:rPr>
          <w:rFonts w:asciiTheme="minorHAnsi" w:hAnsiTheme="minorHAnsi" w:cstheme="minorHAnsi"/>
        </w:rPr>
        <w:t xml:space="preserve">(a) </w:t>
      </w:r>
      <w:r w:rsidRPr="009F6662">
        <w:rPr>
          <w:rFonts w:asciiTheme="minorHAnsi" w:hAnsiTheme="minorHAnsi" w:cstheme="minorHAnsi"/>
          <w:b/>
        </w:rPr>
        <w:t>“</w:t>
      </w:r>
      <w:r w:rsidRPr="009F6662">
        <w:rPr>
          <w:rFonts w:asciiTheme="minorHAnsi" w:hAnsiTheme="minorHAnsi" w:cstheme="minorHAnsi"/>
          <w:b/>
          <w:bCs/>
        </w:rPr>
        <w:t>corrupt practice</w:t>
      </w:r>
      <w:r w:rsidRPr="009F6662">
        <w:rPr>
          <w:rFonts w:asciiTheme="minorHAnsi" w:hAnsiTheme="minorHAnsi" w:cstheme="minorHAnsi"/>
          <w:b/>
        </w:rPr>
        <w:t>”</w:t>
      </w:r>
      <w:r w:rsidRPr="009F6662">
        <w:rPr>
          <w:rFonts w:asciiTheme="minorHAnsi" w:hAnsiTheme="minorHAnsi" w:cstheme="minorHAnsi"/>
        </w:rPr>
        <w:t xml:space="preserve"> means (i)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9F6662">
        <w:rPr>
          <w:rFonts w:asciiTheme="minorHAnsi" w:hAnsiTheme="minorHAnsi" w:cstheme="minorHAnsi"/>
        </w:rPr>
        <w:t xml:space="preserve">RFP Project Documents </w:t>
      </w:r>
      <w:r w:rsidRPr="009F6662">
        <w:rPr>
          <w:rFonts w:asciiTheme="minorHAnsi" w:hAnsiTheme="minorHAnsi" w:cstheme="minorHAnsi"/>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9F6662">
        <w:rPr>
          <w:rFonts w:asciiTheme="minorHAnsi" w:hAnsiTheme="minorHAnsi" w:cstheme="minorHAnsi"/>
        </w:rPr>
        <w:t>RFP Project Documents</w:t>
      </w:r>
      <w:r w:rsidRPr="009F6662">
        <w:rPr>
          <w:rFonts w:asciiTheme="minorHAnsi" w:hAnsiTheme="minorHAnsi" w:cstheme="minorHAnsi"/>
        </w:rPr>
        <w:t xml:space="preserve">, as the case may be, any person in respect of any matter relating to the Project or the LoI or the </w:t>
      </w:r>
      <w:r w:rsidR="00750CCC" w:rsidRPr="009F6662">
        <w:rPr>
          <w:rFonts w:asciiTheme="minorHAnsi" w:hAnsiTheme="minorHAnsi" w:cstheme="minorHAnsi"/>
        </w:rPr>
        <w:t>RFP Project Documents</w:t>
      </w:r>
      <w:r w:rsidRPr="009F6662">
        <w:rPr>
          <w:rFonts w:asciiTheme="minorHAnsi" w:hAnsiTheme="minorHAnsi" w:cstheme="minorHAnsi"/>
        </w:rPr>
        <w:t>, who at any time has been or is a legal, financial or technical adviser of the BPC in relation to any matter concerning the Project;</w:t>
      </w:r>
    </w:p>
    <w:p w14:paraId="3C13B14A" w14:textId="77777777" w:rsidR="00C0377A" w:rsidRPr="009F6662" w:rsidRDefault="00C0377A" w:rsidP="002B4B56">
      <w:pPr>
        <w:tabs>
          <w:tab w:val="left" w:pos="9072"/>
        </w:tabs>
        <w:autoSpaceDE w:val="0"/>
        <w:autoSpaceDN w:val="0"/>
        <w:adjustRightInd w:val="0"/>
        <w:spacing w:line="276" w:lineRule="auto"/>
        <w:ind w:left="426" w:right="327"/>
        <w:jc w:val="both"/>
        <w:rPr>
          <w:rFonts w:asciiTheme="minorHAnsi" w:hAnsiTheme="minorHAnsi" w:cstheme="minorHAnsi"/>
        </w:rPr>
      </w:pPr>
      <w:r w:rsidRPr="009F6662">
        <w:rPr>
          <w:rFonts w:asciiTheme="minorHAnsi" w:hAnsiTheme="minorHAnsi" w:cstheme="minorHAnsi"/>
        </w:rPr>
        <w:t>(b)“</w:t>
      </w:r>
      <w:r w:rsidRPr="009F6662">
        <w:rPr>
          <w:rFonts w:asciiTheme="minorHAnsi" w:hAnsiTheme="minorHAnsi" w:cstheme="minorHAnsi"/>
          <w:b/>
          <w:bCs/>
        </w:rPr>
        <w:t>fraudulent practice</w:t>
      </w:r>
      <w:r w:rsidRPr="009F6662">
        <w:rPr>
          <w:rFonts w:asciiTheme="minorHAnsi" w:hAnsiTheme="minorHAnsi" w:cstheme="minorHAnsi"/>
        </w:rPr>
        <w:t>” means a misrepresentation or omission of facts or suppression of facts or disclosure of incomplete facts, in order to influence the Bid process;</w:t>
      </w:r>
    </w:p>
    <w:p w14:paraId="3C13B14B" w14:textId="77777777" w:rsidR="00C0377A" w:rsidRPr="009F6662" w:rsidRDefault="00C0377A" w:rsidP="002B4B56">
      <w:pPr>
        <w:tabs>
          <w:tab w:val="left" w:pos="9072"/>
        </w:tabs>
        <w:autoSpaceDE w:val="0"/>
        <w:autoSpaceDN w:val="0"/>
        <w:adjustRightInd w:val="0"/>
        <w:spacing w:line="276" w:lineRule="auto"/>
        <w:ind w:left="426" w:right="327"/>
        <w:jc w:val="both"/>
        <w:rPr>
          <w:rFonts w:asciiTheme="minorHAnsi" w:hAnsiTheme="minorHAnsi" w:cstheme="minorHAnsi"/>
        </w:rPr>
      </w:pPr>
      <w:r w:rsidRPr="009F6662">
        <w:rPr>
          <w:rFonts w:asciiTheme="minorHAnsi" w:hAnsiTheme="minorHAnsi" w:cstheme="minorHAnsi"/>
        </w:rPr>
        <w:t>(c) “</w:t>
      </w:r>
      <w:r w:rsidRPr="009F6662">
        <w:rPr>
          <w:rFonts w:asciiTheme="minorHAnsi" w:hAnsiTheme="minorHAnsi" w:cstheme="minorHAnsi"/>
          <w:b/>
          <w:bCs/>
        </w:rPr>
        <w:t>coercive practice</w:t>
      </w:r>
      <w:r w:rsidRPr="009F6662">
        <w:rPr>
          <w:rFonts w:asciiTheme="minorHAnsi" w:hAnsiTheme="minorHAnsi" w:cstheme="minorHAnsi"/>
        </w:rPr>
        <w:t>” means impairing or harming, or threatening to impair or harm, directly or indirectly, any person or property to influence any person’s participation or action in the Bid process;</w:t>
      </w:r>
    </w:p>
    <w:p w14:paraId="3C13B14C" w14:textId="77777777" w:rsidR="00C0377A" w:rsidRPr="009F6662" w:rsidRDefault="00C0377A" w:rsidP="002B4B56">
      <w:pPr>
        <w:tabs>
          <w:tab w:val="left" w:pos="9072"/>
        </w:tabs>
        <w:autoSpaceDE w:val="0"/>
        <w:autoSpaceDN w:val="0"/>
        <w:adjustRightInd w:val="0"/>
        <w:spacing w:line="276" w:lineRule="auto"/>
        <w:ind w:left="426" w:right="327"/>
        <w:jc w:val="both"/>
        <w:rPr>
          <w:rFonts w:asciiTheme="minorHAnsi" w:hAnsiTheme="minorHAnsi" w:cstheme="minorHAnsi"/>
        </w:rPr>
      </w:pPr>
      <w:r w:rsidRPr="009F6662">
        <w:rPr>
          <w:rFonts w:asciiTheme="minorHAnsi" w:hAnsiTheme="minorHAnsi" w:cstheme="minorHAnsi"/>
        </w:rPr>
        <w:t>(d) “</w:t>
      </w:r>
      <w:r w:rsidRPr="009F6662">
        <w:rPr>
          <w:rFonts w:asciiTheme="minorHAnsi" w:hAnsiTheme="minorHAnsi" w:cstheme="minorHAnsi"/>
          <w:b/>
          <w:bCs/>
        </w:rPr>
        <w:t>undesirable practice</w:t>
      </w:r>
      <w:r w:rsidRPr="009F6662">
        <w:rPr>
          <w:rFonts w:asciiTheme="minorHAnsi" w:hAnsiTheme="minorHAnsi" w:cstheme="minorHAnsi"/>
        </w:rPr>
        <w:t>” means (i) establishing contact with any person connected with or employed or engaged by the BPC with the objective of canvassing, lobbying or in any manner influencing or attempting to influence the Bid process; or (ii) having a Conflict of Interest; and</w:t>
      </w:r>
    </w:p>
    <w:p w14:paraId="3C13B14D" w14:textId="77777777" w:rsidR="00C0377A" w:rsidRPr="009F6662" w:rsidRDefault="00C0377A" w:rsidP="002B4B56">
      <w:pPr>
        <w:tabs>
          <w:tab w:val="left" w:pos="9072"/>
        </w:tabs>
        <w:spacing w:line="276" w:lineRule="auto"/>
        <w:ind w:left="426" w:right="327"/>
        <w:jc w:val="both"/>
        <w:rPr>
          <w:rFonts w:asciiTheme="minorHAnsi" w:hAnsiTheme="minorHAnsi" w:cstheme="minorHAnsi"/>
        </w:rPr>
      </w:pPr>
      <w:r w:rsidRPr="009F6662">
        <w:rPr>
          <w:rFonts w:asciiTheme="minorHAnsi" w:hAnsiTheme="minorHAnsi" w:cstheme="minorHAnsi"/>
        </w:rPr>
        <w:t>(e) “</w:t>
      </w:r>
      <w:r w:rsidRPr="009F6662">
        <w:rPr>
          <w:rFonts w:asciiTheme="minorHAnsi" w:hAnsiTheme="minorHAnsi" w:cstheme="minorHAnsi"/>
          <w:b/>
          <w:bCs/>
        </w:rPr>
        <w:t>restrictive practice</w:t>
      </w:r>
      <w:r w:rsidRPr="009F6662">
        <w:rPr>
          <w:rFonts w:asciiTheme="minorHAnsi" w:hAnsiTheme="minorHAnsi" w:cstheme="minorHAnsi"/>
        </w:rPr>
        <w:t>” means forming a cartel or arriving at any understanding or arrangement among Bidders with the objective of restricting or manipulating a full and fair competition in the Bid process;</w:t>
      </w:r>
    </w:p>
    <w:p w14:paraId="3C13B14E" w14:textId="77777777" w:rsidR="00C0377A" w:rsidRPr="009F6662" w:rsidRDefault="00C0377A" w:rsidP="009623CD">
      <w:pPr>
        <w:pStyle w:val="Heading2"/>
        <w:tabs>
          <w:tab w:val="left" w:pos="9072"/>
        </w:tabs>
        <w:ind w:left="426" w:right="327" w:hanging="710"/>
        <w:jc w:val="both"/>
        <w:rPr>
          <w:rFonts w:asciiTheme="minorHAnsi" w:hAnsiTheme="minorHAnsi" w:cstheme="minorHAnsi"/>
          <w:szCs w:val="24"/>
        </w:rPr>
      </w:pPr>
      <w:r w:rsidRPr="009F6662">
        <w:rPr>
          <w:rFonts w:asciiTheme="minorHAnsi" w:hAnsiTheme="minorHAnsi" w:cstheme="minorHAnsi"/>
          <w:szCs w:val="24"/>
        </w:rPr>
        <w:t>Compliance with Law:</w:t>
      </w:r>
    </w:p>
    <w:p w14:paraId="3C13B14F" w14:textId="095BEC5B" w:rsidR="00C0377A" w:rsidRPr="009F6662"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sz w:val="24"/>
          <w:szCs w:val="24"/>
        </w:rPr>
      </w:pPr>
      <w:r w:rsidRPr="009F6662">
        <w:rPr>
          <w:rFonts w:asciiTheme="minorHAnsi" w:hAnsiTheme="minorHAnsi" w:cstheme="minorHAnsi"/>
          <w:sz w:val="24"/>
          <w:szCs w:val="24"/>
        </w:rPr>
        <w:t xml:space="preserve">Despite anything contained in this Agreement but without prejudice to Article </w:t>
      </w:r>
      <w:r w:rsidRPr="009F6662">
        <w:rPr>
          <w:rFonts w:asciiTheme="minorHAnsi" w:hAnsiTheme="minorHAnsi" w:cstheme="minorHAnsi"/>
          <w:sz w:val="24"/>
          <w:szCs w:val="24"/>
        </w:rPr>
        <w:fldChar w:fldCharType="begin"/>
      </w:r>
      <w:r w:rsidRPr="009F6662">
        <w:rPr>
          <w:rFonts w:asciiTheme="minorHAnsi" w:hAnsiTheme="minorHAnsi" w:cstheme="minorHAnsi"/>
          <w:sz w:val="24"/>
          <w:szCs w:val="24"/>
        </w:rPr>
        <w:instrText xml:space="preserve"> REF _Ref169486132 \r \h  \* MERGEFORMAT </w:instrText>
      </w:r>
      <w:r w:rsidRPr="009F6662">
        <w:rPr>
          <w:rFonts w:asciiTheme="minorHAnsi" w:hAnsiTheme="minorHAnsi" w:cstheme="minorHAnsi"/>
          <w:sz w:val="24"/>
          <w:szCs w:val="24"/>
        </w:rPr>
      </w:r>
      <w:r w:rsidRPr="009F6662">
        <w:rPr>
          <w:rFonts w:asciiTheme="minorHAnsi" w:hAnsiTheme="minorHAnsi" w:cstheme="minorHAnsi"/>
          <w:sz w:val="24"/>
          <w:szCs w:val="24"/>
        </w:rPr>
        <w:fldChar w:fldCharType="separate"/>
      </w:r>
      <w:r w:rsidR="009429D3">
        <w:rPr>
          <w:rFonts w:asciiTheme="minorHAnsi" w:hAnsiTheme="minorHAnsi" w:cstheme="minorHAnsi"/>
          <w:sz w:val="24"/>
          <w:szCs w:val="24"/>
        </w:rPr>
        <w:t>12</w:t>
      </w:r>
      <w:r w:rsidRPr="009F6662">
        <w:rPr>
          <w:rFonts w:asciiTheme="minorHAnsi" w:hAnsiTheme="minorHAnsi" w:cstheme="minorHAnsi"/>
          <w:sz w:val="24"/>
          <w:szCs w:val="24"/>
        </w:rPr>
        <w:fldChar w:fldCharType="end"/>
      </w:r>
      <w:r w:rsidRPr="009F6662">
        <w:rPr>
          <w:rFonts w:asciiTheme="minorHAnsi" w:hAnsiTheme="minorHAnsi" w:cstheme="minorHAnsi"/>
          <w:sz w:val="24"/>
          <w:szCs w:val="24"/>
        </w:rPr>
        <w:t xml:space="preserve">, if any provision of this Agreement shall be in deviation or inconsistent with or </w:t>
      </w:r>
      <w:r w:rsidRPr="009F6662">
        <w:rPr>
          <w:rFonts w:asciiTheme="minorHAnsi" w:hAnsiTheme="minorHAnsi" w:cstheme="minorHAnsi"/>
          <w:sz w:val="24"/>
          <w:szCs w:val="24"/>
        </w:rPr>
        <w:lastRenderedPageBreak/>
        <w:t>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02B6E1F9" w14:textId="77777777" w:rsidR="00C10C8C" w:rsidRDefault="00C10C8C"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6DD4BEBF" w14:textId="77777777" w:rsidR="00C10C8C" w:rsidRDefault="00C10C8C"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32234685" w14:textId="77777777" w:rsidR="00C10C8C" w:rsidRDefault="00C10C8C"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38016931"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483CC776"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0D745408"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1F946D08"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353FC264"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34575DA4"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7EBD5437"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0E87D860"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56F965F9"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3735F302"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5DA94156"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47215DB8"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557FFA57"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7246D9EA"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0AD2AF5E"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0A9EC8EE"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6FCA120A"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79AD4384"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451AA89E" w14:textId="77777777" w:rsidR="005C7754" w:rsidRDefault="005C7754"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p>
    <w:p w14:paraId="3C13B150" w14:textId="07042561" w:rsidR="00C0377A" w:rsidRPr="009F6662" w:rsidRDefault="00C0377A" w:rsidP="002B4B56">
      <w:pPr>
        <w:pStyle w:val="Heading3"/>
        <w:keepNext w:val="0"/>
        <w:widowControl w:val="0"/>
        <w:numPr>
          <w:ilvl w:val="0"/>
          <w:numId w:val="0"/>
        </w:numPr>
        <w:tabs>
          <w:tab w:val="left" w:pos="9072"/>
        </w:tabs>
        <w:spacing w:line="276" w:lineRule="auto"/>
        <w:ind w:left="426" w:right="327"/>
        <w:rPr>
          <w:rFonts w:asciiTheme="minorHAnsi" w:hAnsiTheme="minorHAnsi" w:cstheme="minorHAnsi"/>
          <w:b/>
          <w:sz w:val="24"/>
          <w:szCs w:val="24"/>
        </w:rPr>
      </w:pPr>
      <w:r w:rsidRPr="009F6662">
        <w:rPr>
          <w:rFonts w:asciiTheme="minorHAnsi" w:hAnsiTheme="minorHAnsi" w:cstheme="minorHAnsi"/>
          <w:b/>
          <w:sz w:val="24"/>
          <w:szCs w:val="24"/>
        </w:rPr>
        <w:lastRenderedPageBreak/>
        <w:t>IN WITNESS WHEREOF, THE PARTIES HAVE CAUSED THIS AGREEMENT TO BE EXECUTED BY THEIR DULY AUTHORISED REPRES</w:t>
      </w:r>
      <w:r w:rsidR="00320E80" w:rsidRPr="009F6662">
        <w:rPr>
          <w:rFonts w:asciiTheme="minorHAnsi" w:hAnsiTheme="minorHAnsi" w:cstheme="minorHAnsi"/>
          <w:b/>
          <w:sz w:val="24"/>
          <w:szCs w:val="24"/>
        </w:rPr>
        <w:t xml:space="preserve">ENTATIVES </w:t>
      </w:r>
      <w:r w:rsidRPr="009F6662">
        <w:rPr>
          <w:rFonts w:asciiTheme="minorHAnsi" w:hAnsiTheme="minorHAnsi" w:cstheme="minorHAnsi"/>
          <w:b/>
          <w:sz w:val="24"/>
          <w:szCs w:val="24"/>
        </w:rPr>
        <w:t xml:space="preserve">AS OF THE DATE AND PLACE SET FORTH ABOVE. </w:t>
      </w:r>
    </w:p>
    <w:p w14:paraId="3C13B151" w14:textId="77777777" w:rsidR="00123418" w:rsidRPr="009F6662" w:rsidRDefault="00123418" w:rsidP="00123418">
      <w:pPr>
        <w:rPr>
          <w:rFonts w:asciiTheme="minorHAnsi" w:hAnsiTheme="minorHAnsi" w:cstheme="minorHAnsi"/>
        </w:rPr>
      </w:pPr>
    </w:p>
    <w:p w14:paraId="3C13B152" w14:textId="77777777" w:rsidR="009623CD" w:rsidRPr="009F6662" w:rsidRDefault="009623CD" w:rsidP="009623CD">
      <w:pPr>
        <w:widowControl w:val="0"/>
        <w:ind w:firstLine="720"/>
        <w:jc w:val="both"/>
        <w:rPr>
          <w:rFonts w:asciiTheme="minorHAnsi" w:hAnsiTheme="minorHAnsi" w:cstheme="minorHAnsi"/>
        </w:rPr>
      </w:pPr>
      <w:r w:rsidRPr="009F6662">
        <w:rPr>
          <w:rFonts w:asciiTheme="minorHAnsi" w:hAnsiTheme="minorHAnsi" w:cstheme="minorHAnsi"/>
        </w:rPr>
        <w:t>1.</w:t>
      </w:r>
      <w:r w:rsidRPr="009F6662">
        <w:rPr>
          <w:rFonts w:asciiTheme="minorHAnsi" w:hAnsiTheme="minorHAnsi" w:cstheme="minorHAnsi"/>
        </w:rPr>
        <w:tab/>
        <w:t xml:space="preserve">                    </w:t>
      </w:r>
      <w:r w:rsidRPr="009F6662">
        <w:rPr>
          <w:rFonts w:asciiTheme="minorHAnsi" w:hAnsiTheme="minorHAnsi" w:cstheme="minorHAnsi"/>
        </w:rPr>
        <w:tab/>
        <w:t>For and on behalf of TSP</w:t>
      </w:r>
    </w:p>
    <w:p w14:paraId="3C13B153" w14:textId="77777777" w:rsidR="009623CD" w:rsidRPr="009F6662" w:rsidRDefault="009623CD" w:rsidP="009623CD">
      <w:pPr>
        <w:widowControl w:val="0"/>
        <w:ind w:firstLine="720"/>
        <w:jc w:val="both"/>
        <w:rPr>
          <w:rFonts w:asciiTheme="minorHAnsi" w:hAnsiTheme="minorHAnsi" w:cstheme="minorHAnsi"/>
        </w:rPr>
      </w:pPr>
    </w:p>
    <w:p w14:paraId="3C13B154" w14:textId="77777777" w:rsidR="009623CD" w:rsidRPr="009F6662" w:rsidRDefault="009623CD" w:rsidP="009623CD">
      <w:pPr>
        <w:widowControl w:val="0"/>
        <w:ind w:firstLine="720"/>
        <w:jc w:val="both"/>
        <w:rPr>
          <w:rFonts w:asciiTheme="minorHAnsi" w:hAnsiTheme="minorHAnsi" w:cstheme="minorHAnsi"/>
        </w:rPr>
      </w:pPr>
      <w:r w:rsidRPr="009F6662">
        <w:rPr>
          <w:rFonts w:asciiTheme="minorHAnsi" w:hAnsiTheme="minorHAnsi" w:cstheme="minorHAnsi"/>
        </w:rPr>
        <w:tab/>
      </w:r>
      <w:r w:rsidRPr="009F6662">
        <w:rPr>
          <w:rFonts w:asciiTheme="minorHAnsi" w:hAnsiTheme="minorHAnsi" w:cstheme="minorHAnsi"/>
        </w:rPr>
        <w:tab/>
      </w:r>
      <w:r w:rsidRPr="009F6662">
        <w:rPr>
          <w:rFonts w:asciiTheme="minorHAnsi" w:hAnsiTheme="minorHAnsi" w:cstheme="minorHAnsi"/>
        </w:rPr>
        <w:tab/>
        <w:t xml:space="preserve">…………………………….. </w:t>
      </w:r>
    </w:p>
    <w:p w14:paraId="3C13B155" w14:textId="77777777" w:rsidR="009623CD" w:rsidRPr="009F6662" w:rsidRDefault="009623CD" w:rsidP="009623CD">
      <w:pPr>
        <w:widowControl w:val="0"/>
        <w:ind w:left="2880" w:firstLine="720"/>
        <w:jc w:val="both"/>
        <w:rPr>
          <w:rFonts w:asciiTheme="minorHAnsi" w:hAnsiTheme="minorHAnsi" w:cstheme="minorHAnsi"/>
        </w:rPr>
      </w:pPr>
      <w:r w:rsidRPr="009F6662">
        <w:rPr>
          <w:rFonts w:asciiTheme="minorHAnsi" w:hAnsiTheme="minorHAnsi" w:cstheme="minorHAnsi"/>
        </w:rPr>
        <w:t>[Signature, Name, Designation and Address]</w:t>
      </w:r>
    </w:p>
    <w:p w14:paraId="3C13B156" w14:textId="77777777" w:rsidR="009623CD" w:rsidRPr="009F6662" w:rsidRDefault="009623CD" w:rsidP="009623CD">
      <w:pPr>
        <w:widowControl w:val="0"/>
        <w:jc w:val="both"/>
        <w:rPr>
          <w:rFonts w:asciiTheme="minorHAnsi" w:hAnsiTheme="minorHAnsi" w:cstheme="minorHAnsi"/>
        </w:rPr>
      </w:pPr>
    </w:p>
    <w:p w14:paraId="3C13B157" w14:textId="77777777" w:rsidR="009623CD" w:rsidRPr="009F6662" w:rsidRDefault="009623CD" w:rsidP="009623CD">
      <w:pPr>
        <w:widowControl w:val="0"/>
        <w:ind w:left="3600" w:hanging="2160"/>
        <w:jc w:val="both"/>
        <w:rPr>
          <w:rFonts w:asciiTheme="minorHAnsi" w:hAnsiTheme="minorHAnsi" w:cstheme="minorHAnsi"/>
          <w:b/>
        </w:rPr>
      </w:pPr>
      <w:r w:rsidRPr="009F6662">
        <w:rPr>
          <w:rFonts w:asciiTheme="minorHAnsi" w:hAnsiTheme="minorHAnsi" w:cstheme="minorHAnsi"/>
        </w:rPr>
        <w:t>2.</w:t>
      </w:r>
      <w:r w:rsidRPr="009F6662">
        <w:rPr>
          <w:rFonts w:asciiTheme="minorHAnsi" w:hAnsiTheme="minorHAnsi" w:cstheme="minorHAnsi"/>
        </w:rPr>
        <w:tab/>
        <w:t xml:space="preserve">For and on behalf of </w:t>
      </w:r>
      <w:r w:rsidRPr="009F6662">
        <w:rPr>
          <w:rFonts w:asciiTheme="minorHAnsi" w:hAnsiTheme="minorHAnsi" w:cstheme="minorHAnsi"/>
          <w:b/>
        </w:rPr>
        <w:t>Central Transmission Utility of India Limited (Nodal Agency)</w:t>
      </w:r>
    </w:p>
    <w:p w14:paraId="3C13B158" w14:textId="77777777" w:rsidR="009623CD" w:rsidRPr="009F6662" w:rsidRDefault="009623CD" w:rsidP="009623CD">
      <w:pPr>
        <w:widowControl w:val="0"/>
        <w:jc w:val="both"/>
        <w:rPr>
          <w:rFonts w:asciiTheme="minorHAnsi" w:hAnsiTheme="minorHAnsi" w:cstheme="minorHAnsi"/>
        </w:rPr>
      </w:pPr>
    </w:p>
    <w:p w14:paraId="3C13B159" w14:textId="77777777" w:rsidR="009623CD" w:rsidRPr="009F6662" w:rsidRDefault="009623CD" w:rsidP="009623CD">
      <w:pPr>
        <w:widowControl w:val="0"/>
        <w:ind w:left="2880" w:firstLine="720"/>
        <w:jc w:val="both"/>
        <w:rPr>
          <w:rFonts w:asciiTheme="minorHAnsi" w:hAnsiTheme="minorHAnsi" w:cstheme="minorHAnsi"/>
        </w:rPr>
      </w:pPr>
      <w:r w:rsidRPr="009F6662">
        <w:rPr>
          <w:rFonts w:asciiTheme="minorHAnsi" w:hAnsiTheme="minorHAnsi" w:cstheme="minorHAnsi"/>
        </w:rPr>
        <w:t xml:space="preserve">…………………………….. </w:t>
      </w:r>
    </w:p>
    <w:p w14:paraId="3C13B15A" w14:textId="77777777" w:rsidR="009623CD" w:rsidRPr="009F6662" w:rsidRDefault="009623CD" w:rsidP="009623CD">
      <w:pPr>
        <w:widowControl w:val="0"/>
        <w:ind w:left="2880" w:firstLine="720"/>
        <w:jc w:val="both"/>
        <w:rPr>
          <w:rFonts w:asciiTheme="minorHAnsi" w:hAnsiTheme="minorHAnsi" w:cstheme="minorHAnsi"/>
        </w:rPr>
      </w:pPr>
      <w:r w:rsidRPr="009F6662">
        <w:rPr>
          <w:rFonts w:asciiTheme="minorHAnsi" w:hAnsiTheme="minorHAnsi" w:cstheme="minorHAnsi"/>
        </w:rPr>
        <w:t>[Signature, Name, Designation and Address]</w:t>
      </w:r>
    </w:p>
    <w:p w14:paraId="3C13B15B" w14:textId="77777777" w:rsidR="009623CD" w:rsidRPr="009F6662" w:rsidRDefault="009623CD" w:rsidP="009623CD">
      <w:pPr>
        <w:widowControl w:val="0"/>
        <w:jc w:val="both"/>
        <w:rPr>
          <w:rFonts w:asciiTheme="minorHAnsi" w:hAnsiTheme="minorHAnsi" w:cstheme="minorHAnsi"/>
        </w:rPr>
      </w:pPr>
    </w:p>
    <w:p w14:paraId="3C13B15C" w14:textId="77777777" w:rsidR="009623CD" w:rsidRPr="009F6662" w:rsidRDefault="009623CD" w:rsidP="009623CD">
      <w:pPr>
        <w:widowControl w:val="0"/>
        <w:jc w:val="both"/>
        <w:rPr>
          <w:rFonts w:asciiTheme="minorHAnsi" w:hAnsiTheme="minorHAnsi" w:cstheme="minorHAnsi"/>
          <w:b/>
        </w:rPr>
      </w:pPr>
      <w:r w:rsidRPr="009F6662">
        <w:rPr>
          <w:rFonts w:asciiTheme="minorHAnsi" w:hAnsiTheme="minorHAnsi" w:cstheme="minorHAnsi"/>
          <w:b/>
        </w:rPr>
        <w:t>WITNESSES:</w:t>
      </w:r>
    </w:p>
    <w:p w14:paraId="3C13B15D" w14:textId="77777777" w:rsidR="009623CD" w:rsidRPr="009F6662" w:rsidRDefault="009623CD" w:rsidP="009623CD">
      <w:pPr>
        <w:widowControl w:val="0"/>
        <w:jc w:val="both"/>
        <w:rPr>
          <w:rFonts w:asciiTheme="minorHAnsi" w:hAnsiTheme="minorHAnsi" w:cstheme="minorHAnsi"/>
        </w:rPr>
      </w:pPr>
      <w:r w:rsidRPr="009F6662">
        <w:rPr>
          <w:rFonts w:asciiTheme="minorHAnsi" w:hAnsiTheme="minorHAnsi" w:cstheme="minorHAnsi"/>
        </w:rPr>
        <w:t xml:space="preserve"> 1. </w:t>
      </w:r>
      <w:r w:rsidRPr="009F6662">
        <w:rPr>
          <w:rFonts w:asciiTheme="minorHAnsi" w:hAnsiTheme="minorHAnsi" w:cstheme="minorHAnsi"/>
        </w:rPr>
        <w:tab/>
        <w:t>For and on behalf of</w:t>
      </w:r>
    </w:p>
    <w:p w14:paraId="3C13B15E" w14:textId="77777777" w:rsidR="009623CD" w:rsidRPr="009F6662" w:rsidRDefault="009623CD" w:rsidP="009623CD">
      <w:pPr>
        <w:widowControl w:val="0"/>
        <w:spacing w:after="0"/>
        <w:jc w:val="both"/>
        <w:rPr>
          <w:rFonts w:asciiTheme="minorHAnsi" w:hAnsiTheme="minorHAnsi" w:cstheme="minorHAnsi"/>
        </w:rPr>
      </w:pPr>
      <w:r w:rsidRPr="009F6662">
        <w:rPr>
          <w:rFonts w:asciiTheme="minorHAnsi" w:hAnsiTheme="minorHAnsi" w:cstheme="minorHAnsi"/>
        </w:rPr>
        <w:t xml:space="preserve">             : </w:t>
      </w:r>
      <w:r w:rsidRPr="009F6662">
        <w:rPr>
          <w:rFonts w:asciiTheme="minorHAnsi" w:hAnsiTheme="minorHAnsi" w:cstheme="minorHAnsi"/>
          <w:b/>
        </w:rPr>
        <w:t>BPC</w:t>
      </w:r>
      <w:r w:rsidRPr="009F6662">
        <w:rPr>
          <w:rFonts w:asciiTheme="minorHAnsi" w:hAnsiTheme="minorHAnsi" w:cstheme="minorHAnsi"/>
          <w:b/>
        </w:rPr>
        <w:tab/>
      </w:r>
      <w:r w:rsidRPr="009F6662">
        <w:rPr>
          <w:rFonts w:asciiTheme="minorHAnsi" w:hAnsiTheme="minorHAnsi" w:cstheme="minorHAnsi"/>
        </w:rPr>
        <w:tab/>
      </w:r>
      <w:r w:rsidRPr="009F6662">
        <w:rPr>
          <w:rFonts w:asciiTheme="minorHAnsi" w:hAnsiTheme="minorHAnsi" w:cstheme="minorHAnsi"/>
        </w:rPr>
        <w:tab/>
      </w:r>
    </w:p>
    <w:p w14:paraId="3C13B15F" w14:textId="77777777" w:rsidR="009623CD" w:rsidRPr="009F6662" w:rsidRDefault="009623CD" w:rsidP="009623CD">
      <w:pPr>
        <w:widowControl w:val="0"/>
        <w:spacing w:after="0"/>
        <w:ind w:left="5040" w:firstLine="720"/>
        <w:jc w:val="both"/>
        <w:rPr>
          <w:rFonts w:asciiTheme="minorHAnsi" w:hAnsiTheme="minorHAnsi" w:cstheme="minorHAnsi"/>
        </w:rPr>
      </w:pPr>
      <w:r w:rsidRPr="009F6662">
        <w:rPr>
          <w:rFonts w:asciiTheme="minorHAnsi" w:hAnsiTheme="minorHAnsi" w:cstheme="minorHAnsi"/>
        </w:rPr>
        <w:t>……………………………</w:t>
      </w:r>
    </w:p>
    <w:p w14:paraId="3C13B160" w14:textId="77777777" w:rsidR="009623CD" w:rsidRPr="009F6662" w:rsidRDefault="009623CD" w:rsidP="009623CD">
      <w:pPr>
        <w:widowControl w:val="0"/>
        <w:spacing w:before="0" w:after="0"/>
        <w:jc w:val="both"/>
        <w:rPr>
          <w:rFonts w:asciiTheme="minorHAnsi" w:hAnsiTheme="minorHAnsi" w:cstheme="minorHAnsi"/>
        </w:rPr>
      </w:pPr>
      <w:r w:rsidRPr="009F6662">
        <w:rPr>
          <w:rFonts w:asciiTheme="minorHAnsi" w:hAnsiTheme="minorHAnsi" w:cstheme="minorHAnsi"/>
        </w:rPr>
        <w:tab/>
      </w:r>
      <w:r w:rsidRPr="009F6662">
        <w:rPr>
          <w:rFonts w:asciiTheme="minorHAnsi" w:hAnsiTheme="minorHAnsi" w:cstheme="minorHAnsi"/>
        </w:rPr>
        <w:tab/>
      </w:r>
      <w:r w:rsidRPr="009F6662">
        <w:rPr>
          <w:rFonts w:asciiTheme="minorHAnsi" w:hAnsiTheme="minorHAnsi" w:cstheme="minorHAnsi"/>
        </w:rPr>
        <w:tab/>
      </w:r>
      <w:r w:rsidRPr="009F6662">
        <w:rPr>
          <w:rFonts w:asciiTheme="minorHAnsi" w:hAnsiTheme="minorHAnsi" w:cstheme="minorHAnsi"/>
        </w:rPr>
        <w:tab/>
      </w:r>
      <w:r w:rsidRPr="009F6662">
        <w:rPr>
          <w:rFonts w:asciiTheme="minorHAnsi" w:hAnsiTheme="minorHAnsi" w:cstheme="minorHAnsi"/>
        </w:rPr>
        <w:tab/>
      </w:r>
      <w:r w:rsidRPr="009F6662">
        <w:rPr>
          <w:rFonts w:asciiTheme="minorHAnsi" w:hAnsiTheme="minorHAnsi" w:cstheme="minorHAnsi"/>
        </w:rPr>
        <w:tab/>
      </w:r>
      <w:r w:rsidRPr="009F6662">
        <w:rPr>
          <w:rFonts w:asciiTheme="minorHAnsi" w:hAnsiTheme="minorHAnsi" w:cstheme="minorHAnsi"/>
        </w:rPr>
        <w:tab/>
        <w:t>[Signature]</w:t>
      </w:r>
    </w:p>
    <w:p w14:paraId="3C13B161" w14:textId="77777777" w:rsidR="009623CD" w:rsidRPr="009F6662" w:rsidRDefault="009623CD" w:rsidP="009623CD">
      <w:pPr>
        <w:pStyle w:val="Caption"/>
        <w:rPr>
          <w:rFonts w:asciiTheme="minorHAnsi" w:hAnsiTheme="minorHAnsi" w:cstheme="minorHAnsi"/>
        </w:rPr>
      </w:pPr>
    </w:p>
    <w:p w14:paraId="3C13B162" w14:textId="77777777" w:rsidR="009623CD" w:rsidRPr="009F6662" w:rsidRDefault="009623CD" w:rsidP="009623CD">
      <w:pPr>
        <w:pStyle w:val="Caption"/>
        <w:ind w:left="3686"/>
        <w:jc w:val="center"/>
        <w:rPr>
          <w:rFonts w:asciiTheme="minorHAnsi" w:hAnsiTheme="minorHAnsi" w:cstheme="minorHAnsi"/>
        </w:rPr>
      </w:pPr>
      <w:r w:rsidRPr="009F6662">
        <w:rPr>
          <w:rFonts w:asciiTheme="minorHAnsi" w:hAnsiTheme="minorHAnsi" w:cstheme="minorHAnsi"/>
        </w:rPr>
        <w:t>...............................................................</w:t>
      </w:r>
    </w:p>
    <w:p w14:paraId="3C13B163" w14:textId="77777777" w:rsidR="009623CD" w:rsidRPr="009F6662" w:rsidRDefault="009623CD" w:rsidP="009623CD">
      <w:pPr>
        <w:pStyle w:val="Caption"/>
        <w:ind w:right="625"/>
        <w:jc w:val="right"/>
        <w:rPr>
          <w:rFonts w:asciiTheme="minorHAnsi" w:hAnsiTheme="minorHAnsi" w:cstheme="minorHAnsi"/>
        </w:rPr>
      </w:pPr>
      <w:r w:rsidRPr="009F6662">
        <w:rPr>
          <w:rFonts w:asciiTheme="minorHAnsi" w:hAnsiTheme="minorHAnsi" w:cstheme="minorHAnsi"/>
        </w:rPr>
        <w:t>[Insert, Name, Designation and Address of the Witness]</w:t>
      </w:r>
    </w:p>
    <w:p w14:paraId="3C13B164" w14:textId="77777777" w:rsidR="009623CD" w:rsidRPr="009F6662" w:rsidRDefault="009623CD" w:rsidP="009623CD">
      <w:pPr>
        <w:widowControl w:val="0"/>
        <w:spacing w:before="0"/>
        <w:jc w:val="both"/>
        <w:rPr>
          <w:rFonts w:asciiTheme="minorHAnsi" w:hAnsiTheme="minorHAnsi" w:cstheme="minorHAnsi"/>
        </w:rPr>
      </w:pPr>
    </w:p>
    <w:p w14:paraId="3C13B165" w14:textId="77777777" w:rsidR="009623CD" w:rsidRPr="009F6662" w:rsidRDefault="009623CD" w:rsidP="009623CD">
      <w:pPr>
        <w:widowControl w:val="0"/>
        <w:jc w:val="both"/>
        <w:rPr>
          <w:rFonts w:asciiTheme="minorHAnsi" w:hAnsiTheme="minorHAnsi" w:cstheme="minorHAnsi"/>
        </w:rPr>
      </w:pPr>
      <w:r w:rsidRPr="009F6662">
        <w:rPr>
          <w:rFonts w:asciiTheme="minorHAnsi" w:hAnsiTheme="minorHAnsi" w:cstheme="minorHAnsi"/>
        </w:rPr>
        <w:t>2.</w:t>
      </w:r>
      <w:r w:rsidRPr="009F6662">
        <w:rPr>
          <w:rFonts w:asciiTheme="minorHAnsi" w:hAnsiTheme="minorHAnsi" w:cstheme="minorHAnsi"/>
        </w:rPr>
        <w:tab/>
        <w:t>For and on behalf of</w:t>
      </w:r>
    </w:p>
    <w:p w14:paraId="3C13B166" w14:textId="77777777" w:rsidR="009623CD" w:rsidRPr="009F6662" w:rsidRDefault="009623CD" w:rsidP="009623CD">
      <w:pPr>
        <w:widowControl w:val="0"/>
        <w:spacing w:after="0"/>
        <w:ind w:left="1440"/>
        <w:jc w:val="both"/>
        <w:rPr>
          <w:rFonts w:asciiTheme="minorHAnsi" w:hAnsiTheme="minorHAnsi" w:cstheme="minorHAnsi"/>
        </w:rPr>
      </w:pPr>
      <w:r w:rsidRPr="009F6662">
        <w:rPr>
          <w:rFonts w:asciiTheme="minorHAnsi" w:hAnsiTheme="minorHAnsi" w:cstheme="minorHAnsi"/>
        </w:rPr>
        <w:t xml:space="preserve">: </w:t>
      </w:r>
      <w:r w:rsidRPr="009F6662">
        <w:rPr>
          <w:rFonts w:asciiTheme="minorHAnsi" w:hAnsiTheme="minorHAnsi" w:cstheme="minorHAnsi"/>
          <w:b/>
        </w:rPr>
        <w:t>Nodal Agency</w:t>
      </w:r>
      <w:r w:rsidRPr="009F6662">
        <w:rPr>
          <w:rFonts w:asciiTheme="minorHAnsi" w:hAnsiTheme="minorHAnsi" w:cstheme="minorHAnsi"/>
        </w:rPr>
        <w:tab/>
      </w:r>
      <w:r w:rsidRPr="009F6662">
        <w:rPr>
          <w:rFonts w:asciiTheme="minorHAnsi" w:hAnsiTheme="minorHAnsi" w:cstheme="minorHAnsi"/>
        </w:rPr>
        <w:tab/>
      </w:r>
      <w:r w:rsidRPr="009F6662">
        <w:rPr>
          <w:rFonts w:asciiTheme="minorHAnsi" w:hAnsiTheme="minorHAnsi" w:cstheme="minorHAnsi"/>
        </w:rPr>
        <w:tab/>
      </w:r>
      <w:r w:rsidRPr="009F6662">
        <w:rPr>
          <w:rFonts w:asciiTheme="minorHAnsi" w:hAnsiTheme="minorHAnsi" w:cstheme="minorHAnsi"/>
        </w:rPr>
        <w:tab/>
      </w:r>
      <w:r w:rsidRPr="009F6662">
        <w:rPr>
          <w:rFonts w:asciiTheme="minorHAnsi" w:hAnsiTheme="minorHAnsi" w:cstheme="minorHAnsi"/>
        </w:rPr>
        <w:tab/>
        <w:t xml:space="preserve">           </w:t>
      </w:r>
    </w:p>
    <w:p w14:paraId="3C13B167" w14:textId="77777777" w:rsidR="009623CD" w:rsidRPr="009F6662" w:rsidRDefault="009623CD" w:rsidP="009623CD">
      <w:pPr>
        <w:widowControl w:val="0"/>
        <w:spacing w:after="0"/>
        <w:ind w:left="5040" w:firstLine="720"/>
        <w:jc w:val="both"/>
        <w:rPr>
          <w:rFonts w:asciiTheme="minorHAnsi" w:hAnsiTheme="minorHAnsi" w:cstheme="minorHAnsi"/>
        </w:rPr>
      </w:pPr>
      <w:r w:rsidRPr="009F6662">
        <w:rPr>
          <w:rFonts w:asciiTheme="minorHAnsi" w:hAnsiTheme="minorHAnsi" w:cstheme="minorHAnsi"/>
        </w:rPr>
        <w:t>……………………………</w:t>
      </w:r>
    </w:p>
    <w:p w14:paraId="3C13B168" w14:textId="77777777" w:rsidR="009623CD" w:rsidRPr="009F6662" w:rsidRDefault="009623CD" w:rsidP="009623CD">
      <w:pPr>
        <w:widowControl w:val="0"/>
        <w:spacing w:before="0" w:after="0"/>
        <w:jc w:val="both"/>
        <w:rPr>
          <w:rFonts w:asciiTheme="minorHAnsi" w:hAnsiTheme="minorHAnsi" w:cstheme="minorHAnsi"/>
        </w:rPr>
      </w:pPr>
      <w:r w:rsidRPr="009F6662">
        <w:rPr>
          <w:rFonts w:asciiTheme="minorHAnsi" w:hAnsiTheme="minorHAnsi" w:cstheme="minorHAnsi"/>
        </w:rPr>
        <w:tab/>
      </w:r>
      <w:r w:rsidRPr="009F6662">
        <w:rPr>
          <w:rFonts w:asciiTheme="minorHAnsi" w:hAnsiTheme="minorHAnsi" w:cstheme="minorHAnsi"/>
        </w:rPr>
        <w:tab/>
      </w:r>
      <w:r w:rsidRPr="009F6662">
        <w:rPr>
          <w:rFonts w:asciiTheme="minorHAnsi" w:hAnsiTheme="minorHAnsi" w:cstheme="minorHAnsi"/>
        </w:rPr>
        <w:tab/>
      </w:r>
      <w:r w:rsidRPr="009F6662">
        <w:rPr>
          <w:rFonts w:asciiTheme="minorHAnsi" w:hAnsiTheme="minorHAnsi" w:cstheme="minorHAnsi"/>
        </w:rPr>
        <w:tab/>
      </w:r>
      <w:r w:rsidRPr="009F6662">
        <w:rPr>
          <w:rFonts w:asciiTheme="minorHAnsi" w:hAnsiTheme="minorHAnsi" w:cstheme="minorHAnsi"/>
        </w:rPr>
        <w:tab/>
      </w:r>
      <w:r w:rsidRPr="009F6662">
        <w:rPr>
          <w:rFonts w:asciiTheme="minorHAnsi" w:hAnsiTheme="minorHAnsi" w:cstheme="minorHAnsi"/>
        </w:rPr>
        <w:tab/>
      </w:r>
      <w:r w:rsidRPr="009F6662">
        <w:rPr>
          <w:rFonts w:asciiTheme="minorHAnsi" w:hAnsiTheme="minorHAnsi" w:cstheme="minorHAnsi"/>
        </w:rPr>
        <w:tab/>
        <w:t>[Signature]</w:t>
      </w:r>
    </w:p>
    <w:p w14:paraId="3C13B169" w14:textId="77777777" w:rsidR="009623CD" w:rsidRPr="009F6662" w:rsidRDefault="009623CD" w:rsidP="009623CD">
      <w:pPr>
        <w:pStyle w:val="Caption"/>
        <w:jc w:val="right"/>
        <w:rPr>
          <w:rFonts w:asciiTheme="minorHAnsi" w:hAnsiTheme="minorHAnsi" w:cstheme="minorHAnsi"/>
        </w:rPr>
      </w:pPr>
      <w:r w:rsidRPr="009F6662">
        <w:rPr>
          <w:rFonts w:asciiTheme="minorHAnsi" w:hAnsiTheme="minorHAnsi" w:cstheme="minorHAnsi"/>
        </w:rPr>
        <w:t xml:space="preserve">              ...........................................................</w:t>
      </w:r>
    </w:p>
    <w:p w14:paraId="3C13B16A" w14:textId="77777777" w:rsidR="009623CD" w:rsidRPr="009F6662" w:rsidRDefault="009623CD" w:rsidP="009623CD">
      <w:pPr>
        <w:pStyle w:val="Caption"/>
        <w:jc w:val="right"/>
        <w:rPr>
          <w:rFonts w:asciiTheme="minorHAnsi" w:hAnsiTheme="minorHAnsi" w:cstheme="minorHAnsi"/>
        </w:rPr>
        <w:sectPr w:rsidR="009623CD" w:rsidRPr="009F6662" w:rsidSect="002571C0">
          <w:pgSz w:w="11907" w:h="16839" w:code="9"/>
          <w:pgMar w:top="1260" w:right="1260" w:bottom="1440" w:left="1800" w:header="567" w:footer="283" w:gutter="0"/>
          <w:cols w:space="720"/>
          <w:docGrid w:linePitch="360"/>
        </w:sectPr>
      </w:pPr>
      <w:r w:rsidRPr="009F6662">
        <w:rPr>
          <w:rFonts w:asciiTheme="minorHAnsi" w:hAnsiTheme="minorHAnsi" w:cstheme="minorHAnsi"/>
        </w:rPr>
        <w:t>[Insert Name, Designation and Address of the Witness]</w:t>
      </w:r>
    </w:p>
    <w:p w14:paraId="3C13B16B" w14:textId="77777777" w:rsidR="00C0377A" w:rsidRPr="009F6662" w:rsidRDefault="00C0377A" w:rsidP="002B4B56">
      <w:pPr>
        <w:tabs>
          <w:tab w:val="left" w:pos="9072"/>
        </w:tabs>
        <w:spacing w:before="0"/>
        <w:ind w:left="426" w:right="327"/>
        <w:jc w:val="both"/>
        <w:rPr>
          <w:rFonts w:asciiTheme="minorHAnsi" w:hAnsiTheme="minorHAnsi" w:cstheme="minorHAnsi"/>
          <w:b/>
        </w:rPr>
      </w:pPr>
    </w:p>
    <w:p w14:paraId="3C13B16C" w14:textId="77777777" w:rsidR="00C0377A" w:rsidRPr="009F6662" w:rsidRDefault="00C0377A" w:rsidP="002B4B56">
      <w:pPr>
        <w:tabs>
          <w:tab w:val="left" w:pos="9072"/>
        </w:tabs>
        <w:ind w:left="426" w:right="327"/>
        <w:jc w:val="both"/>
        <w:rPr>
          <w:rFonts w:asciiTheme="minorHAnsi" w:hAnsiTheme="minorHAnsi" w:cstheme="minorHAnsi"/>
          <w:b/>
        </w:rPr>
      </w:pPr>
    </w:p>
    <w:p w14:paraId="3C13B16D" w14:textId="77777777" w:rsidR="00C0377A" w:rsidRPr="009F6662" w:rsidRDefault="00C0377A" w:rsidP="002B4B56">
      <w:pPr>
        <w:tabs>
          <w:tab w:val="left" w:pos="9072"/>
        </w:tabs>
        <w:ind w:left="426" w:right="327"/>
        <w:jc w:val="both"/>
        <w:rPr>
          <w:rFonts w:asciiTheme="minorHAnsi" w:hAnsiTheme="minorHAnsi" w:cstheme="minorHAnsi"/>
          <w:b/>
        </w:rPr>
      </w:pPr>
    </w:p>
    <w:p w14:paraId="3C13B16E" w14:textId="77777777" w:rsidR="00C0377A" w:rsidRPr="009F6662" w:rsidRDefault="00C0377A" w:rsidP="002B4B56">
      <w:pPr>
        <w:tabs>
          <w:tab w:val="left" w:pos="9072"/>
        </w:tabs>
        <w:ind w:left="426" w:right="327"/>
        <w:jc w:val="both"/>
        <w:rPr>
          <w:rFonts w:asciiTheme="minorHAnsi" w:hAnsiTheme="minorHAnsi" w:cstheme="minorHAnsi"/>
          <w:b/>
        </w:rPr>
      </w:pPr>
    </w:p>
    <w:p w14:paraId="3C13B16F" w14:textId="77777777" w:rsidR="00C0377A" w:rsidRPr="009F6662" w:rsidRDefault="00C0377A" w:rsidP="002B4B56">
      <w:pPr>
        <w:tabs>
          <w:tab w:val="left" w:pos="9072"/>
        </w:tabs>
        <w:ind w:left="426" w:right="327"/>
        <w:jc w:val="both"/>
        <w:rPr>
          <w:rFonts w:asciiTheme="minorHAnsi" w:hAnsiTheme="minorHAnsi" w:cstheme="minorHAnsi"/>
          <w:b/>
        </w:rPr>
      </w:pPr>
    </w:p>
    <w:p w14:paraId="3C13B170" w14:textId="77777777" w:rsidR="00C0377A" w:rsidRPr="009F6662" w:rsidRDefault="00C0377A" w:rsidP="002B4B56">
      <w:pPr>
        <w:tabs>
          <w:tab w:val="left" w:pos="9072"/>
        </w:tabs>
        <w:ind w:left="426" w:right="327"/>
        <w:jc w:val="both"/>
        <w:rPr>
          <w:rFonts w:asciiTheme="minorHAnsi" w:hAnsiTheme="minorHAnsi" w:cstheme="minorHAnsi"/>
          <w:b/>
        </w:rPr>
      </w:pPr>
    </w:p>
    <w:p w14:paraId="3C13B171" w14:textId="77777777" w:rsidR="00C0377A" w:rsidRPr="009F6662" w:rsidRDefault="00C0377A" w:rsidP="002B4B56">
      <w:pPr>
        <w:tabs>
          <w:tab w:val="left" w:pos="9072"/>
        </w:tabs>
        <w:ind w:left="426" w:right="327"/>
        <w:jc w:val="both"/>
        <w:rPr>
          <w:rFonts w:asciiTheme="minorHAnsi" w:hAnsiTheme="minorHAnsi" w:cstheme="minorHAnsi"/>
          <w:b/>
        </w:rPr>
      </w:pPr>
    </w:p>
    <w:p w14:paraId="3C13B172" w14:textId="77777777" w:rsidR="00C0377A" w:rsidRPr="009F6662" w:rsidRDefault="00C0377A" w:rsidP="002B4B56">
      <w:pPr>
        <w:tabs>
          <w:tab w:val="left" w:pos="9072"/>
        </w:tabs>
        <w:ind w:left="426" w:right="327"/>
        <w:jc w:val="both"/>
        <w:rPr>
          <w:rFonts w:asciiTheme="minorHAnsi" w:hAnsiTheme="minorHAnsi" w:cstheme="minorHAnsi"/>
          <w:b/>
        </w:rPr>
      </w:pPr>
    </w:p>
    <w:p w14:paraId="3C13B173" w14:textId="77777777" w:rsidR="00C0377A" w:rsidRPr="009F6662" w:rsidRDefault="00C0377A" w:rsidP="002B4B56">
      <w:pPr>
        <w:tabs>
          <w:tab w:val="left" w:pos="9072"/>
        </w:tabs>
        <w:ind w:left="426" w:right="327"/>
        <w:jc w:val="both"/>
        <w:rPr>
          <w:rFonts w:asciiTheme="minorHAnsi" w:hAnsiTheme="minorHAnsi" w:cstheme="minorHAnsi"/>
          <w:b/>
        </w:rPr>
      </w:pPr>
    </w:p>
    <w:p w14:paraId="3C13B174" w14:textId="77777777" w:rsidR="00C0377A" w:rsidRPr="009F6662" w:rsidRDefault="00C0377A" w:rsidP="002B4B56">
      <w:pPr>
        <w:tabs>
          <w:tab w:val="left" w:pos="9072"/>
        </w:tabs>
        <w:ind w:left="426" w:right="327"/>
        <w:jc w:val="both"/>
        <w:rPr>
          <w:rFonts w:asciiTheme="minorHAnsi" w:hAnsiTheme="minorHAnsi" w:cstheme="minorHAnsi"/>
          <w:b/>
        </w:rPr>
      </w:pPr>
    </w:p>
    <w:p w14:paraId="3C13B175" w14:textId="77777777" w:rsidR="00C0377A" w:rsidRPr="009F6662" w:rsidRDefault="00C0377A" w:rsidP="002B4B56">
      <w:pPr>
        <w:tabs>
          <w:tab w:val="left" w:pos="9072"/>
        </w:tabs>
        <w:ind w:left="426" w:right="327"/>
        <w:jc w:val="center"/>
        <w:rPr>
          <w:rFonts w:asciiTheme="minorHAnsi" w:hAnsiTheme="minorHAnsi" w:cstheme="minorHAnsi"/>
          <w:b/>
          <w:sz w:val="96"/>
          <w:szCs w:val="96"/>
        </w:rPr>
      </w:pPr>
      <w:r w:rsidRPr="009F6662">
        <w:rPr>
          <w:rFonts w:asciiTheme="minorHAnsi" w:hAnsiTheme="minorHAnsi" w:cstheme="minorHAnsi"/>
          <w:b/>
          <w:sz w:val="96"/>
          <w:szCs w:val="96"/>
        </w:rPr>
        <w:t>SCHEDULES</w:t>
      </w:r>
    </w:p>
    <w:p w14:paraId="3C13B176" w14:textId="77777777" w:rsidR="00C0377A" w:rsidRPr="009F6662" w:rsidRDefault="00C0377A" w:rsidP="002B4B56">
      <w:pPr>
        <w:tabs>
          <w:tab w:val="left" w:pos="9072"/>
        </w:tabs>
        <w:ind w:left="426" w:right="327"/>
        <w:jc w:val="both"/>
        <w:rPr>
          <w:rFonts w:asciiTheme="minorHAnsi" w:hAnsiTheme="minorHAnsi" w:cstheme="minorHAnsi"/>
          <w:b/>
        </w:rPr>
      </w:pPr>
    </w:p>
    <w:p w14:paraId="3C13B177" w14:textId="77777777" w:rsidR="00C0377A" w:rsidRPr="009F6662" w:rsidRDefault="00C0377A" w:rsidP="002B4B56">
      <w:pPr>
        <w:tabs>
          <w:tab w:val="left" w:pos="9072"/>
        </w:tabs>
        <w:ind w:left="426" w:right="327"/>
        <w:jc w:val="both"/>
        <w:rPr>
          <w:rFonts w:asciiTheme="minorHAnsi" w:hAnsiTheme="minorHAnsi" w:cstheme="minorHAnsi"/>
          <w:b/>
        </w:rPr>
        <w:sectPr w:rsidR="00C0377A" w:rsidRPr="009F6662" w:rsidSect="007525FC">
          <w:pgSz w:w="11907" w:h="16839" w:code="9"/>
          <w:pgMar w:top="1260" w:right="992" w:bottom="1440" w:left="1843" w:header="720" w:footer="720" w:gutter="0"/>
          <w:cols w:space="720"/>
          <w:docGrid w:linePitch="360"/>
        </w:sectPr>
      </w:pPr>
    </w:p>
    <w:p w14:paraId="3C13B178" w14:textId="77777777" w:rsidR="00C0377A" w:rsidRPr="009F6662" w:rsidRDefault="00C0377A" w:rsidP="002B4B56">
      <w:pPr>
        <w:tabs>
          <w:tab w:val="left" w:pos="9072"/>
        </w:tabs>
        <w:ind w:left="426" w:right="327"/>
        <w:jc w:val="center"/>
        <w:rPr>
          <w:rFonts w:asciiTheme="minorHAnsi" w:hAnsiTheme="minorHAnsi" w:cstheme="minorHAnsi"/>
          <w:b/>
          <w:sz w:val="28"/>
        </w:rPr>
      </w:pPr>
      <w:r w:rsidRPr="009F6662">
        <w:rPr>
          <w:rFonts w:asciiTheme="minorHAnsi" w:hAnsiTheme="minorHAnsi" w:cstheme="minorHAnsi"/>
          <w:b/>
          <w:sz w:val="28"/>
        </w:rPr>
        <w:lastRenderedPageBreak/>
        <w:t xml:space="preserve">Schedule: </w:t>
      </w:r>
      <w:r w:rsidR="001D2C9B" w:rsidRPr="009F6662">
        <w:rPr>
          <w:rFonts w:asciiTheme="minorHAnsi" w:hAnsiTheme="minorHAnsi" w:cstheme="minorHAnsi"/>
          <w:b/>
          <w:sz w:val="28"/>
        </w:rPr>
        <w:t>1</w:t>
      </w:r>
    </w:p>
    <w:p w14:paraId="3C13B179" w14:textId="77777777" w:rsidR="00C0377A" w:rsidRPr="009F6662" w:rsidRDefault="00C0377A" w:rsidP="002B4B56">
      <w:pPr>
        <w:tabs>
          <w:tab w:val="left" w:pos="9072"/>
        </w:tabs>
        <w:ind w:left="426" w:right="327"/>
        <w:jc w:val="center"/>
        <w:rPr>
          <w:rFonts w:asciiTheme="minorHAnsi" w:hAnsiTheme="minorHAnsi" w:cstheme="minorHAnsi"/>
          <w:b/>
        </w:rPr>
      </w:pPr>
      <w:r w:rsidRPr="009F6662">
        <w:rPr>
          <w:rFonts w:asciiTheme="minorHAnsi" w:hAnsiTheme="minorHAnsi" w:cstheme="minorHAnsi"/>
          <w:b/>
        </w:rPr>
        <w:t>Project Description and Scope of Project</w:t>
      </w:r>
    </w:p>
    <w:p w14:paraId="3C13B17A" w14:textId="77777777" w:rsidR="008B48A6" w:rsidRPr="009F6662" w:rsidRDefault="008B48A6" w:rsidP="008B48A6">
      <w:pPr>
        <w:widowControl w:val="0"/>
        <w:numPr>
          <w:ilvl w:val="0"/>
          <w:numId w:val="76"/>
        </w:numPr>
        <w:autoSpaceDE w:val="0"/>
        <w:autoSpaceDN w:val="0"/>
        <w:spacing w:before="0" w:after="200" w:line="276" w:lineRule="auto"/>
        <w:ind w:left="0"/>
        <w:contextualSpacing/>
        <w:jc w:val="both"/>
        <w:rPr>
          <w:rFonts w:asciiTheme="minorHAnsi" w:hAnsiTheme="minorHAnsi" w:cstheme="minorHAnsi"/>
        </w:rPr>
      </w:pPr>
      <w:r w:rsidRPr="009F6662">
        <w:rPr>
          <w:rFonts w:asciiTheme="minorHAnsi" w:hAnsiTheme="minorHAnsi" w:cstheme="minorHAnsi"/>
          <w:b/>
        </w:rPr>
        <w:t>Description of the Transmission Scheme</w:t>
      </w:r>
      <w:r w:rsidRPr="009F6662">
        <w:rPr>
          <w:rFonts w:asciiTheme="minorHAnsi" w:hAnsiTheme="minorHAnsi" w:cstheme="minorHAnsi"/>
        </w:rPr>
        <w:t xml:space="preserve">: </w:t>
      </w:r>
    </w:p>
    <w:p w14:paraId="3C13B17B" w14:textId="77777777" w:rsidR="008B48A6" w:rsidRPr="009F6662" w:rsidRDefault="008B48A6" w:rsidP="008B48A6">
      <w:pPr>
        <w:spacing w:before="0" w:after="200" w:line="276" w:lineRule="auto"/>
        <w:ind w:left="0"/>
        <w:contextualSpacing/>
        <w:jc w:val="both"/>
        <w:rPr>
          <w:rFonts w:asciiTheme="minorHAnsi" w:hAnsiTheme="minorHAnsi" w:cstheme="minorHAnsi"/>
        </w:rPr>
      </w:pPr>
    </w:p>
    <w:p w14:paraId="3C13B17C" w14:textId="77777777" w:rsidR="008B48A6" w:rsidRPr="009F6662" w:rsidRDefault="008B48A6" w:rsidP="008B48A6">
      <w:pPr>
        <w:spacing w:before="0" w:after="0" w:line="276" w:lineRule="auto"/>
        <w:ind w:left="0"/>
        <w:jc w:val="both"/>
        <w:rPr>
          <w:rFonts w:asciiTheme="minorHAnsi" w:hAnsiTheme="minorHAnsi" w:cstheme="minorHAnsi"/>
        </w:rPr>
      </w:pPr>
      <w:r w:rsidRPr="009F6662">
        <w:rPr>
          <w:rFonts w:asciiTheme="minorHAnsi" w:hAnsiTheme="minorHAnsi" w:cstheme="minorHAnsi"/>
        </w:rPr>
        <w:t>The following GNA applications of total 3050 MW quantum have been received from various entities in Mundra area and the same have been granted under GNA Regulations, 2022:</w:t>
      </w:r>
    </w:p>
    <w:p w14:paraId="3C13B17D" w14:textId="77777777" w:rsidR="008B48A6" w:rsidRPr="009F6662" w:rsidRDefault="008B48A6" w:rsidP="008B48A6">
      <w:pPr>
        <w:widowControl w:val="0"/>
        <w:autoSpaceDE w:val="0"/>
        <w:autoSpaceDN w:val="0"/>
        <w:spacing w:before="0" w:after="0" w:line="276" w:lineRule="auto"/>
        <w:ind w:left="0"/>
        <w:jc w:val="both"/>
        <w:rPr>
          <w:rFonts w:asciiTheme="minorHAnsi" w:hAnsiTheme="minorHAnsi" w:cstheme="minorHAnsi"/>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6"/>
        <w:gridCol w:w="1253"/>
        <w:gridCol w:w="2324"/>
        <w:gridCol w:w="1399"/>
        <w:gridCol w:w="2343"/>
        <w:gridCol w:w="1161"/>
      </w:tblGrid>
      <w:tr w:rsidR="008B48A6" w:rsidRPr="009F6662" w14:paraId="3C13B185" w14:textId="77777777" w:rsidTr="00CE691A">
        <w:trPr>
          <w:trHeight w:val="759"/>
          <w:jc w:val="center"/>
        </w:trPr>
        <w:tc>
          <w:tcPr>
            <w:tcW w:w="289" w:type="pct"/>
            <w:shd w:val="clear" w:color="auto" w:fill="C5D9F0"/>
          </w:tcPr>
          <w:p w14:paraId="3C13B17E" w14:textId="77777777" w:rsidR="008B48A6" w:rsidRPr="009F6662" w:rsidRDefault="008B48A6" w:rsidP="008B48A6">
            <w:pPr>
              <w:widowControl w:val="0"/>
              <w:autoSpaceDE w:val="0"/>
              <w:autoSpaceDN w:val="0"/>
              <w:spacing w:before="112" w:after="0" w:line="276" w:lineRule="auto"/>
              <w:ind w:left="135" w:right="-360"/>
              <w:rPr>
                <w:rFonts w:asciiTheme="minorHAnsi" w:hAnsiTheme="minorHAnsi" w:cstheme="minorHAnsi"/>
                <w:b/>
              </w:rPr>
            </w:pPr>
            <w:r w:rsidRPr="009F6662">
              <w:rPr>
                <w:rFonts w:asciiTheme="minorHAnsi" w:hAnsiTheme="minorHAnsi" w:cstheme="minorHAnsi"/>
                <w:b/>
              </w:rPr>
              <w:t>Sl.</w:t>
            </w:r>
          </w:p>
          <w:p w14:paraId="3C13B17F" w14:textId="77777777" w:rsidR="008B48A6" w:rsidRPr="009F6662" w:rsidRDefault="008B48A6" w:rsidP="008B48A6">
            <w:pPr>
              <w:widowControl w:val="0"/>
              <w:autoSpaceDE w:val="0"/>
              <w:autoSpaceDN w:val="0"/>
              <w:spacing w:before="112" w:after="0" w:line="276" w:lineRule="auto"/>
              <w:ind w:left="135" w:right="-360"/>
              <w:rPr>
                <w:rFonts w:asciiTheme="minorHAnsi" w:hAnsiTheme="minorHAnsi" w:cstheme="minorHAnsi"/>
                <w:b/>
              </w:rPr>
            </w:pPr>
            <w:r w:rsidRPr="009F6662">
              <w:rPr>
                <w:rFonts w:asciiTheme="minorHAnsi" w:hAnsiTheme="minorHAnsi" w:cstheme="minorHAnsi"/>
                <w:b/>
              </w:rPr>
              <w:t>No.</w:t>
            </w:r>
          </w:p>
        </w:tc>
        <w:tc>
          <w:tcPr>
            <w:tcW w:w="705" w:type="pct"/>
            <w:shd w:val="clear" w:color="auto" w:fill="C5D9F0"/>
          </w:tcPr>
          <w:p w14:paraId="3C13B180" w14:textId="77777777" w:rsidR="008B48A6" w:rsidRPr="009F6662" w:rsidRDefault="008B48A6" w:rsidP="008B48A6">
            <w:pPr>
              <w:widowControl w:val="0"/>
              <w:autoSpaceDE w:val="0"/>
              <w:autoSpaceDN w:val="0"/>
              <w:spacing w:before="112" w:after="0" w:line="276" w:lineRule="auto"/>
              <w:ind w:left="63"/>
              <w:jc w:val="center"/>
              <w:rPr>
                <w:rFonts w:asciiTheme="minorHAnsi" w:hAnsiTheme="minorHAnsi" w:cstheme="minorHAnsi"/>
                <w:b/>
              </w:rPr>
            </w:pPr>
            <w:r w:rsidRPr="009F6662">
              <w:rPr>
                <w:rFonts w:asciiTheme="minorHAnsi" w:hAnsiTheme="minorHAnsi" w:cstheme="minorHAnsi"/>
                <w:b/>
              </w:rPr>
              <w:t>Application ID</w:t>
            </w:r>
          </w:p>
        </w:tc>
        <w:tc>
          <w:tcPr>
            <w:tcW w:w="1282" w:type="pct"/>
            <w:shd w:val="clear" w:color="auto" w:fill="C5D9F0"/>
          </w:tcPr>
          <w:p w14:paraId="3C13B181" w14:textId="77777777" w:rsidR="008B48A6" w:rsidRPr="009F6662" w:rsidRDefault="008B48A6" w:rsidP="008B48A6">
            <w:pPr>
              <w:widowControl w:val="0"/>
              <w:autoSpaceDE w:val="0"/>
              <w:autoSpaceDN w:val="0"/>
              <w:spacing w:before="112" w:after="0" w:line="276" w:lineRule="auto"/>
              <w:ind w:left="-100"/>
              <w:jc w:val="center"/>
              <w:rPr>
                <w:rFonts w:asciiTheme="minorHAnsi" w:hAnsiTheme="minorHAnsi" w:cstheme="minorHAnsi"/>
                <w:b/>
              </w:rPr>
            </w:pPr>
            <w:r w:rsidRPr="009F6662">
              <w:rPr>
                <w:rFonts w:asciiTheme="minorHAnsi" w:hAnsiTheme="minorHAnsi" w:cstheme="minorHAnsi"/>
                <w:b/>
              </w:rPr>
              <w:t>Name of the Applicant</w:t>
            </w:r>
          </w:p>
        </w:tc>
        <w:tc>
          <w:tcPr>
            <w:tcW w:w="768" w:type="pct"/>
            <w:shd w:val="clear" w:color="auto" w:fill="C5D9F0"/>
          </w:tcPr>
          <w:p w14:paraId="3C13B182" w14:textId="77777777" w:rsidR="008B48A6" w:rsidRPr="009F6662" w:rsidRDefault="008B48A6" w:rsidP="008B48A6">
            <w:pPr>
              <w:widowControl w:val="0"/>
              <w:autoSpaceDE w:val="0"/>
              <w:autoSpaceDN w:val="0"/>
              <w:spacing w:before="112" w:after="0" w:line="276" w:lineRule="auto"/>
              <w:ind w:left="0"/>
              <w:jc w:val="center"/>
              <w:rPr>
                <w:rFonts w:asciiTheme="minorHAnsi" w:hAnsiTheme="minorHAnsi" w:cstheme="minorHAnsi"/>
                <w:b/>
              </w:rPr>
            </w:pPr>
            <w:r w:rsidRPr="009F6662">
              <w:rPr>
                <w:rFonts w:asciiTheme="minorHAnsi" w:hAnsiTheme="minorHAnsi" w:cstheme="minorHAnsi"/>
                <w:b/>
              </w:rPr>
              <w:t>Submission Date</w:t>
            </w:r>
          </w:p>
        </w:tc>
        <w:tc>
          <w:tcPr>
            <w:tcW w:w="1292" w:type="pct"/>
            <w:shd w:val="clear" w:color="auto" w:fill="C5D9F0"/>
          </w:tcPr>
          <w:p w14:paraId="3C13B183" w14:textId="77777777" w:rsidR="008B48A6" w:rsidRPr="009F6662" w:rsidRDefault="008B48A6" w:rsidP="008B48A6">
            <w:pPr>
              <w:widowControl w:val="0"/>
              <w:autoSpaceDE w:val="0"/>
              <w:autoSpaceDN w:val="0"/>
              <w:spacing w:before="112" w:after="0" w:line="276" w:lineRule="auto"/>
              <w:ind w:left="0"/>
              <w:jc w:val="center"/>
              <w:rPr>
                <w:rFonts w:asciiTheme="minorHAnsi" w:hAnsiTheme="minorHAnsi" w:cstheme="minorHAnsi"/>
                <w:b/>
              </w:rPr>
            </w:pPr>
            <w:r w:rsidRPr="009F6662">
              <w:rPr>
                <w:rFonts w:asciiTheme="minorHAnsi" w:hAnsiTheme="minorHAnsi" w:cstheme="minorHAnsi"/>
                <w:b/>
              </w:rPr>
              <w:t>Nature of applicant</w:t>
            </w:r>
          </w:p>
        </w:tc>
        <w:tc>
          <w:tcPr>
            <w:tcW w:w="664" w:type="pct"/>
            <w:shd w:val="clear" w:color="auto" w:fill="C5D9F0"/>
          </w:tcPr>
          <w:p w14:paraId="3C13B184" w14:textId="77777777" w:rsidR="008B48A6" w:rsidRPr="009F6662" w:rsidRDefault="008B48A6" w:rsidP="008B48A6">
            <w:pPr>
              <w:widowControl w:val="0"/>
              <w:autoSpaceDE w:val="0"/>
              <w:autoSpaceDN w:val="0"/>
              <w:spacing w:before="112" w:after="0" w:line="276" w:lineRule="auto"/>
              <w:ind w:left="102" w:right="101"/>
              <w:jc w:val="center"/>
              <w:rPr>
                <w:rFonts w:asciiTheme="minorHAnsi" w:hAnsiTheme="minorHAnsi" w:cstheme="minorHAnsi"/>
                <w:b/>
              </w:rPr>
            </w:pPr>
            <w:r w:rsidRPr="009F6662">
              <w:rPr>
                <w:rFonts w:asciiTheme="minorHAnsi" w:hAnsiTheme="minorHAnsi" w:cstheme="minorHAnsi"/>
                <w:b/>
              </w:rPr>
              <w:t>Total Quantum (MW) of GNA Required</w:t>
            </w:r>
          </w:p>
        </w:tc>
      </w:tr>
      <w:tr w:rsidR="008B48A6" w:rsidRPr="009F6662" w14:paraId="3C13B18C" w14:textId="77777777" w:rsidTr="00CE691A">
        <w:trPr>
          <w:trHeight w:val="263"/>
          <w:jc w:val="center"/>
        </w:trPr>
        <w:tc>
          <w:tcPr>
            <w:tcW w:w="307" w:type="pct"/>
            <w:tcBorders>
              <w:bottom w:val="single" w:sz="4" w:space="0" w:color="000000"/>
            </w:tcBorders>
          </w:tcPr>
          <w:p w14:paraId="3C13B186" w14:textId="77777777" w:rsidR="008B48A6" w:rsidRPr="009F6662" w:rsidRDefault="008B48A6" w:rsidP="008B48A6">
            <w:pPr>
              <w:widowControl w:val="0"/>
              <w:numPr>
                <w:ilvl w:val="0"/>
                <w:numId w:val="77"/>
              </w:numPr>
              <w:tabs>
                <w:tab w:val="left" w:pos="1035"/>
              </w:tabs>
              <w:autoSpaceDE w:val="0"/>
              <w:autoSpaceDN w:val="0"/>
              <w:spacing w:before="0" w:after="0" w:line="276" w:lineRule="auto"/>
              <w:ind w:right="-360"/>
              <w:jc w:val="center"/>
              <w:rPr>
                <w:rFonts w:asciiTheme="minorHAnsi" w:hAnsiTheme="minorHAnsi" w:cstheme="minorHAnsi"/>
              </w:rPr>
            </w:pPr>
          </w:p>
        </w:tc>
        <w:tc>
          <w:tcPr>
            <w:tcW w:w="650" w:type="pct"/>
            <w:tcBorders>
              <w:bottom w:val="single" w:sz="4" w:space="0" w:color="000000"/>
            </w:tcBorders>
          </w:tcPr>
          <w:p w14:paraId="3C13B187" w14:textId="77777777" w:rsidR="008B48A6" w:rsidRPr="009F6662" w:rsidRDefault="008B48A6" w:rsidP="008B48A6">
            <w:pPr>
              <w:widowControl w:val="0"/>
              <w:autoSpaceDE w:val="0"/>
              <w:autoSpaceDN w:val="0"/>
              <w:spacing w:before="112" w:after="0" w:line="276" w:lineRule="auto"/>
              <w:ind w:left="0"/>
              <w:jc w:val="center"/>
              <w:rPr>
                <w:rFonts w:asciiTheme="minorHAnsi" w:hAnsiTheme="minorHAnsi" w:cstheme="minorHAnsi"/>
              </w:rPr>
            </w:pPr>
            <w:r w:rsidRPr="009F6662">
              <w:rPr>
                <w:rFonts w:asciiTheme="minorHAnsi" w:hAnsiTheme="minorHAnsi" w:cstheme="minorHAnsi"/>
              </w:rPr>
              <w:t>2200000129</w:t>
            </w:r>
            <w:r w:rsidRPr="009F6662">
              <w:rPr>
                <w:rFonts w:asciiTheme="minorHAnsi" w:hAnsiTheme="minorHAnsi" w:cstheme="minorHAnsi"/>
              </w:rPr>
              <w:br/>
            </w:r>
          </w:p>
        </w:tc>
        <w:tc>
          <w:tcPr>
            <w:tcW w:w="1299" w:type="pct"/>
            <w:tcBorders>
              <w:bottom w:val="single" w:sz="4" w:space="0" w:color="000000"/>
            </w:tcBorders>
          </w:tcPr>
          <w:p w14:paraId="3C13B188" w14:textId="77777777" w:rsidR="008B48A6" w:rsidRPr="009F6662" w:rsidRDefault="008B48A6" w:rsidP="008B48A6">
            <w:pPr>
              <w:widowControl w:val="0"/>
              <w:autoSpaceDE w:val="0"/>
              <w:autoSpaceDN w:val="0"/>
              <w:spacing w:before="112" w:after="0" w:line="276" w:lineRule="auto"/>
              <w:ind w:left="-15" w:right="60"/>
              <w:jc w:val="center"/>
              <w:rPr>
                <w:rFonts w:asciiTheme="minorHAnsi" w:hAnsiTheme="minorHAnsi" w:cstheme="minorHAnsi"/>
              </w:rPr>
            </w:pPr>
            <w:r w:rsidRPr="009F6662">
              <w:rPr>
                <w:rFonts w:asciiTheme="minorHAnsi" w:hAnsiTheme="minorHAnsi" w:cstheme="minorHAnsi"/>
              </w:rPr>
              <w:t>Kutch Copper Limited</w:t>
            </w:r>
          </w:p>
        </w:tc>
        <w:tc>
          <w:tcPr>
            <w:tcW w:w="786" w:type="pct"/>
            <w:tcBorders>
              <w:bottom w:val="single" w:sz="4" w:space="0" w:color="000000"/>
            </w:tcBorders>
          </w:tcPr>
          <w:p w14:paraId="3C13B189" w14:textId="77777777" w:rsidR="008B48A6" w:rsidRPr="009F6662" w:rsidRDefault="008B48A6" w:rsidP="008B48A6">
            <w:pPr>
              <w:widowControl w:val="0"/>
              <w:autoSpaceDE w:val="0"/>
              <w:autoSpaceDN w:val="0"/>
              <w:spacing w:before="112" w:after="0" w:line="276" w:lineRule="auto"/>
              <w:ind w:left="0"/>
              <w:jc w:val="center"/>
              <w:rPr>
                <w:rFonts w:asciiTheme="minorHAnsi" w:hAnsiTheme="minorHAnsi" w:cstheme="minorHAnsi"/>
              </w:rPr>
            </w:pPr>
            <w:r w:rsidRPr="009F6662">
              <w:rPr>
                <w:rFonts w:asciiTheme="minorHAnsi" w:hAnsiTheme="minorHAnsi" w:cstheme="minorHAnsi"/>
              </w:rPr>
              <w:t>24-06-2023</w:t>
            </w:r>
          </w:p>
        </w:tc>
        <w:tc>
          <w:tcPr>
            <w:tcW w:w="1309" w:type="pct"/>
            <w:tcBorders>
              <w:bottom w:val="single" w:sz="4" w:space="0" w:color="000000"/>
            </w:tcBorders>
          </w:tcPr>
          <w:p w14:paraId="3C13B18A" w14:textId="77777777" w:rsidR="008B48A6" w:rsidRPr="009F6662" w:rsidRDefault="008B48A6" w:rsidP="008B48A6">
            <w:pPr>
              <w:widowControl w:val="0"/>
              <w:tabs>
                <w:tab w:val="left" w:pos="996"/>
              </w:tabs>
              <w:autoSpaceDE w:val="0"/>
              <w:autoSpaceDN w:val="0"/>
              <w:spacing w:before="112" w:after="0" w:line="276" w:lineRule="auto"/>
              <w:ind w:left="0"/>
              <w:jc w:val="center"/>
              <w:rPr>
                <w:rFonts w:asciiTheme="minorHAnsi" w:hAnsiTheme="minorHAnsi" w:cstheme="minorHAnsi"/>
              </w:rPr>
            </w:pPr>
            <w:r w:rsidRPr="009F6662">
              <w:rPr>
                <w:rFonts w:asciiTheme="minorHAnsi" w:hAnsiTheme="minorHAnsi" w:cstheme="minorHAnsi"/>
              </w:rPr>
              <w:t>Bulk consumer seeking to connect to ISTS</w:t>
            </w:r>
          </w:p>
        </w:tc>
        <w:tc>
          <w:tcPr>
            <w:tcW w:w="650" w:type="pct"/>
            <w:tcBorders>
              <w:bottom w:val="single" w:sz="4" w:space="0" w:color="000000"/>
            </w:tcBorders>
          </w:tcPr>
          <w:p w14:paraId="3C13B18B" w14:textId="77777777" w:rsidR="008B48A6" w:rsidRPr="009F6662" w:rsidRDefault="008B48A6" w:rsidP="008B48A6">
            <w:pPr>
              <w:widowControl w:val="0"/>
              <w:autoSpaceDE w:val="0"/>
              <w:autoSpaceDN w:val="0"/>
              <w:spacing w:before="112" w:after="0" w:line="276" w:lineRule="auto"/>
              <w:ind w:left="102" w:right="102"/>
              <w:jc w:val="center"/>
              <w:rPr>
                <w:rFonts w:asciiTheme="minorHAnsi" w:hAnsiTheme="minorHAnsi" w:cstheme="minorHAnsi"/>
              </w:rPr>
            </w:pPr>
            <w:r w:rsidRPr="009F6662">
              <w:rPr>
                <w:rFonts w:asciiTheme="minorHAnsi" w:hAnsiTheme="minorHAnsi" w:cstheme="minorHAnsi"/>
              </w:rPr>
              <w:t>115</w:t>
            </w:r>
          </w:p>
        </w:tc>
      </w:tr>
      <w:tr w:rsidR="008B48A6" w:rsidRPr="009F6662" w14:paraId="3C13B193" w14:textId="77777777" w:rsidTr="00CE691A">
        <w:trPr>
          <w:trHeight w:val="263"/>
          <w:jc w:val="center"/>
        </w:trPr>
        <w:tc>
          <w:tcPr>
            <w:tcW w:w="307" w:type="pct"/>
            <w:tcBorders>
              <w:bottom w:val="single" w:sz="4" w:space="0" w:color="000000"/>
            </w:tcBorders>
          </w:tcPr>
          <w:p w14:paraId="3C13B18D" w14:textId="77777777" w:rsidR="008B48A6" w:rsidRPr="009F6662" w:rsidRDefault="008B48A6" w:rsidP="008B48A6">
            <w:pPr>
              <w:widowControl w:val="0"/>
              <w:numPr>
                <w:ilvl w:val="0"/>
                <w:numId w:val="77"/>
              </w:numPr>
              <w:tabs>
                <w:tab w:val="left" w:pos="1035"/>
              </w:tabs>
              <w:autoSpaceDE w:val="0"/>
              <w:autoSpaceDN w:val="0"/>
              <w:spacing w:before="0" w:after="0" w:line="276" w:lineRule="auto"/>
              <w:ind w:right="-360"/>
              <w:jc w:val="center"/>
              <w:rPr>
                <w:rFonts w:asciiTheme="minorHAnsi" w:hAnsiTheme="minorHAnsi" w:cstheme="minorHAnsi"/>
              </w:rPr>
            </w:pPr>
          </w:p>
        </w:tc>
        <w:tc>
          <w:tcPr>
            <w:tcW w:w="650" w:type="pct"/>
            <w:tcBorders>
              <w:bottom w:val="single" w:sz="4" w:space="0" w:color="000000"/>
            </w:tcBorders>
          </w:tcPr>
          <w:p w14:paraId="3C13B18E" w14:textId="77777777" w:rsidR="008B48A6" w:rsidRPr="009F6662" w:rsidRDefault="008B48A6" w:rsidP="008B48A6">
            <w:pPr>
              <w:widowControl w:val="0"/>
              <w:autoSpaceDE w:val="0"/>
              <w:autoSpaceDN w:val="0"/>
              <w:spacing w:before="112" w:after="0" w:line="276" w:lineRule="auto"/>
              <w:ind w:left="0"/>
              <w:jc w:val="center"/>
              <w:rPr>
                <w:rFonts w:asciiTheme="minorHAnsi" w:hAnsiTheme="minorHAnsi" w:cstheme="minorHAnsi"/>
              </w:rPr>
            </w:pPr>
            <w:r w:rsidRPr="009F6662">
              <w:rPr>
                <w:rFonts w:asciiTheme="minorHAnsi" w:hAnsiTheme="minorHAnsi" w:cstheme="minorHAnsi"/>
              </w:rPr>
              <w:t>2200000122</w:t>
            </w:r>
            <w:r w:rsidRPr="009F6662">
              <w:rPr>
                <w:rFonts w:asciiTheme="minorHAnsi" w:hAnsiTheme="minorHAnsi" w:cstheme="minorHAnsi"/>
              </w:rPr>
              <w:br/>
            </w:r>
          </w:p>
        </w:tc>
        <w:tc>
          <w:tcPr>
            <w:tcW w:w="1299" w:type="pct"/>
            <w:tcBorders>
              <w:bottom w:val="single" w:sz="4" w:space="0" w:color="000000"/>
            </w:tcBorders>
          </w:tcPr>
          <w:p w14:paraId="3C13B18F" w14:textId="77777777" w:rsidR="008B48A6" w:rsidRPr="009F6662" w:rsidRDefault="008B48A6" w:rsidP="008B48A6">
            <w:pPr>
              <w:widowControl w:val="0"/>
              <w:autoSpaceDE w:val="0"/>
              <w:autoSpaceDN w:val="0"/>
              <w:spacing w:before="112" w:after="0" w:line="276" w:lineRule="auto"/>
              <w:ind w:left="-15" w:right="60"/>
              <w:jc w:val="center"/>
              <w:rPr>
                <w:rFonts w:asciiTheme="minorHAnsi" w:hAnsiTheme="minorHAnsi" w:cstheme="minorHAnsi"/>
              </w:rPr>
            </w:pPr>
            <w:r w:rsidRPr="009F6662">
              <w:rPr>
                <w:rFonts w:asciiTheme="minorHAnsi" w:hAnsiTheme="minorHAnsi" w:cstheme="minorHAnsi"/>
              </w:rPr>
              <w:t>MPSEZ Utilities Limited</w:t>
            </w:r>
          </w:p>
        </w:tc>
        <w:tc>
          <w:tcPr>
            <w:tcW w:w="786" w:type="pct"/>
            <w:tcBorders>
              <w:bottom w:val="single" w:sz="4" w:space="0" w:color="000000"/>
            </w:tcBorders>
          </w:tcPr>
          <w:p w14:paraId="3C13B190" w14:textId="77777777" w:rsidR="008B48A6" w:rsidRPr="009F6662" w:rsidRDefault="008B48A6" w:rsidP="008B48A6">
            <w:pPr>
              <w:widowControl w:val="0"/>
              <w:autoSpaceDE w:val="0"/>
              <w:autoSpaceDN w:val="0"/>
              <w:spacing w:before="112" w:after="0" w:line="276" w:lineRule="auto"/>
              <w:ind w:left="0"/>
              <w:jc w:val="center"/>
              <w:rPr>
                <w:rFonts w:asciiTheme="minorHAnsi" w:hAnsiTheme="minorHAnsi" w:cstheme="minorHAnsi"/>
              </w:rPr>
            </w:pPr>
            <w:r w:rsidRPr="009F6662">
              <w:rPr>
                <w:rFonts w:asciiTheme="minorHAnsi" w:hAnsiTheme="minorHAnsi" w:cstheme="minorHAnsi"/>
              </w:rPr>
              <w:t>28-06-2023</w:t>
            </w:r>
          </w:p>
        </w:tc>
        <w:tc>
          <w:tcPr>
            <w:tcW w:w="1309" w:type="pct"/>
            <w:tcBorders>
              <w:bottom w:val="single" w:sz="4" w:space="0" w:color="000000"/>
            </w:tcBorders>
          </w:tcPr>
          <w:p w14:paraId="3C13B191" w14:textId="77777777" w:rsidR="008B48A6" w:rsidRPr="009F6662" w:rsidRDefault="008B48A6" w:rsidP="008B48A6">
            <w:pPr>
              <w:widowControl w:val="0"/>
              <w:tabs>
                <w:tab w:val="left" w:pos="996"/>
              </w:tabs>
              <w:autoSpaceDE w:val="0"/>
              <w:autoSpaceDN w:val="0"/>
              <w:spacing w:before="112" w:after="0" w:line="276" w:lineRule="auto"/>
              <w:ind w:left="0"/>
              <w:jc w:val="center"/>
              <w:rPr>
                <w:rFonts w:asciiTheme="minorHAnsi" w:hAnsiTheme="minorHAnsi" w:cstheme="minorHAnsi"/>
              </w:rPr>
            </w:pPr>
            <w:r w:rsidRPr="009F6662">
              <w:rPr>
                <w:rFonts w:asciiTheme="minorHAnsi" w:hAnsiTheme="minorHAnsi" w:cstheme="minorHAnsi"/>
              </w:rPr>
              <w:t>Distribution licensee seeking to connect to ISTS</w:t>
            </w:r>
          </w:p>
        </w:tc>
        <w:tc>
          <w:tcPr>
            <w:tcW w:w="650" w:type="pct"/>
            <w:tcBorders>
              <w:bottom w:val="single" w:sz="4" w:space="0" w:color="000000"/>
            </w:tcBorders>
          </w:tcPr>
          <w:p w14:paraId="3C13B192" w14:textId="77777777" w:rsidR="008B48A6" w:rsidRPr="009F6662" w:rsidRDefault="008B48A6" w:rsidP="008B48A6">
            <w:pPr>
              <w:widowControl w:val="0"/>
              <w:autoSpaceDE w:val="0"/>
              <w:autoSpaceDN w:val="0"/>
              <w:spacing w:before="112" w:after="0" w:line="276" w:lineRule="auto"/>
              <w:ind w:left="102" w:right="102"/>
              <w:jc w:val="center"/>
              <w:rPr>
                <w:rFonts w:asciiTheme="minorHAnsi" w:hAnsiTheme="minorHAnsi" w:cstheme="minorHAnsi"/>
              </w:rPr>
            </w:pPr>
            <w:r w:rsidRPr="009F6662">
              <w:rPr>
                <w:rFonts w:asciiTheme="minorHAnsi" w:hAnsiTheme="minorHAnsi" w:cstheme="minorHAnsi"/>
              </w:rPr>
              <w:t>495</w:t>
            </w:r>
          </w:p>
        </w:tc>
      </w:tr>
      <w:tr w:rsidR="008B48A6" w:rsidRPr="009F6662" w14:paraId="3C13B19A" w14:textId="77777777" w:rsidTr="00CE691A">
        <w:trPr>
          <w:trHeight w:val="263"/>
          <w:jc w:val="center"/>
        </w:trPr>
        <w:tc>
          <w:tcPr>
            <w:tcW w:w="307" w:type="pct"/>
            <w:tcBorders>
              <w:bottom w:val="single" w:sz="4" w:space="0" w:color="000000"/>
            </w:tcBorders>
          </w:tcPr>
          <w:p w14:paraId="3C13B194" w14:textId="77777777" w:rsidR="008B48A6" w:rsidRPr="009F6662" w:rsidRDefault="008B48A6" w:rsidP="008B48A6">
            <w:pPr>
              <w:widowControl w:val="0"/>
              <w:numPr>
                <w:ilvl w:val="0"/>
                <w:numId w:val="77"/>
              </w:numPr>
              <w:tabs>
                <w:tab w:val="left" w:pos="1035"/>
              </w:tabs>
              <w:autoSpaceDE w:val="0"/>
              <w:autoSpaceDN w:val="0"/>
              <w:spacing w:before="0" w:after="0" w:line="276" w:lineRule="auto"/>
              <w:ind w:right="-360"/>
              <w:jc w:val="center"/>
              <w:rPr>
                <w:rFonts w:asciiTheme="minorHAnsi" w:hAnsiTheme="minorHAnsi" w:cstheme="minorHAnsi"/>
              </w:rPr>
            </w:pPr>
          </w:p>
        </w:tc>
        <w:tc>
          <w:tcPr>
            <w:tcW w:w="650" w:type="pct"/>
            <w:tcBorders>
              <w:bottom w:val="single" w:sz="4" w:space="0" w:color="000000"/>
            </w:tcBorders>
          </w:tcPr>
          <w:p w14:paraId="3C13B195" w14:textId="77777777" w:rsidR="008B48A6" w:rsidRPr="009F6662" w:rsidRDefault="008B48A6" w:rsidP="008B48A6">
            <w:pPr>
              <w:widowControl w:val="0"/>
              <w:autoSpaceDE w:val="0"/>
              <w:autoSpaceDN w:val="0"/>
              <w:spacing w:before="112" w:after="0" w:line="276" w:lineRule="auto"/>
              <w:ind w:left="0"/>
              <w:jc w:val="center"/>
              <w:rPr>
                <w:rFonts w:asciiTheme="minorHAnsi" w:hAnsiTheme="minorHAnsi" w:cstheme="minorHAnsi"/>
              </w:rPr>
            </w:pPr>
            <w:r w:rsidRPr="009F6662">
              <w:rPr>
                <w:rFonts w:asciiTheme="minorHAnsi" w:hAnsiTheme="minorHAnsi" w:cstheme="minorHAnsi"/>
              </w:rPr>
              <w:t>2200000064</w:t>
            </w:r>
            <w:r w:rsidRPr="009F6662">
              <w:rPr>
                <w:rFonts w:asciiTheme="minorHAnsi" w:hAnsiTheme="minorHAnsi" w:cstheme="minorHAnsi"/>
              </w:rPr>
              <w:br/>
            </w:r>
          </w:p>
        </w:tc>
        <w:tc>
          <w:tcPr>
            <w:tcW w:w="1299" w:type="pct"/>
            <w:tcBorders>
              <w:bottom w:val="single" w:sz="4" w:space="0" w:color="000000"/>
            </w:tcBorders>
          </w:tcPr>
          <w:p w14:paraId="3C13B196" w14:textId="77777777" w:rsidR="008B48A6" w:rsidRPr="009F6662" w:rsidRDefault="008B48A6" w:rsidP="008B48A6">
            <w:pPr>
              <w:widowControl w:val="0"/>
              <w:autoSpaceDE w:val="0"/>
              <w:autoSpaceDN w:val="0"/>
              <w:spacing w:before="112" w:after="0" w:line="276" w:lineRule="auto"/>
              <w:ind w:left="-15" w:right="60"/>
              <w:jc w:val="center"/>
              <w:rPr>
                <w:rFonts w:asciiTheme="minorHAnsi" w:hAnsiTheme="minorHAnsi" w:cstheme="minorHAnsi"/>
              </w:rPr>
            </w:pPr>
            <w:r w:rsidRPr="009F6662">
              <w:rPr>
                <w:rFonts w:asciiTheme="minorHAnsi" w:hAnsiTheme="minorHAnsi" w:cstheme="minorHAnsi"/>
              </w:rPr>
              <w:t>MPSEZ Utilities Limited</w:t>
            </w:r>
          </w:p>
        </w:tc>
        <w:tc>
          <w:tcPr>
            <w:tcW w:w="786" w:type="pct"/>
            <w:tcBorders>
              <w:bottom w:val="single" w:sz="4" w:space="0" w:color="000000"/>
            </w:tcBorders>
          </w:tcPr>
          <w:p w14:paraId="3C13B197" w14:textId="77777777" w:rsidR="008B48A6" w:rsidRPr="009F6662" w:rsidRDefault="008B48A6" w:rsidP="008B48A6">
            <w:pPr>
              <w:widowControl w:val="0"/>
              <w:autoSpaceDE w:val="0"/>
              <w:autoSpaceDN w:val="0"/>
              <w:spacing w:before="112" w:after="0" w:line="276" w:lineRule="auto"/>
              <w:ind w:left="0"/>
              <w:jc w:val="center"/>
              <w:rPr>
                <w:rFonts w:asciiTheme="minorHAnsi" w:hAnsiTheme="minorHAnsi" w:cstheme="minorHAnsi"/>
              </w:rPr>
            </w:pPr>
            <w:r w:rsidRPr="009F6662">
              <w:rPr>
                <w:rFonts w:asciiTheme="minorHAnsi" w:hAnsiTheme="minorHAnsi" w:cstheme="minorHAnsi"/>
              </w:rPr>
              <w:t>28-06-2023</w:t>
            </w:r>
          </w:p>
        </w:tc>
        <w:tc>
          <w:tcPr>
            <w:tcW w:w="1309" w:type="pct"/>
            <w:tcBorders>
              <w:bottom w:val="single" w:sz="4" w:space="0" w:color="000000"/>
            </w:tcBorders>
          </w:tcPr>
          <w:p w14:paraId="3C13B198" w14:textId="77777777" w:rsidR="008B48A6" w:rsidRPr="009F6662" w:rsidRDefault="008B48A6" w:rsidP="008B48A6">
            <w:pPr>
              <w:widowControl w:val="0"/>
              <w:tabs>
                <w:tab w:val="left" w:pos="996"/>
              </w:tabs>
              <w:autoSpaceDE w:val="0"/>
              <w:autoSpaceDN w:val="0"/>
              <w:spacing w:before="112" w:after="0" w:line="276" w:lineRule="auto"/>
              <w:ind w:left="0"/>
              <w:jc w:val="center"/>
              <w:rPr>
                <w:rFonts w:asciiTheme="minorHAnsi" w:hAnsiTheme="minorHAnsi" w:cstheme="minorHAnsi"/>
              </w:rPr>
            </w:pPr>
            <w:r w:rsidRPr="009F6662">
              <w:rPr>
                <w:rFonts w:asciiTheme="minorHAnsi" w:hAnsiTheme="minorHAnsi" w:cstheme="minorHAnsi"/>
              </w:rPr>
              <w:t>Distribution licensee seeking to connect to ISTS</w:t>
            </w:r>
          </w:p>
        </w:tc>
        <w:tc>
          <w:tcPr>
            <w:tcW w:w="650" w:type="pct"/>
            <w:tcBorders>
              <w:bottom w:val="single" w:sz="4" w:space="0" w:color="000000"/>
            </w:tcBorders>
          </w:tcPr>
          <w:p w14:paraId="3C13B199" w14:textId="77777777" w:rsidR="008B48A6" w:rsidRPr="009F6662" w:rsidRDefault="008B48A6" w:rsidP="008B48A6">
            <w:pPr>
              <w:widowControl w:val="0"/>
              <w:autoSpaceDE w:val="0"/>
              <w:autoSpaceDN w:val="0"/>
              <w:spacing w:before="112" w:after="0" w:line="276" w:lineRule="auto"/>
              <w:ind w:left="102" w:right="102"/>
              <w:jc w:val="center"/>
              <w:rPr>
                <w:rFonts w:asciiTheme="minorHAnsi" w:hAnsiTheme="minorHAnsi" w:cstheme="minorHAnsi"/>
              </w:rPr>
            </w:pPr>
            <w:r w:rsidRPr="009F6662">
              <w:rPr>
                <w:rFonts w:asciiTheme="minorHAnsi" w:hAnsiTheme="minorHAnsi" w:cstheme="minorHAnsi"/>
              </w:rPr>
              <w:t>1300</w:t>
            </w:r>
          </w:p>
        </w:tc>
      </w:tr>
      <w:tr w:rsidR="008B48A6" w:rsidRPr="009F6662" w14:paraId="3C13B1A1" w14:textId="77777777" w:rsidTr="00CE691A">
        <w:trPr>
          <w:trHeight w:val="263"/>
          <w:jc w:val="center"/>
        </w:trPr>
        <w:tc>
          <w:tcPr>
            <w:tcW w:w="307" w:type="pct"/>
          </w:tcPr>
          <w:p w14:paraId="3C13B19B" w14:textId="77777777" w:rsidR="008B48A6" w:rsidRPr="009F6662" w:rsidRDefault="008B48A6" w:rsidP="008B48A6">
            <w:pPr>
              <w:widowControl w:val="0"/>
              <w:numPr>
                <w:ilvl w:val="0"/>
                <w:numId w:val="77"/>
              </w:numPr>
              <w:tabs>
                <w:tab w:val="left" w:pos="1035"/>
              </w:tabs>
              <w:autoSpaceDE w:val="0"/>
              <w:autoSpaceDN w:val="0"/>
              <w:spacing w:before="0" w:after="0" w:line="276" w:lineRule="auto"/>
              <w:ind w:right="-360"/>
              <w:jc w:val="center"/>
              <w:rPr>
                <w:rFonts w:asciiTheme="minorHAnsi" w:hAnsiTheme="minorHAnsi" w:cstheme="minorHAnsi"/>
              </w:rPr>
            </w:pPr>
          </w:p>
        </w:tc>
        <w:tc>
          <w:tcPr>
            <w:tcW w:w="650" w:type="pct"/>
          </w:tcPr>
          <w:p w14:paraId="3C13B19C" w14:textId="77777777" w:rsidR="008B48A6" w:rsidRPr="009F6662" w:rsidRDefault="008B48A6" w:rsidP="008B48A6">
            <w:pPr>
              <w:widowControl w:val="0"/>
              <w:autoSpaceDE w:val="0"/>
              <w:autoSpaceDN w:val="0"/>
              <w:spacing w:before="112" w:after="0" w:line="276" w:lineRule="auto"/>
              <w:ind w:left="0"/>
              <w:jc w:val="center"/>
              <w:rPr>
                <w:rFonts w:asciiTheme="minorHAnsi" w:hAnsiTheme="minorHAnsi" w:cstheme="minorHAnsi"/>
              </w:rPr>
            </w:pPr>
            <w:r w:rsidRPr="009F6662">
              <w:rPr>
                <w:rFonts w:asciiTheme="minorHAnsi" w:hAnsiTheme="minorHAnsi" w:cstheme="minorHAnsi"/>
              </w:rPr>
              <w:t>2200000124</w:t>
            </w:r>
            <w:r w:rsidRPr="009F6662">
              <w:rPr>
                <w:rFonts w:asciiTheme="minorHAnsi" w:hAnsiTheme="minorHAnsi" w:cstheme="minorHAnsi"/>
              </w:rPr>
              <w:br/>
            </w:r>
          </w:p>
        </w:tc>
        <w:tc>
          <w:tcPr>
            <w:tcW w:w="1299" w:type="pct"/>
          </w:tcPr>
          <w:p w14:paraId="3C13B19D" w14:textId="77777777" w:rsidR="008B48A6" w:rsidRPr="009F6662" w:rsidRDefault="008B48A6" w:rsidP="008B48A6">
            <w:pPr>
              <w:widowControl w:val="0"/>
              <w:autoSpaceDE w:val="0"/>
              <w:autoSpaceDN w:val="0"/>
              <w:spacing w:before="112" w:after="0" w:line="276" w:lineRule="auto"/>
              <w:ind w:left="-15" w:right="60"/>
              <w:jc w:val="center"/>
              <w:rPr>
                <w:rFonts w:asciiTheme="minorHAnsi" w:hAnsiTheme="minorHAnsi" w:cstheme="minorHAnsi"/>
              </w:rPr>
            </w:pPr>
            <w:r w:rsidRPr="009F6662">
              <w:rPr>
                <w:rFonts w:asciiTheme="minorHAnsi" w:hAnsiTheme="minorHAnsi" w:cstheme="minorHAnsi"/>
              </w:rPr>
              <w:t>Mundra Petrochem Limited (MPL)</w:t>
            </w:r>
          </w:p>
        </w:tc>
        <w:tc>
          <w:tcPr>
            <w:tcW w:w="786" w:type="pct"/>
          </w:tcPr>
          <w:p w14:paraId="3C13B19E" w14:textId="77777777" w:rsidR="008B48A6" w:rsidRPr="009F6662" w:rsidRDefault="008B48A6" w:rsidP="008B48A6">
            <w:pPr>
              <w:widowControl w:val="0"/>
              <w:autoSpaceDE w:val="0"/>
              <w:autoSpaceDN w:val="0"/>
              <w:spacing w:before="112" w:after="0" w:line="276" w:lineRule="auto"/>
              <w:ind w:left="0"/>
              <w:jc w:val="center"/>
              <w:rPr>
                <w:rFonts w:asciiTheme="minorHAnsi" w:hAnsiTheme="minorHAnsi" w:cstheme="minorHAnsi"/>
              </w:rPr>
            </w:pPr>
            <w:r w:rsidRPr="009F6662">
              <w:rPr>
                <w:rFonts w:asciiTheme="minorHAnsi" w:hAnsiTheme="minorHAnsi" w:cstheme="minorHAnsi"/>
              </w:rPr>
              <w:t>28-06-2023</w:t>
            </w:r>
          </w:p>
        </w:tc>
        <w:tc>
          <w:tcPr>
            <w:tcW w:w="1309" w:type="pct"/>
          </w:tcPr>
          <w:p w14:paraId="3C13B19F" w14:textId="77777777" w:rsidR="008B48A6" w:rsidRPr="009F6662" w:rsidRDefault="008B48A6" w:rsidP="008B48A6">
            <w:pPr>
              <w:widowControl w:val="0"/>
              <w:tabs>
                <w:tab w:val="left" w:pos="996"/>
              </w:tabs>
              <w:autoSpaceDE w:val="0"/>
              <w:autoSpaceDN w:val="0"/>
              <w:spacing w:before="112" w:after="0" w:line="276" w:lineRule="auto"/>
              <w:ind w:left="0"/>
              <w:jc w:val="center"/>
              <w:rPr>
                <w:rFonts w:asciiTheme="minorHAnsi" w:hAnsiTheme="minorHAnsi" w:cstheme="minorHAnsi"/>
              </w:rPr>
            </w:pPr>
            <w:r w:rsidRPr="009F6662">
              <w:rPr>
                <w:rFonts w:asciiTheme="minorHAnsi" w:hAnsiTheme="minorHAnsi" w:cstheme="minorHAnsi"/>
              </w:rPr>
              <w:t>Bulk consumer seeking to connect to ISTS</w:t>
            </w:r>
          </w:p>
        </w:tc>
        <w:tc>
          <w:tcPr>
            <w:tcW w:w="650" w:type="pct"/>
          </w:tcPr>
          <w:p w14:paraId="3C13B1A0" w14:textId="77777777" w:rsidR="008B48A6" w:rsidRPr="009F6662" w:rsidRDefault="008B48A6" w:rsidP="008B48A6">
            <w:pPr>
              <w:widowControl w:val="0"/>
              <w:autoSpaceDE w:val="0"/>
              <w:autoSpaceDN w:val="0"/>
              <w:spacing w:before="112" w:after="0" w:line="276" w:lineRule="auto"/>
              <w:ind w:left="102" w:right="102"/>
              <w:jc w:val="center"/>
              <w:rPr>
                <w:rFonts w:asciiTheme="minorHAnsi" w:hAnsiTheme="minorHAnsi" w:cstheme="minorHAnsi"/>
              </w:rPr>
            </w:pPr>
            <w:r w:rsidRPr="009F6662">
              <w:rPr>
                <w:rFonts w:asciiTheme="minorHAnsi" w:hAnsiTheme="minorHAnsi" w:cstheme="minorHAnsi"/>
              </w:rPr>
              <w:t>1140</w:t>
            </w:r>
          </w:p>
        </w:tc>
      </w:tr>
      <w:tr w:rsidR="008B48A6" w:rsidRPr="009F6662" w14:paraId="3C13B1A4" w14:textId="77777777" w:rsidTr="00CE691A">
        <w:trPr>
          <w:trHeight w:val="263"/>
          <w:jc w:val="center"/>
        </w:trPr>
        <w:tc>
          <w:tcPr>
            <w:tcW w:w="1" w:type="pct"/>
            <w:gridSpan w:val="5"/>
            <w:tcBorders>
              <w:bottom w:val="single" w:sz="4" w:space="0" w:color="000000"/>
            </w:tcBorders>
          </w:tcPr>
          <w:p w14:paraId="3C13B1A2" w14:textId="77777777" w:rsidR="008B48A6" w:rsidRPr="009F6662" w:rsidRDefault="008B48A6" w:rsidP="008B48A6">
            <w:pPr>
              <w:widowControl w:val="0"/>
              <w:tabs>
                <w:tab w:val="left" w:pos="996"/>
              </w:tabs>
              <w:autoSpaceDE w:val="0"/>
              <w:autoSpaceDN w:val="0"/>
              <w:spacing w:before="112" w:after="0" w:line="276" w:lineRule="auto"/>
              <w:ind w:left="0"/>
              <w:jc w:val="center"/>
              <w:rPr>
                <w:rFonts w:asciiTheme="minorHAnsi" w:hAnsiTheme="minorHAnsi" w:cstheme="minorHAnsi"/>
                <w:b/>
              </w:rPr>
            </w:pPr>
            <w:r w:rsidRPr="009F6662">
              <w:rPr>
                <w:rFonts w:asciiTheme="minorHAnsi" w:hAnsiTheme="minorHAnsi" w:cstheme="minorHAnsi"/>
                <w:b/>
              </w:rPr>
              <w:t>Total (MW)</w:t>
            </w:r>
          </w:p>
        </w:tc>
        <w:tc>
          <w:tcPr>
            <w:tcW w:w="650" w:type="pct"/>
            <w:tcBorders>
              <w:bottom w:val="single" w:sz="4" w:space="0" w:color="000000"/>
            </w:tcBorders>
          </w:tcPr>
          <w:p w14:paraId="3C13B1A3" w14:textId="77777777" w:rsidR="008B48A6" w:rsidRPr="009F6662" w:rsidRDefault="008B48A6" w:rsidP="008B48A6">
            <w:pPr>
              <w:widowControl w:val="0"/>
              <w:autoSpaceDE w:val="0"/>
              <w:autoSpaceDN w:val="0"/>
              <w:spacing w:before="112" w:after="0" w:line="276" w:lineRule="auto"/>
              <w:ind w:left="102" w:right="102"/>
              <w:jc w:val="center"/>
              <w:rPr>
                <w:rFonts w:asciiTheme="minorHAnsi" w:hAnsiTheme="minorHAnsi" w:cstheme="minorHAnsi"/>
                <w:b/>
              </w:rPr>
            </w:pPr>
            <w:r w:rsidRPr="009F6662">
              <w:rPr>
                <w:rFonts w:asciiTheme="minorHAnsi" w:hAnsiTheme="minorHAnsi" w:cstheme="minorHAnsi"/>
                <w:b/>
              </w:rPr>
              <w:t>3050</w:t>
            </w:r>
          </w:p>
        </w:tc>
      </w:tr>
    </w:tbl>
    <w:p w14:paraId="3C13B1A5" w14:textId="77777777" w:rsidR="008B48A6" w:rsidRPr="009F6662" w:rsidRDefault="008B48A6" w:rsidP="008B48A6">
      <w:pPr>
        <w:spacing w:before="240" w:after="240" w:line="276" w:lineRule="auto"/>
        <w:ind w:left="0"/>
        <w:jc w:val="both"/>
        <w:rPr>
          <w:rFonts w:asciiTheme="minorHAnsi" w:hAnsiTheme="minorHAnsi" w:cstheme="minorHAnsi"/>
        </w:rPr>
      </w:pPr>
      <w:r w:rsidRPr="009F6662">
        <w:rPr>
          <w:rFonts w:asciiTheme="minorHAnsi" w:hAnsiTheme="minorHAnsi" w:cstheme="minorHAnsi"/>
        </w:rPr>
        <w:t>Further, MNRE vide OM dated 01.11.2023 has shared the consolidated information received from various developers and their drawal requirement at respective locations including 22 GW drawal plan of M/s Adani New Industries Ltd. from Navinal (Mundra) area by 2030 and also mentions that the overall plan is for 40 GW capacity by the end of 2032. In this regard, the electricity demand from green hydrogen/ ammonia of about 1500 MW in Mundra area is also being considered in the 1st phase. Accordingly, to cater to multiple drawee utilities in Mundra area as well as Green Hydrogen/ Ammonia potential in the area, Network Expansion Scheme in Navinal (Mundra) area of Gujarat for drawal of power in the area was evolved.</w:t>
      </w:r>
    </w:p>
    <w:p w14:paraId="3C13B1A6" w14:textId="77777777" w:rsidR="008B48A6" w:rsidRPr="009F6662" w:rsidRDefault="008B48A6" w:rsidP="008B48A6">
      <w:pPr>
        <w:spacing w:before="240" w:after="240" w:line="276" w:lineRule="auto"/>
        <w:ind w:left="0"/>
        <w:jc w:val="both"/>
        <w:rPr>
          <w:rFonts w:asciiTheme="minorHAnsi" w:hAnsiTheme="minorHAnsi" w:cstheme="minorHAnsi"/>
        </w:rPr>
      </w:pPr>
      <w:r w:rsidRPr="009F6662">
        <w:rPr>
          <w:rFonts w:asciiTheme="minorHAnsi" w:hAnsiTheme="minorHAnsi" w:cstheme="minorHAnsi"/>
        </w:rPr>
        <w:t xml:space="preserve">The subject transmission scheme i.e., </w:t>
      </w:r>
      <w:r w:rsidRPr="009F6662">
        <w:rPr>
          <w:rFonts w:asciiTheme="minorHAnsi" w:hAnsiTheme="minorHAnsi" w:cstheme="minorHAnsi"/>
          <w:b/>
        </w:rPr>
        <w:t>“Network Expansion Scheme in Navinal (Mundra) area of Gujarat for drawal of power in the area”</w:t>
      </w:r>
      <w:r w:rsidRPr="009F6662">
        <w:rPr>
          <w:rFonts w:asciiTheme="minorHAnsi" w:hAnsiTheme="minorHAnsi" w:cstheme="minorHAnsi"/>
        </w:rPr>
        <w:t xml:space="preserve"> involves establishment of 765/400 kV (4x1500 MVA) Navinal (Mundra) S/s (GIS) with the LILO of Bhuj-II – Lakadia 765 kV D/C line at Navinal </w:t>
      </w:r>
      <w:r w:rsidRPr="009F6662">
        <w:rPr>
          <w:rFonts w:asciiTheme="minorHAnsi" w:hAnsiTheme="minorHAnsi" w:cstheme="minorHAnsi"/>
        </w:rPr>
        <w:lastRenderedPageBreak/>
        <w:t xml:space="preserve">(Mundra) (GIS) S/s. The scheme would be able to cater to drawl of up to 4.5 GW load in Mundra area from bulk consumers/ Distribution licensee and Green Hydrogen. </w:t>
      </w:r>
    </w:p>
    <w:p w14:paraId="3C13B1A7" w14:textId="77777777" w:rsidR="008B48A6" w:rsidRPr="009F6662" w:rsidRDefault="008B48A6" w:rsidP="008B48A6">
      <w:pPr>
        <w:spacing w:before="240" w:after="240" w:line="276" w:lineRule="auto"/>
        <w:ind w:left="0"/>
        <w:jc w:val="both"/>
        <w:rPr>
          <w:rFonts w:asciiTheme="minorHAnsi" w:hAnsiTheme="minorHAnsi" w:cstheme="minorHAnsi"/>
        </w:rPr>
      </w:pPr>
      <w:r w:rsidRPr="009F6662">
        <w:rPr>
          <w:rFonts w:asciiTheme="minorHAnsi" w:hAnsiTheme="minorHAnsi" w:cstheme="minorHAnsi"/>
        </w:rPr>
        <w:t>The subject Transmission system was deliberated and approved in the 16th meeting of the National Committee on Transmission held on 30.11.2023. The Ministry of Power vide Gazette notification dated 01.03.2024 has appointed PFCCL as the BPC for implementation of the subject transmission scheme through TBCB route with an implementation time frame of 21 months from the date of SPV transfer. Subsequently, NCT in its 17th meeting held on 31.01.2024 revised its future scope.</w:t>
      </w:r>
    </w:p>
    <w:p w14:paraId="3C13B1A8" w14:textId="77777777" w:rsidR="008B48A6" w:rsidRPr="009F6662" w:rsidRDefault="008B48A6" w:rsidP="008B48A6">
      <w:pPr>
        <w:widowControl w:val="0"/>
        <w:numPr>
          <w:ilvl w:val="0"/>
          <w:numId w:val="76"/>
        </w:numPr>
        <w:autoSpaceDE w:val="0"/>
        <w:autoSpaceDN w:val="0"/>
        <w:spacing w:before="0" w:after="240" w:line="276" w:lineRule="auto"/>
        <w:ind w:left="0" w:hanging="357"/>
        <w:jc w:val="both"/>
        <w:rPr>
          <w:rFonts w:asciiTheme="minorHAnsi" w:hAnsiTheme="minorHAnsi" w:cstheme="minorHAnsi"/>
          <w:b/>
        </w:rPr>
      </w:pPr>
      <w:r w:rsidRPr="009F6662">
        <w:rPr>
          <w:rFonts w:asciiTheme="minorHAnsi" w:hAnsiTheme="minorHAnsi" w:cstheme="minorHAnsi"/>
          <w:b/>
        </w:rPr>
        <w:t xml:space="preserve">Detailed Scope of Work </w:t>
      </w:r>
    </w:p>
    <w:p w14:paraId="3C13B1A9" w14:textId="77777777" w:rsidR="008B48A6" w:rsidRPr="009F6662" w:rsidRDefault="008B48A6" w:rsidP="008B48A6">
      <w:pPr>
        <w:widowControl w:val="0"/>
        <w:autoSpaceDE w:val="0"/>
        <w:autoSpaceDN w:val="0"/>
        <w:spacing w:before="0" w:after="0" w:line="276" w:lineRule="auto"/>
        <w:ind w:left="0"/>
        <w:jc w:val="both"/>
        <w:rPr>
          <w:rFonts w:asciiTheme="minorHAnsi" w:hAnsiTheme="minorHAnsi" w:cstheme="minorHAnsi"/>
          <w:b/>
        </w:rPr>
      </w:pPr>
      <w:r w:rsidRPr="009F6662">
        <w:rPr>
          <w:rFonts w:asciiTheme="minorHAnsi" w:hAnsiTheme="minorHAnsi" w:cstheme="minorHAnsi"/>
          <w:b/>
        </w:rPr>
        <w:t>Network Expansion Scheme in Navinal (Mundra) area of Gujarat for drawal of power in the area:</w:t>
      </w:r>
    </w:p>
    <w:p w14:paraId="3C13B1AA" w14:textId="77777777" w:rsidR="008B48A6" w:rsidRPr="009F6662" w:rsidRDefault="008B48A6" w:rsidP="008B48A6">
      <w:pPr>
        <w:widowControl w:val="0"/>
        <w:autoSpaceDE w:val="0"/>
        <w:autoSpaceDN w:val="0"/>
        <w:spacing w:before="0" w:after="0" w:line="276" w:lineRule="auto"/>
        <w:ind w:left="0"/>
        <w:jc w:val="both"/>
        <w:rPr>
          <w:rFonts w:asciiTheme="minorHAnsi" w:hAnsiTheme="minorHAnsi" w:cstheme="minorHAnsi"/>
          <w:b/>
        </w:rPr>
      </w:pPr>
    </w:p>
    <w:tbl>
      <w:tblPr>
        <w:tblW w:w="874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5036"/>
        <w:gridCol w:w="3065"/>
      </w:tblGrid>
      <w:tr w:rsidR="008B48A6" w:rsidRPr="009F6662" w14:paraId="3C13B1AE" w14:textId="77777777" w:rsidTr="00CE691A">
        <w:tc>
          <w:tcPr>
            <w:tcW w:w="647" w:type="dxa"/>
            <w:shd w:val="clear" w:color="auto" w:fill="auto"/>
          </w:tcPr>
          <w:p w14:paraId="3C13B1AB" w14:textId="77777777" w:rsidR="008B48A6" w:rsidRPr="009F6662" w:rsidRDefault="008B48A6" w:rsidP="008B48A6">
            <w:pPr>
              <w:widowControl w:val="0"/>
              <w:autoSpaceDE w:val="0"/>
              <w:autoSpaceDN w:val="0"/>
              <w:spacing w:before="0" w:after="0" w:line="276" w:lineRule="auto"/>
              <w:ind w:left="0"/>
              <w:jc w:val="both"/>
              <w:rPr>
                <w:rFonts w:asciiTheme="minorHAnsi" w:hAnsiTheme="minorHAnsi" w:cstheme="minorHAnsi"/>
                <w:b/>
              </w:rPr>
            </w:pPr>
            <w:r w:rsidRPr="009F6662">
              <w:rPr>
                <w:rFonts w:asciiTheme="minorHAnsi" w:hAnsiTheme="minorHAnsi" w:cstheme="minorHAnsi"/>
                <w:b/>
              </w:rPr>
              <w:t>Sl. No.</w:t>
            </w:r>
          </w:p>
        </w:tc>
        <w:tc>
          <w:tcPr>
            <w:tcW w:w="5036" w:type="dxa"/>
            <w:shd w:val="clear" w:color="auto" w:fill="auto"/>
          </w:tcPr>
          <w:p w14:paraId="3C13B1AC" w14:textId="77777777" w:rsidR="008B48A6" w:rsidRPr="009F6662" w:rsidRDefault="008B48A6" w:rsidP="008B48A6">
            <w:pPr>
              <w:widowControl w:val="0"/>
              <w:autoSpaceDE w:val="0"/>
              <w:autoSpaceDN w:val="0"/>
              <w:spacing w:before="0" w:after="0" w:line="276" w:lineRule="auto"/>
              <w:ind w:left="0"/>
              <w:jc w:val="both"/>
              <w:rPr>
                <w:rFonts w:asciiTheme="minorHAnsi" w:hAnsiTheme="minorHAnsi" w:cstheme="minorHAnsi"/>
                <w:b/>
              </w:rPr>
            </w:pPr>
            <w:r w:rsidRPr="009F6662">
              <w:rPr>
                <w:rFonts w:asciiTheme="minorHAnsi" w:hAnsiTheme="minorHAnsi" w:cstheme="minorHAnsi"/>
                <w:b/>
              </w:rPr>
              <w:t>Scope of the Transmission Scheme</w:t>
            </w:r>
          </w:p>
        </w:tc>
        <w:tc>
          <w:tcPr>
            <w:tcW w:w="3065" w:type="dxa"/>
            <w:shd w:val="clear" w:color="auto" w:fill="auto"/>
          </w:tcPr>
          <w:p w14:paraId="3C13B1AD" w14:textId="77777777" w:rsidR="008B48A6" w:rsidRPr="009F6662" w:rsidRDefault="00404371" w:rsidP="008B48A6">
            <w:pPr>
              <w:widowControl w:val="0"/>
              <w:autoSpaceDE w:val="0"/>
              <w:autoSpaceDN w:val="0"/>
              <w:spacing w:before="0" w:after="0" w:line="276" w:lineRule="auto"/>
              <w:ind w:left="0"/>
              <w:jc w:val="both"/>
              <w:rPr>
                <w:rFonts w:asciiTheme="minorHAnsi" w:hAnsiTheme="minorHAnsi" w:cstheme="minorHAnsi"/>
                <w:b/>
              </w:rPr>
            </w:pPr>
            <w:r w:rsidRPr="009F6662">
              <w:rPr>
                <w:rFonts w:asciiTheme="minorHAnsi" w:hAnsiTheme="minorHAnsi" w:cstheme="minorHAnsi"/>
                <w:b/>
              </w:rPr>
              <w:t>Scheduled COD in months from Effective Date</w:t>
            </w:r>
          </w:p>
        </w:tc>
      </w:tr>
      <w:tr w:rsidR="00404371" w:rsidRPr="009F6662" w14:paraId="3C13B1C8" w14:textId="77777777" w:rsidTr="006E2639">
        <w:tc>
          <w:tcPr>
            <w:tcW w:w="647" w:type="dxa"/>
            <w:shd w:val="clear" w:color="auto" w:fill="auto"/>
          </w:tcPr>
          <w:p w14:paraId="3C13B1AF" w14:textId="77777777" w:rsidR="00404371" w:rsidRPr="009F6662" w:rsidRDefault="00404371" w:rsidP="008B48A6">
            <w:pPr>
              <w:widowControl w:val="0"/>
              <w:autoSpaceDE w:val="0"/>
              <w:autoSpaceDN w:val="0"/>
              <w:spacing w:before="0" w:after="0" w:line="276" w:lineRule="auto"/>
              <w:ind w:left="0"/>
              <w:jc w:val="both"/>
              <w:rPr>
                <w:rFonts w:asciiTheme="minorHAnsi" w:hAnsiTheme="minorHAnsi" w:cstheme="minorHAnsi"/>
                <w:b/>
                <w:bCs/>
                <w:lang w:val="en-US"/>
              </w:rPr>
            </w:pPr>
            <w:r w:rsidRPr="009F6662">
              <w:rPr>
                <w:rFonts w:asciiTheme="minorHAnsi" w:hAnsiTheme="minorHAnsi" w:cstheme="minorHAnsi"/>
                <w:b/>
                <w:bCs/>
                <w:lang w:val="en-US"/>
              </w:rPr>
              <w:t>1.</w:t>
            </w:r>
          </w:p>
        </w:tc>
        <w:tc>
          <w:tcPr>
            <w:tcW w:w="5036" w:type="dxa"/>
            <w:shd w:val="clear" w:color="auto" w:fill="auto"/>
          </w:tcPr>
          <w:p w14:paraId="3C13B1B0" w14:textId="77777777" w:rsidR="00404371" w:rsidRPr="009F6662" w:rsidRDefault="00404371" w:rsidP="00C354E6">
            <w:pPr>
              <w:widowControl w:val="0"/>
              <w:tabs>
                <w:tab w:val="left" w:pos="3975"/>
              </w:tabs>
              <w:autoSpaceDE w:val="0"/>
              <w:autoSpaceDN w:val="0"/>
              <w:spacing w:before="0" w:after="0" w:line="276" w:lineRule="auto"/>
              <w:ind w:left="0" w:right="114"/>
              <w:jc w:val="both"/>
              <w:rPr>
                <w:rFonts w:asciiTheme="minorHAnsi" w:hAnsiTheme="minorHAnsi" w:cstheme="minorHAnsi"/>
              </w:rPr>
            </w:pPr>
            <w:r w:rsidRPr="009F6662">
              <w:rPr>
                <w:rFonts w:asciiTheme="minorHAnsi" w:hAnsiTheme="minorHAnsi" w:cstheme="minorHAnsi"/>
              </w:rPr>
              <w:t xml:space="preserve">Establishment of 4x1500 MVA, 765/400 kV Navinal (Mundra) S/s (GIS) with 2x330 MVAr, 765 kV and 1x125 MVAr, 420 kV bus reactors </w:t>
            </w:r>
          </w:p>
          <w:p w14:paraId="3C13B1B1" w14:textId="77777777" w:rsidR="00404371" w:rsidRPr="009F6662" w:rsidRDefault="00404371" w:rsidP="00C354E6">
            <w:pPr>
              <w:pStyle w:val="ListParagraph"/>
              <w:widowControl w:val="0"/>
              <w:numPr>
                <w:ilvl w:val="0"/>
                <w:numId w:val="91"/>
              </w:numPr>
              <w:autoSpaceDE w:val="0"/>
              <w:autoSpaceDN w:val="0"/>
              <w:spacing w:after="0"/>
              <w:ind w:left="363" w:hanging="283"/>
              <w:jc w:val="both"/>
              <w:rPr>
                <w:rFonts w:asciiTheme="minorHAnsi" w:eastAsia="Times New Roman" w:hAnsiTheme="minorHAnsi" w:cstheme="minorHAnsi"/>
                <w:sz w:val="24"/>
                <w:szCs w:val="24"/>
                <w:lang w:val="en-GB" w:bidi="ar-SA"/>
              </w:rPr>
            </w:pPr>
            <w:r w:rsidRPr="009F6662">
              <w:rPr>
                <w:rFonts w:asciiTheme="minorHAnsi" w:eastAsia="Times New Roman" w:hAnsiTheme="minorHAnsi" w:cstheme="minorHAnsi"/>
                <w:sz w:val="24"/>
                <w:szCs w:val="24"/>
                <w:lang w:val="en-GB" w:bidi="ar-SA"/>
              </w:rPr>
              <w:t xml:space="preserve">765/400 kV, 1500 MVA ICT – 4 Nos. (13x500 MVA single phase units including one spare ICT Unit) </w:t>
            </w:r>
          </w:p>
          <w:p w14:paraId="3C13B1B2" w14:textId="77777777" w:rsidR="00404371" w:rsidRPr="009F6662" w:rsidRDefault="00404371" w:rsidP="00C354E6">
            <w:pPr>
              <w:pStyle w:val="ListParagraph"/>
              <w:widowControl w:val="0"/>
              <w:numPr>
                <w:ilvl w:val="0"/>
                <w:numId w:val="91"/>
              </w:numPr>
              <w:autoSpaceDE w:val="0"/>
              <w:autoSpaceDN w:val="0"/>
              <w:spacing w:after="0"/>
              <w:ind w:left="363" w:hanging="283"/>
              <w:jc w:val="both"/>
              <w:rPr>
                <w:rFonts w:asciiTheme="minorHAnsi" w:eastAsia="Times New Roman" w:hAnsiTheme="minorHAnsi" w:cstheme="minorHAnsi"/>
                <w:sz w:val="24"/>
                <w:szCs w:val="24"/>
                <w:lang w:val="en-GB" w:bidi="ar-SA"/>
              </w:rPr>
            </w:pPr>
            <w:r w:rsidRPr="009F6662">
              <w:rPr>
                <w:rFonts w:asciiTheme="minorHAnsi" w:eastAsia="Times New Roman" w:hAnsiTheme="minorHAnsi" w:cstheme="minorHAnsi"/>
                <w:sz w:val="24"/>
                <w:szCs w:val="24"/>
                <w:lang w:val="en-GB" w:bidi="ar-SA"/>
              </w:rPr>
              <w:t xml:space="preserve">765 kV ICT bays – 4 Nos. </w:t>
            </w:r>
          </w:p>
          <w:p w14:paraId="3C13B1B3" w14:textId="77777777" w:rsidR="00404371" w:rsidRPr="009F6662" w:rsidRDefault="00404371" w:rsidP="00C354E6">
            <w:pPr>
              <w:pStyle w:val="ListParagraph"/>
              <w:widowControl w:val="0"/>
              <w:numPr>
                <w:ilvl w:val="0"/>
                <w:numId w:val="91"/>
              </w:numPr>
              <w:autoSpaceDE w:val="0"/>
              <w:autoSpaceDN w:val="0"/>
              <w:spacing w:after="0"/>
              <w:ind w:left="363" w:hanging="283"/>
              <w:jc w:val="both"/>
              <w:rPr>
                <w:rFonts w:asciiTheme="minorHAnsi" w:eastAsia="Times New Roman" w:hAnsiTheme="minorHAnsi" w:cstheme="minorHAnsi"/>
                <w:sz w:val="24"/>
                <w:szCs w:val="24"/>
                <w:lang w:val="en-GB" w:bidi="ar-SA"/>
              </w:rPr>
            </w:pPr>
            <w:r w:rsidRPr="009F6662">
              <w:rPr>
                <w:rFonts w:asciiTheme="minorHAnsi" w:eastAsia="Times New Roman" w:hAnsiTheme="minorHAnsi" w:cstheme="minorHAnsi"/>
                <w:sz w:val="24"/>
                <w:szCs w:val="24"/>
                <w:lang w:val="en-GB" w:bidi="ar-SA"/>
              </w:rPr>
              <w:t xml:space="preserve">400 kV ICT bays – 4 Nos. </w:t>
            </w:r>
          </w:p>
          <w:p w14:paraId="3C13B1B4" w14:textId="77777777" w:rsidR="00404371" w:rsidRPr="009F6662" w:rsidRDefault="00404371" w:rsidP="00C354E6">
            <w:pPr>
              <w:pStyle w:val="ListParagraph"/>
              <w:widowControl w:val="0"/>
              <w:numPr>
                <w:ilvl w:val="0"/>
                <w:numId w:val="91"/>
              </w:numPr>
              <w:autoSpaceDE w:val="0"/>
              <w:autoSpaceDN w:val="0"/>
              <w:spacing w:after="0"/>
              <w:ind w:left="363" w:hanging="283"/>
              <w:jc w:val="both"/>
              <w:rPr>
                <w:rFonts w:asciiTheme="minorHAnsi" w:eastAsia="Times New Roman" w:hAnsiTheme="minorHAnsi" w:cstheme="minorHAnsi"/>
                <w:sz w:val="24"/>
                <w:szCs w:val="24"/>
                <w:lang w:val="en-GB" w:bidi="ar-SA"/>
              </w:rPr>
            </w:pPr>
            <w:r w:rsidRPr="009F6662">
              <w:rPr>
                <w:rFonts w:asciiTheme="minorHAnsi" w:eastAsia="Times New Roman" w:hAnsiTheme="minorHAnsi" w:cstheme="minorHAnsi"/>
                <w:sz w:val="24"/>
                <w:szCs w:val="24"/>
                <w:lang w:val="en-GB" w:bidi="ar-SA"/>
              </w:rPr>
              <w:t xml:space="preserve">765 kV Line bays – 4 Nos. </w:t>
            </w:r>
          </w:p>
          <w:p w14:paraId="3C13B1B5" w14:textId="77777777" w:rsidR="00404371" w:rsidRPr="009F6662" w:rsidRDefault="00404371" w:rsidP="00C354E6">
            <w:pPr>
              <w:pStyle w:val="ListParagraph"/>
              <w:widowControl w:val="0"/>
              <w:numPr>
                <w:ilvl w:val="0"/>
                <w:numId w:val="91"/>
              </w:numPr>
              <w:autoSpaceDE w:val="0"/>
              <w:autoSpaceDN w:val="0"/>
              <w:spacing w:after="0"/>
              <w:ind w:left="363" w:hanging="283"/>
              <w:jc w:val="both"/>
              <w:rPr>
                <w:rFonts w:asciiTheme="minorHAnsi" w:eastAsia="Times New Roman" w:hAnsiTheme="minorHAnsi" w:cstheme="minorHAnsi"/>
                <w:sz w:val="24"/>
                <w:szCs w:val="24"/>
                <w:lang w:val="en-GB" w:bidi="ar-SA"/>
              </w:rPr>
            </w:pPr>
            <w:r w:rsidRPr="009F6662">
              <w:rPr>
                <w:rFonts w:asciiTheme="minorHAnsi" w:eastAsia="Times New Roman" w:hAnsiTheme="minorHAnsi" w:cstheme="minorHAnsi"/>
                <w:sz w:val="24"/>
                <w:szCs w:val="24"/>
                <w:lang w:val="en-GB" w:bidi="ar-SA"/>
              </w:rPr>
              <w:t xml:space="preserve">1x330 MVAr, 765 kV bus reactor- 2 Nos. (7x110 MVAr single phase Reactors including one spare Unit for bus /line reactor) </w:t>
            </w:r>
          </w:p>
          <w:p w14:paraId="3C13B1B6" w14:textId="77777777" w:rsidR="00404371" w:rsidRPr="009F6662" w:rsidRDefault="00404371" w:rsidP="00C354E6">
            <w:pPr>
              <w:pStyle w:val="ListParagraph"/>
              <w:widowControl w:val="0"/>
              <w:numPr>
                <w:ilvl w:val="0"/>
                <w:numId w:val="91"/>
              </w:numPr>
              <w:autoSpaceDE w:val="0"/>
              <w:autoSpaceDN w:val="0"/>
              <w:spacing w:after="0"/>
              <w:ind w:left="363" w:hanging="283"/>
              <w:jc w:val="both"/>
              <w:rPr>
                <w:rFonts w:asciiTheme="minorHAnsi" w:eastAsia="Times New Roman" w:hAnsiTheme="minorHAnsi" w:cstheme="minorHAnsi"/>
                <w:sz w:val="24"/>
                <w:szCs w:val="24"/>
                <w:lang w:val="en-GB" w:bidi="ar-SA"/>
              </w:rPr>
            </w:pPr>
            <w:r w:rsidRPr="009F6662">
              <w:rPr>
                <w:rFonts w:asciiTheme="minorHAnsi" w:eastAsia="Times New Roman" w:hAnsiTheme="minorHAnsi" w:cstheme="minorHAnsi"/>
                <w:sz w:val="24"/>
                <w:szCs w:val="24"/>
                <w:lang w:val="en-GB" w:bidi="ar-SA"/>
              </w:rPr>
              <w:t xml:space="preserve">765 kV Bus reactor bay – 2 Nos. </w:t>
            </w:r>
          </w:p>
          <w:p w14:paraId="3C13B1B7" w14:textId="77777777" w:rsidR="00404371" w:rsidRPr="009F6662" w:rsidRDefault="00404371" w:rsidP="00C354E6">
            <w:pPr>
              <w:pStyle w:val="ListParagraph"/>
              <w:widowControl w:val="0"/>
              <w:numPr>
                <w:ilvl w:val="0"/>
                <w:numId w:val="91"/>
              </w:numPr>
              <w:autoSpaceDE w:val="0"/>
              <w:autoSpaceDN w:val="0"/>
              <w:spacing w:after="0"/>
              <w:ind w:left="363" w:hanging="283"/>
              <w:jc w:val="both"/>
              <w:rPr>
                <w:rFonts w:asciiTheme="minorHAnsi" w:eastAsia="Times New Roman" w:hAnsiTheme="minorHAnsi" w:cstheme="minorHAnsi"/>
                <w:sz w:val="24"/>
                <w:szCs w:val="24"/>
                <w:lang w:val="en-GB" w:bidi="ar-SA"/>
              </w:rPr>
            </w:pPr>
            <w:r w:rsidRPr="009F6662">
              <w:rPr>
                <w:rFonts w:asciiTheme="minorHAnsi" w:eastAsia="Times New Roman" w:hAnsiTheme="minorHAnsi" w:cstheme="minorHAnsi"/>
                <w:sz w:val="24"/>
                <w:szCs w:val="24"/>
                <w:lang w:val="en-GB" w:bidi="ar-SA"/>
              </w:rPr>
              <w:t xml:space="preserve">125 MVAr, 420 kV reactor- 1 No. </w:t>
            </w:r>
          </w:p>
          <w:p w14:paraId="3C13B1B8" w14:textId="77777777" w:rsidR="00404371" w:rsidRPr="009F6662" w:rsidRDefault="00404371" w:rsidP="00C354E6">
            <w:pPr>
              <w:pStyle w:val="ListParagraph"/>
              <w:widowControl w:val="0"/>
              <w:numPr>
                <w:ilvl w:val="0"/>
                <w:numId w:val="91"/>
              </w:numPr>
              <w:tabs>
                <w:tab w:val="left" w:pos="3975"/>
              </w:tabs>
              <w:autoSpaceDE w:val="0"/>
              <w:autoSpaceDN w:val="0"/>
              <w:spacing w:after="0"/>
              <w:ind w:left="363" w:right="114" w:hanging="283"/>
              <w:jc w:val="both"/>
              <w:rPr>
                <w:rFonts w:asciiTheme="minorHAnsi" w:eastAsia="Times New Roman" w:hAnsiTheme="minorHAnsi" w:cstheme="minorHAnsi"/>
                <w:sz w:val="24"/>
                <w:szCs w:val="24"/>
                <w:lang w:val="en-GB" w:bidi="ar-SA"/>
              </w:rPr>
            </w:pPr>
            <w:r w:rsidRPr="009F6662">
              <w:rPr>
                <w:rFonts w:asciiTheme="minorHAnsi" w:eastAsia="Times New Roman" w:hAnsiTheme="minorHAnsi" w:cstheme="minorHAnsi"/>
                <w:sz w:val="24"/>
                <w:szCs w:val="24"/>
                <w:lang w:val="en-GB" w:bidi="ar-SA"/>
              </w:rPr>
              <w:t>400 kV Reactor bay- 1 No.</w:t>
            </w:r>
          </w:p>
          <w:p w14:paraId="3C13B1B9" w14:textId="77777777" w:rsidR="00404371" w:rsidRPr="009F6662" w:rsidRDefault="00404371" w:rsidP="00C354E6">
            <w:pPr>
              <w:pStyle w:val="ListParagraph"/>
              <w:widowControl w:val="0"/>
              <w:tabs>
                <w:tab w:val="left" w:pos="3975"/>
              </w:tabs>
              <w:autoSpaceDE w:val="0"/>
              <w:autoSpaceDN w:val="0"/>
              <w:spacing w:after="0"/>
              <w:ind w:left="363" w:right="114"/>
              <w:jc w:val="both"/>
              <w:rPr>
                <w:rFonts w:asciiTheme="minorHAnsi" w:eastAsia="Times New Roman" w:hAnsiTheme="minorHAnsi" w:cstheme="minorHAnsi"/>
                <w:sz w:val="24"/>
                <w:szCs w:val="24"/>
                <w:lang w:val="en-GB" w:bidi="ar-SA"/>
              </w:rPr>
            </w:pPr>
          </w:p>
          <w:p w14:paraId="3C13B1BA" w14:textId="77777777" w:rsidR="00404371" w:rsidRPr="009F6662" w:rsidRDefault="00404371" w:rsidP="008B48A6">
            <w:pPr>
              <w:widowControl w:val="0"/>
              <w:autoSpaceDE w:val="0"/>
              <w:autoSpaceDN w:val="0"/>
              <w:spacing w:before="0" w:after="0"/>
              <w:ind w:left="0" w:right="165"/>
              <w:jc w:val="both"/>
              <w:rPr>
                <w:rFonts w:asciiTheme="minorHAnsi" w:hAnsiTheme="minorHAnsi" w:cstheme="minorHAnsi"/>
                <w:b/>
              </w:rPr>
            </w:pPr>
            <w:r w:rsidRPr="009F6662">
              <w:rPr>
                <w:rFonts w:asciiTheme="minorHAnsi" w:hAnsiTheme="minorHAnsi" w:cstheme="minorHAnsi"/>
                <w:b/>
              </w:rPr>
              <w:t>Future provision (space for):</w:t>
            </w:r>
          </w:p>
          <w:p w14:paraId="3C13B1BB" w14:textId="77777777" w:rsidR="00404371" w:rsidRPr="009063F3" w:rsidRDefault="00404371" w:rsidP="008B48A6">
            <w:pPr>
              <w:widowControl w:val="0"/>
              <w:numPr>
                <w:ilvl w:val="0"/>
                <w:numId w:val="79"/>
              </w:numPr>
              <w:autoSpaceDE w:val="0"/>
              <w:autoSpaceDN w:val="0"/>
              <w:spacing w:before="0" w:after="0" w:line="252" w:lineRule="auto"/>
              <w:contextualSpacing/>
              <w:jc w:val="both"/>
              <w:rPr>
                <w:rFonts w:asciiTheme="minorHAnsi" w:hAnsiTheme="minorHAnsi" w:cstheme="minorHAnsi"/>
              </w:rPr>
            </w:pPr>
            <w:r w:rsidRPr="009063F3">
              <w:rPr>
                <w:rFonts w:asciiTheme="minorHAnsi" w:hAnsiTheme="minorHAnsi" w:cstheme="minorHAnsi"/>
              </w:rPr>
              <w:t>765/400 kV ICT along with bays- 5 Nos.</w:t>
            </w:r>
          </w:p>
          <w:p w14:paraId="3C13B1BC" w14:textId="77777777" w:rsidR="00404371" w:rsidRPr="009063F3" w:rsidRDefault="00404371" w:rsidP="008B48A6">
            <w:pPr>
              <w:widowControl w:val="0"/>
              <w:numPr>
                <w:ilvl w:val="0"/>
                <w:numId w:val="79"/>
              </w:numPr>
              <w:autoSpaceDE w:val="0"/>
              <w:autoSpaceDN w:val="0"/>
              <w:spacing w:before="0" w:after="0" w:line="252" w:lineRule="auto"/>
              <w:contextualSpacing/>
              <w:jc w:val="both"/>
              <w:rPr>
                <w:rFonts w:asciiTheme="minorHAnsi" w:hAnsiTheme="minorHAnsi" w:cstheme="minorHAnsi"/>
              </w:rPr>
            </w:pPr>
            <w:r w:rsidRPr="009063F3">
              <w:rPr>
                <w:rFonts w:asciiTheme="minorHAnsi" w:hAnsiTheme="minorHAnsi" w:cstheme="minorHAnsi"/>
              </w:rPr>
              <w:t xml:space="preserve">765 kV line bays along with switchable line reactors – 6 Nos. </w:t>
            </w:r>
          </w:p>
          <w:p w14:paraId="3C13B1BD" w14:textId="77777777" w:rsidR="00404371" w:rsidRPr="009063F3" w:rsidRDefault="00404371" w:rsidP="008B48A6">
            <w:pPr>
              <w:widowControl w:val="0"/>
              <w:numPr>
                <w:ilvl w:val="0"/>
                <w:numId w:val="79"/>
              </w:numPr>
              <w:autoSpaceDE w:val="0"/>
              <w:autoSpaceDN w:val="0"/>
              <w:spacing w:before="0" w:after="0" w:line="252" w:lineRule="auto"/>
              <w:contextualSpacing/>
              <w:jc w:val="both"/>
              <w:rPr>
                <w:rFonts w:asciiTheme="minorHAnsi" w:hAnsiTheme="minorHAnsi" w:cstheme="minorHAnsi"/>
              </w:rPr>
            </w:pPr>
            <w:r w:rsidRPr="009063F3">
              <w:rPr>
                <w:rFonts w:asciiTheme="minorHAnsi" w:hAnsiTheme="minorHAnsi" w:cstheme="minorHAnsi"/>
              </w:rPr>
              <w:t>765 kV Bus Reactor along with bay: 2 Nos.</w:t>
            </w:r>
          </w:p>
          <w:p w14:paraId="3C13B1BE" w14:textId="77777777" w:rsidR="00404371" w:rsidRPr="009063F3" w:rsidRDefault="00404371" w:rsidP="008B48A6">
            <w:pPr>
              <w:widowControl w:val="0"/>
              <w:numPr>
                <w:ilvl w:val="0"/>
                <w:numId w:val="79"/>
              </w:numPr>
              <w:autoSpaceDE w:val="0"/>
              <w:autoSpaceDN w:val="0"/>
              <w:spacing w:before="0" w:after="0" w:line="252" w:lineRule="auto"/>
              <w:contextualSpacing/>
              <w:jc w:val="both"/>
              <w:rPr>
                <w:rFonts w:asciiTheme="minorHAnsi" w:hAnsiTheme="minorHAnsi" w:cstheme="minorHAnsi"/>
              </w:rPr>
            </w:pPr>
            <w:r w:rsidRPr="009063F3">
              <w:rPr>
                <w:rFonts w:asciiTheme="minorHAnsi" w:hAnsiTheme="minorHAnsi" w:cstheme="minorHAnsi"/>
              </w:rPr>
              <w:t>765 kV Sectionaliser: 1 -set</w:t>
            </w:r>
          </w:p>
          <w:p w14:paraId="3C13B1BF" w14:textId="77777777" w:rsidR="00404371" w:rsidRPr="009F6662" w:rsidRDefault="00404371" w:rsidP="008B48A6">
            <w:pPr>
              <w:widowControl w:val="0"/>
              <w:numPr>
                <w:ilvl w:val="0"/>
                <w:numId w:val="79"/>
              </w:numPr>
              <w:autoSpaceDE w:val="0"/>
              <w:autoSpaceDN w:val="0"/>
              <w:spacing w:before="0" w:after="0" w:line="252" w:lineRule="auto"/>
              <w:contextualSpacing/>
              <w:jc w:val="both"/>
              <w:rPr>
                <w:rFonts w:asciiTheme="minorHAnsi" w:hAnsiTheme="minorHAnsi" w:cstheme="minorHAnsi"/>
              </w:rPr>
            </w:pPr>
            <w:r w:rsidRPr="009063F3">
              <w:rPr>
                <w:rFonts w:asciiTheme="minorHAnsi" w:hAnsiTheme="minorHAnsi" w:cstheme="minorHAnsi"/>
              </w:rPr>
              <w:t>400 kV line bays along with switchable line reactors– 10 Nos. (in addition to 4</w:t>
            </w:r>
            <w:r w:rsidRPr="009F6662">
              <w:rPr>
                <w:rFonts w:asciiTheme="minorHAnsi" w:hAnsiTheme="minorHAnsi" w:cstheme="minorHAnsi"/>
              </w:rPr>
              <w:t xml:space="preserve"> Nos. bays </w:t>
            </w:r>
            <w:r w:rsidRPr="009F6662">
              <w:rPr>
                <w:rFonts w:asciiTheme="minorHAnsi" w:hAnsiTheme="minorHAnsi" w:cstheme="minorHAnsi"/>
              </w:rPr>
              <w:lastRenderedPageBreak/>
              <w:t>for MUL – Navinal (Mundra) (GIS) 400 kV 2xD/C line mentioned under Note)</w:t>
            </w:r>
          </w:p>
          <w:p w14:paraId="3C13B1C0" w14:textId="77777777" w:rsidR="00404371" w:rsidRPr="009F6662" w:rsidRDefault="00404371" w:rsidP="008B48A6">
            <w:pPr>
              <w:widowControl w:val="0"/>
              <w:numPr>
                <w:ilvl w:val="0"/>
                <w:numId w:val="79"/>
              </w:numPr>
              <w:autoSpaceDE w:val="0"/>
              <w:autoSpaceDN w:val="0"/>
              <w:spacing w:before="0" w:after="0" w:line="252" w:lineRule="auto"/>
              <w:contextualSpacing/>
              <w:jc w:val="both"/>
              <w:rPr>
                <w:rFonts w:asciiTheme="minorHAnsi" w:hAnsiTheme="minorHAnsi" w:cstheme="minorHAnsi"/>
              </w:rPr>
            </w:pPr>
            <w:r w:rsidRPr="009F6662">
              <w:rPr>
                <w:rFonts w:asciiTheme="minorHAnsi" w:hAnsiTheme="minorHAnsi" w:cstheme="minorHAnsi"/>
              </w:rPr>
              <w:t>400/220 kV ICT along with bays -6 Nos.</w:t>
            </w:r>
          </w:p>
          <w:p w14:paraId="3C13B1C1" w14:textId="77777777" w:rsidR="00404371" w:rsidRPr="009F6662" w:rsidRDefault="00404371" w:rsidP="008B48A6">
            <w:pPr>
              <w:widowControl w:val="0"/>
              <w:numPr>
                <w:ilvl w:val="0"/>
                <w:numId w:val="79"/>
              </w:numPr>
              <w:autoSpaceDE w:val="0"/>
              <w:autoSpaceDN w:val="0"/>
              <w:spacing w:before="0" w:after="0" w:line="252" w:lineRule="auto"/>
              <w:contextualSpacing/>
              <w:jc w:val="both"/>
              <w:rPr>
                <w:rFonts w:asciiTheme="minorHAnsi" w:hAnsiTheme="minorHAnsi" w:cstheme="minorHAnsi"/>
              </w:rPr>
            </w:pPr>
            <w:r w:rsidRPr="009F6662">
              <w:rPr>
                <w:rFonts w:asciiTheme="minorHAnsi" w:hAnsiTheme="minorHAnsi" w:cstheme="minorHAnsi"/>
              </w:rPr>
              <w:t>400 kV Bus Reactor along with bays: 3 Nos.</w:t>
            </w:r>
          </w:p>
          <w:p w14:paraId="3C13B1C2" w14:textId="77777777" w:rsidR="00404371" w:rsidRPr="009F6662" w:rsidRDefault="00404371" w:rsidP="008B48A6">
            <w:pPr>
              <w:widowControl w:val="0"/>
              <w:numPr>
                <w:ilvl w:val="0"/>
                <w:numId w:val="79"/>
              </w:numPr>
              <w:autoSpaceDE w:val="0"/>
              <w:autoSpaceDN w:val="0"/>
              <w:spacing w:before="0" w:after="0" w:line="252" w:lineRule="auto"/>
              <w:contextualSpacing/>
              <w:jc w:val="both"/>
              <w:rPr>
                <w:rFonts w:asciiTheme="minorHAnsi" w:hAnsiTheme="minorHAnsi" w:cstheme="minorHAnsi"/>
              </w:rPr>
            </w:pPr>
            <w:r w:rsidRPr="009F6662">
              <w:rPr>
                <w:rFonts w:asciiTheme="minorHAnsi" w:hAnsiTheme="minorHAnsi" w:cstheme="minorHAnsi"/>
              </w:rPr>
              <w:t>400 kV Sectionalization bay: 1- set</w:t>
            </w:r>
          </w:p>
          <w:p w14:paraId="3C13B1C3" w14:textId="77777777" w:rsidR="00404371" w:rsidRPr="009F6662" w:rsidRDefault="00404371" w:rsidP="008B48A6">
            <w:pPr>
              <w:widowControl w:val="0"/>
              <w:numPr>
                <w:ilvl w:val="0"/>
                <w:numId w:val="79"/>
              </w:numPr>
              <w:autoSpaceDE w:val="0"/>
              <w:autoSpaceDN w:val="0"/>
              <w:spacing w:before="0" w:after="0" w:line="252" w:lineRule="auto"/>
              <w:contextualSpacing/>
              <w:jc w:val="both"/>
              <w:rPr>
                <w:rFonts w:asciiTheme="minorHAnsi" w:hAnsiTheme="minorHAnsi" w:cstheme="minorHAnsi"/>
              </w:rPr>
            </w:pPr>
            <w:r w:rsidRPr="009F6662">
              <w:rPr>
                <w:rFonts w:asciiTheme="minorHAnsi" w:hAnsiTheme="minorHAnsi" w:cstheme="minorHAnsi"/>
              </w:rPr>
              <w:t>220 kV line bays: 10 Nos.</w:t>
            </w:r>
          </w:p>
          <w:p w14:paraId="3C13B1C4" w14:textId="77777777" w:rsidR="00404371" w:rsidRPr="009F6662" w:rsidRDefault="00404371" w:rsidP="008B48A6">
            <w:pPr>
              <w:widowControl w:val="0"/>
              <w:numPr>
                <w:ilvl w:val="0"/>
                <w:numId w:val="79"/>
              </w:numPr>
              <w:autoSpaceDE w:val="0"/>
              <w:autoSpaceDN w:val="0"/>
              <w:spacing w:before="0" w:after="0" w:line="252" w:lineRule="auto"/>
              <w:contextualSpacing/>
              <w:jc w:val="both"/>
              <w:rPr>
                <w:rFonts w:asciiTheme="minorHAnsi" w:hAnsiTheme="minorHAnsi" w:cstheme="minorHAnsi"/>
              </w:rPr>
            </w:pPr>
            <w:r w:rsidRPr="009F6662">
              <w:rPr>
                <w:rFonts w:asciiTheme="minorHAnsi" w:hAnsiTheme="minorHAnsi" w:cstheme="minorHAnsi"/>
              </w:rPr>
              <w:t>220 kV Sectionalization bay: 1 set</w:t>
            </w:r>
          </w:p>
          <w:p w14:paraId="3C13B1C5" w14:textId="77777777" w:rsidR="00404371" w:rsidRPr="009F6662" w:rsidRDefault="00404371" w:rsidP="008B48A6">
            <w:pPr>
              <w:widowControl w:val="0"/>
              <w:numPr>
                <w:ilvl w:val="0"/>
                <w:numId w:val="79"/>
              </w:numPr>
              <w:autoSpaceDE w:val="0"/>
              <w:autoSpaceDN w:val="0"/>
              <w:spacing w:before="0" w:after="0" w:line="252" w:lineRule="auto"/>
              <w:contextualSpacing/>
              <w:jc w:val="both"/>
              <w:rPr>
                <w:rFonts w:asciiTheme="minorHAnsi" w:hAnsiTheme="minorHAnsi" w:cstheme="minorHAnsi"/>
              </w:rPr>
            </w:pPr>
            <w:r w:rsidRPr="009F6662">
              <w:rPr>
                <w:rFonts w:asciiTheme="minorHAnsi" w:hAnsiTheme="minorHAnsi" w:cstheme="minorHAnsi"/>
              </w:rPr>
              <w:t>220 kV BC and TBC: 2 Nos.</w:t>
            </w:r>
          </w:p>
          <w:p w14:paraId="3C13B1C6" w14:textId="77777777" w:rsidR="00404371" w:rsidRPr="009F6662" w:rsidRDefault="00404371" w:rsidP="008B48A6">
            <w:pPr>
              <w:widowControl w:val="0"/>
              <w:numPr>
                <w:ilvl w:val="0"/>
                <w:numId w:val="79"/>
              </w:numPr>
              <w:autoSpaceDE w:val="0"/>
              <w:autoSpaceDN w:val="0"/>
              <w:spacing w:before="0" w:after="0" w:line="276" w:lineRule="auto"/>
              <w:contextualSpacing/>
              <w:jc w:val="both"/>
              <w:rPr>
                <w:rFonts w:asciiTheme="minorHAnsi" w:hAnsiTheme="minorHAnsi" w:cstheme="minorHAnsi"/>
              </w:rPr>
            </w:pPr>
            <w:r w:rsidRPr="009F6662">
              <w:rPr>
                <w:rFonts w:asciiTheme="minorHAnsi" w:hAnsiTheme="minorHAnsi" w:cstheme="minorHAnsi"/>
              </w:rPr>
              <w:t>STATCOM (± 300 MVAR) along with MSC (2x125 MVAr) and MSR (1x125 MVAr) and associated bays- 2 Nos.</w:t>
            </w:r>
          </w:p>
        </w:tc>
        <w:tc>
          <w:tcPr>
            <w:tcW w:w="3065" w:type="dxa"/>
            <w:vMerge w:val="restart"/>
            <w:shd w:val="clear" w:color="auto" w:fill="auto"/>
            <w:vAlign w:val="center"/>
          </w:tcPr>
          <w:p w14:paraId="3C13B1C7" w14:textId="75457C35" w:rsidR="00404371" w:rsidRPr="009F6662" w:rsidRDefault="006E2639" w:rsidP="006E2639">
            <w:pPr>
              <w:widowControl w:val="0"/>
              <w:autoSpaceDE w:val="0"/>
              <w:autoSpaceDN w:val="0"/>
              <w:spacing w:before="0" w:after="0" w:line="276" w:lineRule="auto"/>
              <w:ind w:left="0"/>
              <w:jc w:val="center"/>
              <w:rPr>
                <w:rFonts w:asciiTheme="minorHAnsi" w:hAnsiTheme="minorHAnsi" w:cstheme="minorHAnsi"/>
                <w:b/>
                <w:bCs/>
                <w:lang w:val="en-US"/>
              </w:rPr>
            </w:pPr>
            <w:r w:rsidRPr="009F6662">
              <w:rPr>
                <w:rFonts w:asciiTheme="minorHAnsi" w:hAnsiTheme="minorHAnsi" w:cstheme="minorHAnsi"/>
              </w:rPr>
              <w:lastRenderedPageBreak/>
              <w:t xml:space="preserve">21 months </w:t>
            </w:r>
            <w:r w:rsidR="009063F3">
              <w:rPr>
                <w:rFonts w:asciiTheme="minorHAnsi" w:hAnsiTheme="minorHAnsi" w:cstheme="minorHAnsi"/>
              </w:rPr>
              <w:t>(</w:t>
            </w:r>
            <w:r w:rsidR="005C7754">
              <w:rPr>
                <w:rFonts w:asciiTheme="minorHAnsi" w:hAnsiTheme="minorHAnsi" w:cstheme="minorHAnsi"/>
              </w:rPr>
              <w:t>14</w:t>
            </w:r>
            <w:r w:rsidR="009063F3">
              <w:rPr>
                <w:rFonts w:asciiTheme="minorHAnsi" w:hAnsiTheme="minorHAnsi" w:cstheme="minorHAnsi"/>
              </w:rPr>
              <w:t>.</w:t>
            </w:r>
            <w:r w:rsidR="005C7754">
              <w:rPr>
                <w:rFonts w:asciiTheme="minorHAnsi" w:hAnsiTheme="minorHAnsi" w:cstheme="minorHAnsi"/>
              </w:rPr>
              <w:t>07</w:t>
            </w:r>
            <w:r w:rsidR="009063F3">
              <w:rPr>
                <w:rFonts w:asciiTheme="minorHAnsi" w:hAnsiTheme="minorHAnsi" w:cstheme="minorHAnsi"/>
              </w:rPr>
              <w:t>.20</w:t>
            </w:r>
            <w:r w:rsidR="005C7754">
              <w:rPr>
                <w:rFonts w:asciiTheme="minorHAnsi" w:hAnsiTheme="minorHAnsi" w:cstheme="minorHAnsi"/>
              </w:rPr>
              <w:t>26</w:t>
            </w:r>
            <w:r w:rsidR="009475A5">
              <w:rPr>
                <w:rFonts w:asciiTheme="minorHAnsi" w:hAnsiTheme="minorHAnsi" w:cstheme="minorHAnsi"/>
              </w:rPr>
              <w:t>)</w:t>
            </w:r>
          </w:p>
        </w:tc>
      </w:tr>
      <w:tr w:rsidR="00404371" w:rsidRPr="009F6662" w14:paraId="3C13B1CC" w14:textId="77777777" w:rsidTr="00CE691A">
        <w:tc>
          <w:tcPr>
            <w:tcW w:w="647" w:type="dxa"/>
            <w:shd w:val="clear" w:color="auto" w:fill="auto"/>
          </w:tcPr>
          <w:p w14:paraId="3C13B1C9" w14:textId="77777777" w:rsidR="00404371" w:rsidRPr="009F6662" w:rsidRDefault="00404371" w:rsidP="008B48A6">
            <w:pPr>
              <w:widowControl w:val="0"/>
              <w:autoSpaceDE w:val="0"/>
              <w:autoSpaceDN w:val="0"/>
              <w:spacing w:before="0" w:after="0" w:line="276" w:lineRule="auto"/>
              <w:ind w:left="0"/>
              <w:jc w:val="both"/>
              <w:rPr>
                <w:rFonts w:asciiTheme="minorHAnsi" w:hAnsiTheme="minorHAnsi" w:cstheme="minorHAnsi"/>
                <w:b/>
                <w:bCs/>
                <w:lang w:val="en-US"/>
              </w:rPr>
            </w:pPr>
            <w:r w:rsidRPr="009F6662">
              <w:rPr>
                <w:rFonts w:asciiTheme="minorHAnsi" w:hAnsiTheme="minorHAnsi" w:cstheme="minorHAnsi"/>
                <w:b/>
                <w:bCs/>
                <w:lang w:val="en-US"/>
              </w:rPr>
              <w:t>2.</w:t>
            </w:r>
          </w:p>
        </w:tc>
        <w:tc>
          <w:tcPr>
            <w:tcW w:w="5036" w:type="dxa"/>
            <w:shd w:val="clear" w:color="auto" w:fill="auto"/>
          </w:tcPr>
          <w:p w14:paraId="3C13B1CA" w14:textId="77777777" w:rsidR="00404371" w:rsidRPr="009F6662" w:rsidRDefault="00404371" w:rsidP="008B48A6">
            <w:pPr>
              <w:widowControl w:val="0"/>
              <w:autoSpaceDE w:val="0"/>
              <w:autoSpaceDN w:val="0"/>
              <w:spacing w:before="0" w:after="0" w:line="276" w:lineRule="auto"/>
              <w:ind w:left="0"/>
              <w:jc w:val="both"/>
              <w:rPr>
                <w:rFonts w:asciiTheme="minorHAnsi" w:hAnsiTheme="minorHAnsi" w:cstheme="minorHAnsi"/>
              </w:rPr>
            </w:pPr>
            <w:r w:rsidRPr="009F6662">
              <w:rPr>
                <w:rFonts w:asciiTheme="minorHAnsi" w:hAnsiTheme="minorHAnsi" w:cstheme="minorHAnsi"/>
              </w:rPr>
              <w:t xml:space="preserve">LILO of Bhuj-II – Lakadia 765 kV D/C line at Navinal (Mundra) (GIS) S/s with associated bays at Navinal (Mundra) (GIS) S/s </w:t>
            </w:r>
          </w:p>
        </w:tc>
        <w:tc>
          <w:tcPr>
            <w:tcW w:w="3065" w:type="dxa"/>
            <w:vMerge/>
            <w:shd w:val="clear" w:color="auto" w:fill="auto"/>
          </w:tcPr>
          <w:p w14:paraId="3C13B1CB" w14:textId="77777777" w:rsidR="00404371" w:rsidRPr="009F6662" w:rsidRDefault="00404371" w:rsidP="008B48A6">
            <w:pPr>
              <w:widowControl w:val="0"/>
              <w:autoSpaceDE w:val="0"/>
              <w:autoSpaceDN w:val="0"/>
              <w:spacing w:before="0" w:after="0" w:line="276" w:lineRule="auto"/>
              <w:ind w:left="0"/>
              <w:jc w:val="both"/>
              <w:rPr>
                <w:rFonts w:asciiTheme="minorHAnsi" w:hAnsiTheme="minorHAnsi" w:cstheme="minorHAnsi"/>
                <w:b/>
                <w:bCs/>
                <w:lang w:val="en-US"/>
              </w:rPr>
            </w:pPr>
          </w:p>
        </w:tc>
      </w:tr>
      <w:tr w:rsidR="00404371" w:rsidRPr="009F6662" w14:paraId="3C13B1D2" w14:textId="77777777" w:rsidTr="00CE691A">
        <w:tc>
          <w:tcPr>
            <w:tcW w:w="647" w:type="dxa"/>
            <w:shd w:val="clear" w:color="auto" w:fill="auto"/>
          </w:tcPr>
          <w:p w14:paraId="3C13B1CD" w14:textId="77777777" w:rsidR="00404371" w:rsidRPr="009F6662" w:rsidRDefault="00404371" w:rsidP="008B48A6">
            <w:pPr>
              <w:widowControl w:val="0"/>
              <w:autoSpaceDE w:val="0"/>
              <w:autoSpaceDN w:val="0"/>
              <w:spacing w:before="0" w:after="0" w:line="276" w:lineRule="auto"/>
              <w:ind w:left="0"/>
              <w:jc w:val="both"/>
              <w:rPr>
                <w:rFonts w:asciiTheme="minorHAnsi" w:hAnsiTheme="minorHAnsi" w:cstheme="minorHAnsi"/>
                <w:b/>
                <w:bCs/>
                <w:lang w:val="en-US"/>
              </w:rPr>
            </w:pPr>
            <w:r w:rsidRPr="009F6662">
              <w:rPr>
                <w:rFonts w:asciiTheme="minorHAnsi" w:hAnsiTheme="minorHAnsi" w:cstheme="minorHAnsi"/>
                <w:b/>
                <w:bCs/>
                <w:lang w:val="en-US"/>
              </w:rPr>
              <w:t>3.</w:t>
            </w:r>
          </w:p>
        </w:tc>
        <w:tc>
          <w:tcPr>
            <w:tcW w:w="5036" w:type="dxa"/>
            <w:shd w:val="clear" w:color="auto" w:fill="auto"/>
          </w:tcPr>
          <w:p w14:paraId="3C13B1CE" w14:textId="77777777" w:rsidR="00404371" w:rsidRPr="009F6662" w:rsidRDefault="00404371" w:rsidP="008B48A6">
            <w:pPr>
              <w:widowControl w:val="0"/>
              <w:autoSpaceDE w:val="0"/>
              <w:autoSpaceDN w:val="0"/>
              <w:spacing w:before="0" w:after="0" w:line="276" w:lineRule="auto"/>
              <w:ind w:left="0"/>
              <w:jc w:val="both"/>
              <w:rPr>
                <w:rFonts w:asciiTheme="minorHAnsi" w:hAnsiTheme="minorHAnsi" w:cstheme="minorHAnsi"/>
              </w:rPr>
            </w:pPr>
            <w:r w:rsidRPr="009F6662">
              <w:rPr>
                <w:rFonts w:asciiTheme="minorHAnsi" w:hAnsiTheme="minorHAnsi" w:cstheme="minorHAnsi"/>
              </w:rPr>
              <w:t xml:space="preserve">Installation of 1x330 MVAr switchable line reactor on each ckt at Navinal end of Lakadia – Navinal 765 kV D/C line (formed after above LILO) </w:t>
            </w:r>
          </w:p>
          <w:p w14:paraId="3C13B1CF" w14:textId="77777777" w:rsidR="00404371" w:rsidRPr="009F6662" w:rsidRDefault="00404371" w:rsidP="00C354E6">
            <w:pPr>
              <w:pStyle w:val="ListParagraph"/>
              <w:widowControl w:val="0"/>
              <w:numPr>
                <w:ilvl w:val="0"/>
                <w:numId w:val="90"/>
              </w:numPr>
              <w:autoSpaceDE w:val="0"/>
              <w:autoSpaceDN w:val="0"/>
              <w:spacing w:after="0"/>
              <w:ind w:left="221" w:right="89" w:hanging="221"/>
              <w:jc w:val="both"/>
              <w:rPr>
                <w:rFonts w:asciiTheme="minorHAnsi" w:eastAsia="Times New Roman" w:hAnsiTheme="minorHAnsi" w:cstheme="minorHAnsi"/>
                <w:sz w:val="24"/>
                <w:szCs w:val="24"/>
                <w:lang w:val="en-GB" w:bidi="ar-SA"/>
              </w:rPr>
            </w:pPr>
            <w:r w:rsidRPr="009F6662">
              <w:rPr>
                <w:rFonts w:asciiTheme="minorHAnsi" w:eastAsia="Times New Roman" w:hAnsiTheme="minorHAnsi" w:cstheme="minorHAnsi"/>
                <w:sz w:val="24"/>
                <w:szCs w:val="24"/>
                <w:lang w:val="en-GB" w:bidi="ar-SA"/>
              </w:rPr>
              <w:t xml:space="preserve">1x330 MVAr, 765 kV switchable line reactor – 2 Nos. </w:t>
            </w:r>
          </w:p>
          <w:p w14:paraId="3C13B1D0" w14:textId="77777777" w:rsidR="00404371" w:rsidRPr="009F6662" w:rsidRDefault="00404371" w:rsidP="00C354E6">
            <w:pPr>
              <w:pStyle w:val="ListParagraph"/>
              <w:widowControl w:val="0"/>
              <w:numPr>
                <w:ilvl w:val="0"/>
                <w:numId w:val="90"/>
              </w:numPr>
              <w:autoSpaceDE w:val="0"/>
              <w:autoSpaceDN w:val="0"/>
              <w:spacing w:after="0"/>
              <w:ind w:left="221" w:hanging="221"/>
              <w:jc w:val="both"/>
              <w:rPr>
                <w:rFonts w:asciiTheme="minorHAnsi" w:eastAsia="Times New Roman" w:hAnsiTheme="minorHAnsi" w:cstheme="minorHAnsi"/>
                <w:sz w:val="24"/>
                <w:szCs w:val="24"/>
                <w:lang w:val="en-GB" w:bidi="ar-SA"/>
              </w:rPr>
            </w:pPr>
            <w:r w:rsidRPr="009F6662">
              <w:rPr>
                <w:rFonts w:asciiTheme="minorHAnsi" w:eastAsia="Times New Roman" w:hAnsiTheme="minorHAnsi" w:cstheme="minorHAnsi"/>
                <w:sz w:val="24"/>
                <w:szCs w:val="24"/>
                <w:lang w:val="en-GB" w:bidi="ar-SA"/>
              </w:rPr>
              <w:t>Switching equipment for 765 kV line reactor – 2 Nos.</w:t>
            </w:r>
          </w:p>
        </w:tc>
        <w:tc>
          <w:tcPr>
            <w:tcW w:w="3065" w:type="dxa"/>
            <w:vMerge/>
            <w:shd w:val="clear" w:color="auto" w:fill="auto"/>
          </w:tcPr>
          <w:p w14:paraId="3C13B1D1" w14:textId="77777777" w:rsidR="00404371" w:rsidRPr="009F6662" w:rsidRDefault="00404371" w:rsidP="008B48A6">
            <w:pPr>
              <w:widowControl w:val="0"/>
              <w:autoSpaceDE w:val="0"/>
              <w:autoSpaceDN w:val="0"/>
              <w:spacing w:before="0" w:after="0" w:line="276" w:lineRule="auto"/>
              <w:ind w:left="0"/>
              <w:jc w:val="both"/>
              <w:rPr>
                <w:rFonts w:asciiTheme="minorHAnsi" w:hAnsiTheme="minorHAnsi" w:cstheme="minorHAnsi"/>
                <w:b/>
                <w:bCs/>
                <w:lang w:val="en-US"/>
              </w:rPr>
            </w:pPr>
          </w:p>
        </w:tc>
      </w:tr>
    </w:tbl>
    <w:p w14:paraId="3C13B1D3" w14:textId="77777777" w:rsidR="008B48A6" w:rsidRPr="009F6662" w:rsidRDefault="008B48A6" w:rsidP="008B48A6">
      <w:pPr>
        <w:widowControl w:val="0"/>
        <w:autoSpaceDE w:val="0"/>
        <w:autoSpaceDN w:val="0"/>
        <w:spacing w:before="0" w:after="0" w:line="276" w:lineRule="auto"/>
        <w:ind w:left="0"/>
        <w:jc w:val="both"/>
        <w:rPr>
          <w:rFonts w:asciiTheme="minorHAnsi" w:hAnsiTheme="minorHAnsi" w:cstheme="minorHAnsi"/>
          <w:b/>
          <w:bCs/>
          <w:lang w:val="en-US"/>
        </w:rPr>
      </w:pPr>
    </w:p>
    <w:p w14:paraId="3C13B1D4" w14:textId="77777777" w:rsidR="008B48A6" w:rsidRPr="009F6662" w:rsidRDefault="008B48A6" w:rsidP="008B48A6">
      <w:pPr>
        <w:widowControl w:val="0"/>
        <w:autoSpaceDE w:val="0"/>
        <w:autoSpaceDN w:val="0"/>
        <w:spacing w:before="0" w:after="0" w:line="276" w:lineRule="auto"/>
        <w:ind w:left="360"/>
        <w:jc w:val="both"/>
        <w:rPr>
          <w:rFonts w:asciiTheme="minorHAnsi" w:hAnsiTheme="minorHAnsi" w:cstheme="minorHAnsi"/>
          <w:b/>
          <w:bCs/>
          <w:lang w:val="en-US"/>
        </w:rPr>
      </w:pPr>
      <w:r w:rsidRPr="009F6662">
        <w:rPr>
          <w:rFonts w:asciiTheme="minorHAnsi" w:hAnsiTheme="minorHAnsi" w:cstheme="minorHAnsi"/>
          <w:b/>
          <w:bCs/>
          <w:lang w:val="en-US"/>
        </w:rPr>
        <w:t>Note:</w:t>
      </w:r>
    </w:p>
    <w:p w14:paraId="3C13B1D5" w14:textId="77777777" w:rsidR="008B48A6" w:rsidRPr="009F6662" w:rsidRDefault="008B48A6" w:rsidP="008B48A6">
      <w:pPr>
        <w:widowControl w:val="0"/>
        <w:numPr>
          <w:ilvl w:val="0"/>
          <w:numId w:val="80"/>
        </w:numPr>
        <w:autoSpaceDE w:val="0"/>
        <w:autoSpaceDN w:val="0"/>
        <w:spacing w:before="240" w:after="80" w:line="276" w:lineRule="auto"/>
        <w:jc w:val="both"/>
        <w:rPr>
          <w:rFonts w:asciiTheme="minorHAnsi" w:hAnsiTheme="minorHAnsi" w:cstheme="minorHAnsi"/>
          <w:i/>
        </w:rPr>
      </w:pPr>
      <w:r w:rsidRPr="009F6662">
        <w:rPr>
          <w:rFonts w:asciiTheme="minorHAnsi" w:hAnsiTheme="minorHAnsi" w:cstheme="minorHAnsi"/>
          <w:i/>
        </w:rPr>
        <w:t>Bay(s) required for completion of diameter (GIS) in one-and-half breaker scheme shall also be executed by the TSP.</w:t>
      </w:r>
    </w:p>
    <w:p w14:paraId="3C13B1D6" w14:textId="77777777" w:rsidR="008B48A6" w:rsidRPr="009F6662" w:rsidRDefault="008B48A6" w:rsidP="008B48A6">
      <w:pPr>
        <w:widowControl w:val="0"/>
        <w:numPr>
          <w:ilvl w:val="0"/>
          <w:numId w:val="80"/>
        </w:numPr>
        <w:autoSpaceDE w:val="0"/>
        <w:autoSpaceDN w:val="0"/>
        <w:spacing w:before="240" w:after="80" w:line="276" w:lineRule="auto"/>
        <w:jc w:val="both"/>
        <w:rPr>
          <w:rFonts w:asciiTheme="minorHAnsi" w:hAnsiTheme="minorHAnsi" w:cstheme="minorHAnsi"/>
          <w:i/>
        </w:rPr>
      </w:pPr>
      <w:r w:rsidRPr="009F6662">
        <w:rPr>
          <w:rFonts w:asciiTheme="minorHAnsi" w:hAnsiTheme="minorHAnsi" w:cstheme="minorHAnsi"/>
          <w:i/>
        </w:rPr>
        <w:t>The TSP shall implement five complete diameters at 765 kV level of Navinal (Mundra) (GIS) consisting of 2 Main Bays and 1 Tie Bay required for completion of diameter (GIS) in one-and-half breaker scheme. (4 ICT bays + 4 Line Bays + 2 Bus Reactor Bays).</w:t>
      </w:r>
    </w:p>
    <w:p w14:paraId="3C13B1D7" w14:textId="77777777" w:rsidR="008B48A6" w:rsidRPr="009F6662" w:rsidRDefault="008B48A6" w:rsidP="008B48A6">
      <w:pPr>
        <w:widowControl w:val="0"/>
        <w:numPr>
          <w:ilvl w:val="0"/>
          <w:numId w:val="80"/>
        </w:numPr>
        <w:autoSpaceDE w:val="0"/>
        <w:autoSpaceDN w:val="0"/>
        <w:spacing w:before="240" w:after="80" w:line="276" w:lineRule="auto"/>
        <w:jc w:val="both"/>
        <w:rPr>
          <w:rFonts w:asciiTheme="minorHAnsi" w:hAnsiTheme="minorHAnsi" w:cstheme="minorHAnsi"/>
          <w:i/>
        </w:rPr>
      </w:pPr>
      <w:r w:rsidRPr="009F6662">
        <w:rPr>
          <w:rFonts w:asciiTheme="minorHAnsi" w:hAnsiTheme="minorHAnsi" w:cstheme="minorHAnsi"/>
          <w:i/>
        </w:rPr>
        <w:t>Further, the TSP shall also implement four complete diameters at 400 kV level of Navinal (Mundra) (GIS) consisting of 2 Main Bays and 1 Tie Bay required for completion of diameter (GIS) in one-and-half breaker scheme. (4 ICT bays +1 Bus Reactor Bay + 3 for dia completion).</w:t>
      </w:r>
    </w:p>
    <w:p w14:paraId="3C13B1D8" w14:textId="77777777" w:rsidR="008B48A6" w:rsidRPr="009F6662" w:rsidRDefault="008B48A6" w:rsidP="008B48A6">
      <w:pPr>
        <w:widowControl w:val="0"/>
        <w:numPr>
          <w:ilvl w:val="0"/>
          <w:numId w:val="80"/>
        </w:numPr>
        <w:autoSpaceDE w:val="0"/>
        <w:autoSpaceDN w:val="0"/>
        <w:spacing w:before="0" w:after="0" w:line="276" w:lineRule="auto"/>
        <w:jc w:val="both"/>
        <w:rPr>
          <w:rFonts w:asciiTheme="minorHAnsi" w:hAnsiTheme="minorHAnsi" w:cstheme="minorHAnsi"/>
          <w:i/>
        </w:rPr>
      </w:pPr>
      <w:r w:rsidRPr="009F6662">
        <w:rPr>
          <w:rFonts w:asciiTheme="minorHAnsi" w:hAnsiTheme="minorHAnsi" w:cstheme="minorHAnsi"/>
          <w:i/>
        </w:rPr>
        <w:t xml:space="preserve">The following scope of works for interconnection of 400/220 kV MUL (Distribution Licensee) S/s with Navinal (Mundra) S/s (GIS) is under the scope of MUL (shall be constructed and maintained by a licensee at the cost of such entity) and is required to be implemented </w:t>
      </w:r>
      <w:bookmarkStart w:id="280" w:name="_Hlk153558130"/>
      <w:r w:rsidRPr="009F6662">
        <w:rPr>
          <w:rFonts w:asciiTheme="minorHAnsi" w:hAnsiTheme="minorHAnsi" w:cstheme="minorHAnsi"/>
          <w:i/>
        </w:rPr>
        <w:t>in the same time frame</w:t>
      </w:r>
      <w:bookmarkEnd w:id="280"/>
    </w:p>
    <w:p w14:paraId="3C13B1D9" w14:textId="77777777" w:rsidR="008B48A6" w:rsidRPr="009F6662" w:rsidRDefault="008B48A6" w:rsidP="008B48A6">
      <w:pPr>
        <w:widowControl w:val="0"/>
        <w:autoSpaceDE w:val="0"/>
        <w:autoSpaceDN w:val="0"/>
        <w:spacing w:before="0" w:after="0" w:line="276" w:lineRule="auto"/>
        <w:jc w:val="both"/>
        <w:rPr>
          <w:rFonts w:asciiTheme="minorHAnsi" w:hAnsiTheme="minorHAnsi" w:cstheme="minorHAnsi"/>
          <w:i/>
        </w:rPr>
      </w:pPr>
    </w:p>
    <w:p w14:paraId="3C13B1DA" w14:textId="77777777" w:rsidR="008B48A6" w:rsidRPr="009F6662" w:rsidRDefault="008B48A6" w:rsidP="008B48A6">
      <w:pPr>
        <w:widowControl w:val="0"/>
        <w:numPr>
          <w:ilvl w:val="0"/>
          <w:numId w:val="78"/>
        </w:numPr>
        <w:autoSpaceDE w:val="0"/>
        <w:autoSpaceDN w:val="0"/>
        <w:spacing w:before="0" w:after="0" w:line="276" w:lineRule="auto"/>
        <w:ind w:left="1017" w:hanging="297"/>
        <w:contextualSpacing/>
        <w:jc w:val="both"/>
        <w:rPr>
          <w:rFonts w:asciiTheme="minorHAnsi" w:hAnsiTheme="minorHAnsi" w:cstheme="minorHAnsi"/>
          <w:i/>
        </w:rPr>
      </w:pPr>
      <w:r w:rsidRPr="009F6662">
        <w:rPr>
          <w:rFonts w:asciiTheme="minorHAnsi" w:hAnsiTheme="minorHAnsi" w:cstheme="minorHAnsi"/>
          <w:i/>
        </w:rPr>
        <w:lastRenderedPageBreak/>
        <w:t>MUL – Navinal (Mundra) (GIS) 400 kV 2xD/C (Twin HTLS - Quad Moose equivalent) and KCL, MPL shall get interconnected with 400/220 kV Substation of MUL for drawal of power.</w:t>
      </w:r>
    </w:p>
    <w:p w14:paraId="3C13B1DB" w14:textId="77777777" w:rsidR="008B48A6" w:rsidRPr="009F6662" w:rsidRDefault="008B48A6" w:rsidP="008B48A6">
      <w:pPr>
        <w:widowControl w:val="0"/>
        <w:numPr>
          <w:ilvl w:val="0"/>
          <w:numId w:val="78"/>
        </w:numPr>
        <w:autoSpaceDE w:val="0"/>
        <w:autoSpaceDN w:val="0"/>
        <w:spacing w:before="0" w:after="0" w:line="276" w:lineRule="auto"/>
        <w:ind w:left="1017" w:hanging="297"/>
        <w:contextualSpacing/>
        <w:jc w:val="both"/>
        <w:rPr>
          <w:rFonts w:asciiTheme="minorHAnsi" w:hAnsiTheme="minorHAnsi" w:cstheme="minorHAnsi"/>
          <w:i/>
        </w:rPr>
      </w:pPr>
      <w:r w:rsidRPr="009F6662">
        <w:rPr>
          <w:rFonts w:asciiTheme="minorHAnsi" w:hAnsiTheme="minorHAnsi" w:cstheme="minorHAnsi"/>
          <w:i/>
        </w:rPr>
        <w:t>MUL shall implement one complete diameter (GIS) consisting of 2 main bays and 1 Tie bay in one and half breaker scheme at Navinal end as 3 line bays can be terminated in spare bays being implemented by TSP for completion of dia.</w:t>
      </w:r>
    </w:p>
    <w:p w14:paraId="3C13B1DC" w14:textId="77777777" w:rsidR="008B48A6" w:rsidRPr="009F6662" w:rsidRDefault="008B48A6" w:rsidP="00CE6772">
      <w:pPr>
        <w:widowControl w:val="0"/>
        <w:numPr>
          <w:ilvl w:val="0"/>
          <w:numId w:val="78"/>
        </w:numPr>
        <w:autoSpaceDE w:val="0"/>
        <w:autoSpaceDN w:val="0"/>
        <w:spacing w:before="0" w:after="0" w:line="276" w:lineRule="auto"/>
        <w:ind w:left="1017" w:hanging="297"/>
        <w:contextualSpacing/>
        <w:jc w:val="both"/>
        <w:rPr>
          <w:rFonts w:asciiTheme="minorHAnsi" w:hAnsiTheme="minorHAnsi" w:cstheme="minorHAnsi"/>
          <w:i/>
        </w:rPr>
      </w:pPr>
      <w:r w:rsidRPr="009F6662">
        <w:rPr>
          <w:rFonts w:asciiTheme="minorHAnsi" w:hAnsiTheme="minorHAnsi" w:cstheme="minorHAnsi"/>
          <w:i/>
        </w:rPr>
        <w:t xml:space="preserve">4 Nos. 400 kV Line bays at the Distribution Licensee MUL end. </w:t>
      </w:r>
    </w:p>
    <w:p w14:paraId="3C13B1DD" w14:textId="77777777" w:rsidR="008B48A6" w:rsidRPr="009F6662" w:rsidRDefault="008B48A6" w:rsidP="008B48A6">
      <w:pPr>
        <w:numPr>
          <w:ilvl w:val="0"/>
          <w:numId w:val="76"/>
        </w:numPr>
        <w:spacing w:before="240" w:after="200" w:line="276" w:lineRule="auto"/>
        <w:ind w:left="0" w:hanging="357"/>
        <w:jc w:val="both"/>
        <w:rPr>
          <w:rFonts w:asciiTheme="minorHAnsi" w:hAnsiTheme="minorHAnsi" w:cstheme="minorHAnsi"/>
          <w:b/>
          <w:bCs/>
        </w:rPr>
      </w:pPr>
      <w:r w:rsidRPr="009F6662">
        <w:rPr>
          <w:rFonts w:asciiTheme="minorHAnsi" w:hAnsiTheme="minorHAnsi" w:cstheme="minorHAnsi"/>
          <w:b/>
          <w:bCs/>
        </w:rPr>
        <w:t>Transmission Grid Map:</w:t>
      </w:r>
    </w:p>
    <w:p w14:paraId="3C13B1DE" w14:textId="77777777" w:rsidR="008B48A6" w:rsidRPr="009F6662" w:rsidRDefault="008B48A6" w:rsidP="008B48A6">
      <w:pPr>
        <w:spacing w:before="240" w:after="200" w:line="276" w:lineRule="auto"/>
        <w:jc w:val="both"/>
        <w:rPr>
          <w:rFonts w:asciiTheme="minorHAnsi" w:hAnsiTheme="minorHAnsi" w:cstheme="minorHAnsi"/>
          <w:b/>
          <w:bCs/>
          <w:sz w:val="20"/>
          <w:szCs w:val="20"/>
        </w:rPr>
      </w:pPr>
    </w:p>
    <w:p w14:paraId="3C13B1DF" w14:textId="77777777" w:rsidR="008B48A6" w:rsidRPr="009F6662" w:rsidRDefault="008B48A6" w:rsidP="009B3A37">
      <w:pPr>
        <w:spacing w:line="276" w:lineRule="auto"/>
        <w:ind w:hanging="90"/>
        <w:jc w:val="center"/>
        <w:rPr>
          <w:rFonts w:asciiTheme="minorHAnsi" w:hAnsiTheme="minorHAnsi" w:cstheme="minorHAnsi"/>
        </w:rPr>
      </w:pPr>
      <w:r w:rsidRPr="009F6662">
        <w:rPr>
          <w:rFonts w:asciiTheme="minorHAnsi" w:hAnsiTheme="minorHAnsi" w:cstheme="minorHAnsi"/>
          <w:b/>
          <w:bCs/>
          <w:noProof/>
          <w:color w:val="000000"/>
          <w:lang w:val="en-IN" w:eastAsia="en-IN"/>
        </w:rPr>
        <mc:AlternateContent>
          <mc:Choice Requires="wps">
            <w:drawing>
              <wp:anchor distT="0" distB="0" distL="114300" distR="114300" simplePos="0" relativeHeight="251662336" behindDoc="0" locked="0" layoutInCell="1" allowOverlap="1" wp14:anchorId="3C13B772" wp14:editId="3C13B773">
                <wp:simplePos x="0" y="0"/>
                <wp:positionH relativeFrom="column">
                  <wp:posOffset>841248</wp:posOffset>
                </wp:positionH>
                <wp:positionV relativeFrom="paragraph">
                  <wp:posOffset>2884399</wp:posOffset>
                </wp:positionV>
                <wp:extent cx="1476375" cy="534009"/>
                <wp:effectExtent l="0" t="0" r="952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53400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13B7A6" w14:textId="77777777" w:rsidR="00456E74" w:rsidRDefault="00456E74" w:rsidP="00CE6772">
                            <w:pPr>
                              <w:ind w:left="0"/>
                            </w:pPr>
                            <w:r>
                              <w:t>MUL, MPL &amp; KCL power drawl S/s</w:t>
                            </w:r>
                          </w:p>
                          <w:p w14:paraId="3C13B7A7" w14:textId="77777777" w:rsidR="00456E74" w:rsidRDefault="00456E74" w:rsidP="008B48A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13B772" id="_x0000_t202" coordsize="21600,21600" o:spt="202" path="m,l,21600r21600,l21600,xe">
                <v:stroke joinstyle="miter"/>
                <v:path gradientshapeok="t" o:connecttype="rect"/>
              </v:shapetype>
              <v:shape id="Text Box 8" o:spid="_x0000_s1026" type="#_x0000_t202" style="position:absolute;left:0;text-align:left;margin-left:66.25pt;margin-top:227.1pt;width:116.25pt;height:4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" stroked="f">
                <v:textbox>
                  <w:txbxContent>
                    <w:p w14:paraId="3C13B7A6" w14:textId="77777777" w:rsidR="00456E74" w:rsidRDefault="00456E74" w:rsidP="00CE6772">
                      <w:pPr>
                        <w:ind w:left="0"/>
                      </w:pPr>
                      <w:r>
                        <w:t>MUL, MPL &amp; KCL power drawl S/s</w:t>
                      </w:r>
                    </w:p>
                    <w:p w14:paraId="3C13B7A7" w14:textId="77777777" w:rsidR="00456E74" w:rsidRDefault="00456E74" w:rsidP="008B48A6"/>
                  </w:txbxContent>
                </v:textbox>
              </v:shape>
            </w:pict>
          </mc:Fallback>
        </mc:AlternateContent>
      </w:r>
      <w:r w:rsidRPr="009F6662">
        <w:rPr>
          <w:rFonts w:asciiTheme="minorHAnsi" w:hAnsiTheme="minorHAnsi" w:cstheme="minorHAnsi"/>
          <w:b/>
          <w:bCs/>
          <w:noProof/>
          <w:color w:val="000000"/>
          <w:lang w:val="en-IN" w:eastAsia="en-IN"/>
        </w:rPr>
        <w:drawing>
          <wp:inline distT="0" distB="0" distL="0" distR="0" wp14:anchorId="3C13B774" wp14:editId="3C13B775">
            <wp:extent cx="5852160" cy="3694430"/>
            <wp:effectExtent l="19050" t="19050" r="15240" b="203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52160" cy="3694430"/>
                    </a:xfrm>
                    <a:prstGeom prst="rect">
                      <a:avLst/>
                    </a:prstGeom>
                    <a:noFill/>
                    <a:ln w="6350" cmpd="sng">
                      <a:solidFill>
                        <a:srgbClr val="000000"/>
                      </a:solidFill>
                      <a:miter lim="800000"/>
                      <a:headEnd/>
                      <a:tailEnd/>
                    </a:ln>
                    <a:effectLst/>
                  </pic:spPr>
                </pic:pic>
              </a:graphicData>
            </a:graphic>
          </wp:inline>
        </w:drawing>
      </w:r>
    </w:p>
    <w:p w14:paraId="3C13B1E0" w14:textId="77777777" w:rsidR="008B48A6" w:rsidRPr="009F6662" w:rsidRDefault="008B48A6" w:rsidP="0042268C">
      <w:pPr>
        <w:spacing w:after="200" w:line="276" w:lineRule="auto"/>
        <w:ind w:left="90"/>
        <w:contextualSpacing/>
        <w:jc w:val="center"/>
        <w:rPr>
          <w:rFonts w:asciiTheme="minorHAnsi" w:hAnsiTheme="minorHAnsi" w:cstheme="minorHAnsi"/>
          <w:b/>
          <w:bCs/>
          <w:noProof/>
          <w:lang w:bidi="hi-IN"/>
        </w:rPr>
      </w:pPr>
      <w:r w:rsidRPr="009F6662">
        <w:rPr>
          <w:rFonts w:asciiTheme="minorHAnsi" w:hAnsiTheme="minorHAnsi" w:cstheme="minorHAnsi"/>
          <w:b/>
          <w:bCs/>
          <w:noProof/>
          <w:lang w:bidi="hi-IN"/>
        </w:rPr>
        <w:t xml:space="preserve">Fig-1 : </w:t>
      </w:r>
      <w:r w:rsidRPr="009F6662">
        <w:rPr>
          <w:rFonts w:asciiTheme="minorHAnsi" w:hAnsiTheme="minorHAnsi" w:cstheme="minorHAnsi"/>
          <w:b/>
          <w:bCs/>
        </w:rPr>
        <w:t>Network Expansion Scheme in Navinal (Mundra) area of Gujarat for drawal of power in the area</w:t>
      </w:r>
    </w:p>
    <w:p w14:paraId="3C13B1E1" w14:textId="77777777" w:rsidR="008B48A6" w:rsidRPr="009F6662" w:rsidRDefault="008B48A6" w:rsidP="007A6D62">
      <w:pPr>
        <w:spacing w:line="276" w:lineRule="auto"/>
        <w:ind w:left="0"/>
        <w:rPr>
          <w:rFonts w:asciiTheme="minorHAnsi" w:hAnsiTheme="minorHAnsi" w:cstheme="minorHAnsi"/>
          <w:lang w:bidi="hi-IN"/>
        </w:rPr>
      </w:pPr>
    </w:p>
    <w:p w14:paraId="3C13B1E2" w14:textId="77777777" w:rsidR="002C7C56" w:rsidRPr="009F6662" w:rsidRDefault="002C7C56" w:rsidP="007A6D62">
      <w:pPr>
        <w:spacing w:line="276" w:lineRule="auto"/>
        <w:ind w:left="0"/>
        <w:rPr>
          <w:rFonts w:asciiTheme="minorHAnsi" w:hAnsiTheme="minorHAnsi" w:cstheme="minorHAnsi"/>
          <w:lang w:bidi="hi-IN"/>
        </w:rPr>
      </w:pPr>
    </w:p>
    <w:p w14:paraId="3C13B1E3" w14:textId="77777777" w:rsidR="002C7C56" w:rsidRPr="009F6662" w:rsidRDefault="002C7C56" w:rsidP="007A6D62">
      <w:pPr>
        <w:spacing w:line="276" w:lineRule="auto"/>
        <w:ind w:left="0"/>
        <w:rPr>
          <w:rFonts w:asciiTheme="minorHAnsi" w:hAnsiTheme="minorHAnsi" w:cstheme="minorHAnsi"/>
          <w:lang w:bidi="hi-IN"/>
        </w:rPr>
      </w:pPr>
    </w:p>
    <w:p w14:paraId="3C13B1E4" w14:textId="77777777" w:rsidR="002C7C56" w:rsidRPr="009F6662" w:rsidRDefault="002C7C56" w:rsidP="007A6D62">
      <w:pPr>
        <w:spacing w:line="276" w:lineRule="auto"/>
        <w:ind w:left="0"/>
        <w:rPr>
          <w:rFonts w:asciiTheme="minorHAnsi" w:hAnsiTheme="minorHAnsi" w:cstheme="minorHAnsi"/>
          <w:lang w:bidi="hi-IN"/>
        </w:rPr>
      </w:pPr>
    </w:p>
    <w:p w14:paraId="3C13B1E5" w14:textId="77777777" w:rsidR="002C7C56" w:rsidRPr="009F6662" w:rsidRDefault="002C7C56" w:rsidP="007A6D62">
      <w:pPr>
        <w:spacing w:line="276" w:lineRule="auto"/>
        <w:ind w:left="0"/>
        <w:rPr>
          <w:rFonts w:asciiTheme="minorHAnsi" w:hAnsiTheme="minorHAnsi" w:cstheme="minorHAnsi"/>
          <w:lang w:bidi="hi-IN"/>
        </w:rPr>
      </w:pPr>
    </w:p>
    <w:p w14:paraId="3C13B1E6" w14:textId="77777777" w:rsidR="009B3A37" w:rsidRPr="009F6662" w:rsidRDefault="009B3A37" w:rsidP="007A6D62">
      <w:pPr>
        <w:spacing w:line="276" w:lineRule="auto"/>
        <w:ind w:left="0"/>
        <w:rPr>
          <w:rFonts w:asciiTheme="minorHAnsi" w:hAnsiTheme="minorHAnsi" w:cstheme="minorHAnsi"/>
          <w:lang w:bidi="hi-IN"/>
        </w:rPr>
      </w:pPr>
    </w:p>
    <w:p w14:paraId="3C13B1E7" w14:textId="77777777" w:rsidR="008B48A6" w:rsidRPr="009F6662" w:rsidRDefault="008B48A6" w:rsidP="008B48A6">
      <w:pPr>
        <w:widowControl w:val="0"/>
        <w:suppressAutoHyphens/>
        <w:autoSpaceDE w:val="0"/>
        <w:autoSpaceDN w:val="0"/>
        <w:spacing w:before="240" w:after="240" w:line="276" w:lineRule="auto"/>
        <w:ind w:left="0" w:right="-330" w:firstLine="540"/>
        <w:jc w:val="center"/>
        <w:rPr>
          <w:rFonts w:asciiTheme="minorHAnsi" w:hAnsiTheme="minorHAnsi" w:cstheme="minorHAnsi"/>
          <w:b/>
          <w:u w:val="single"/>
          <w:lang w:val="en-US" w:eastAsia="ar-SA"/>
        </w:rPr>
      </w:pPr>
      <w:r w:rsidRPr="009F6662">
        <w:rPr>
          <w:rFonts w:asciiTheme="minorHAnsi" w:hAnsiTheme="minorHAnsi" w:cstheme="minorHAnsi"/>
          <w:b/>
          <w:u w:val="single"/>
          <w:lang w:val="en-US" w:eastAsia="ar-SA"/>
        </w:rPr>
        <w:lastRenderedPageBreak/>
        <w:t>SPECIFIC TECHNICAL REQUIREMENTS FOR TRANSMISSION LINE</w:t>
      </w:r>
    </w:p>
    <w:p w14:paraId="3C13B1E8"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lang w:val="en-US" w:eastAsia="en-GB"/>
        </w:rPr>
      </w:pPr>
      <w:r w:rsidRPr="009F6662">
        <w:rPr>
          <w:rFonts w:asciiTheme="minorHAnsi" w:hAnsiTheme="minorHAnsi" w:cstheme="minorHAnsi"/>
          <w:snapToGrid w:val="0"/>
          <w:lang w:val="en-US"/>
        </w:rPr>
        <w:t xml:space="preserve">A.1.0 </w:t>
      </w:r>
      <w:r w:rsidRPr="009F6662">
        <w:rPr>
          <w:rFonts w:asciiTheme="minorHAnsi" w:hAnsiTheme="minorHAnsi" w:cstheme="minorHAnsi"/>
          <w:snapToGrid w:val="0"/>
          <w:lang w:val="en-US"/>
        </w:rPr>
        <w:tab/>
        <w:t>The design, routing and construction of transmission lines shall be in accordance with Chapter V, Part A of CEA (Technical Standards for Construction of Electrical Plants and Electric Lines) Regulations</w:t>
      </w:r>
      <w:r w:rsidRPr="009F6662">
        <w:rPr>
          <w:rFonts w:asciiTheme="minorHAnsi" w:hAnsiTheme="minorHAnsi" w:cstheme="minorHAnsi"/>
          <w:snapToGrid w:val="0"/>
          <w:lang w:val="en-US" w:eastAsia="en-GB"/>
        </w:rPr>
        <w:t xml:space="preserve"> 2022, as amended from time to time. </w:t>
      </w:r>
      <w:r w:rsidRPr="009F6662">
        <w:rPr>
          <w:rFonts w:asciiTheme="minorHAnsi" w:hAnsiTheme="minorHAnsi" w:cstheme="minorHAnsi"/>
          <w:lang w:val="en-US" w:eastAsia="en-GB"/>
        </w:rPr>
        <w:t>Other CEA Regulations and MoP guidelines, as applicable, shall also be followed.</w:t>
      </w:r>
    </w:p>
    <w:p w14:paraId="3C13B1E9"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 xml:space="preserve">A.2.0 </w:t>
      </w:r>
      <w:r w:rsidRPr="009F6662">
        <w:rPr>
          <w:rFonts w:asciiTheme="minorHAnsi" w:hAnsiTheme="minorHAnsi" w:cstheme="minorHAnsi"/>
          <w:snapToGrid w:val="0"/>
          <w:lang w:val="en-US"/>
        </w:rPr>
        <w:tab/>
        <w:t>Selection of tower type shall be made as per CEA Regulations, however, in case lattice type towers are used, the following shall also be applicable:</w:t>
      </w:r>
    </w:p>
    <w:p w14:paraId="3C13B1EA"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 xml:space="preserve">A.2.1 </w:t>
      </w:r>
      <w:r w:rsidRPr="009F6662">
        <w:rPr>
          <w:rFonts w:asciiTheme="minorHAnsi" w:hAnsiTheme="minorHAnsi" w:cstheme="minorHAnsi"/>
          <w:snapToGrid w:val="0"/>
          <w:lang w:val="en-US"/>
        </w:rPr>
        <w:tab/>
        <w:t>Steel section of grade E 250 and/or grade E 350 as per IS 2062, only are permitted for use in towers, extensions, gantry structures and stub setting templates. For towers in snowbound areas, steel sections shall conform to Grade-C of IS-2062.</w:t>
      </w:r>
    </w:p>
    <w:p w14:paraId="3C13B1EB"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 xml:space="preserve">A.2.2 </w:t>
      </w:r>
      <w:r w:rsidRPr="009F6662">
        <w:rPr>
          <w:rFonts w:asciiTheme="minorHAnsi" w:hAnsiTheme="minorHAnsi" w:cstheme="minorHAnsi"/>
          <w:snapToGrid w:val="0"/>
          <w:lang w:val="en-US"/>
        </w:rPr>
        <w:tab/>
        <w:t>The towers shall be designed as per IS-802:2015, however, the drag coefficient of the tower shall be as follows: -</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4452"/>
      </w:tblGrid>
      <w:tr w:rsidR="008B48A6" w:rsidRPr="009F6662" w14:paraId="3C13B1EE" w14:textId="77777777" w:rsidTr="00CE691A">
        <w:trPr>
          <w:trHeight w:val="359"/>
        </w:trPr>
        <w:tc>
          <w:tcPr>
            <w:tcW w:w="3119" w:type="dxa"/>
          </w:tcPr>
          <w:p w14:paraId="3C13B1EC" w14:textId="77777777" w:rsidR="008B48A6" w:rsidRPr="009F6662" w:rsidRDefault="008B48A6" w:rsidP="008B48A6">
            <w:pPr>
              <w:widowControl w:val="0"/>
              <w:autoSpaceDE w:val="0"/>
              <w:autoSpaceDN w:val="0"/>
              <w:spacing w:before="0" w:after="0" w:line="276" w:lineRule="auto"/>
              <w:ind w:left="0" w:right="-329"/>
              <w:contextualSpacing/>
              <w:jc w:val="center"/>
              <w:rPr>
                <w:rFonts w:asciiTheme="minorHAnsi" w:hAnsiTheme="minorHAnsi" w:cstheme="minorHAnsi"/>
                <w:b/>
                <w:bCs/>
                <w:snapToGrid w:val="0"/>
                <w:lang w:val="en-US"/>
              </w:rPr>
            </w:pPr>
            <w:r w:rsidRPr="009F6662">
              <w:rPr>
                <w:rFonts w:asciiTheme="minorHAnsi" w:hAnsiTheme="minorHAnsi" w:cstheme="minorHAnsi"/>
                <w:b/>
                <w:bCs/>
                <w:snapToGrid w:val="0"/>
                <w:lang w:val="en-US"/>
              </w:rPr>
              <w:t>Solidity Ratio</w:t>
            </w:r>
          </w:p>
        </w:tc>
        <w:tc>
          <w:tcPr>
            <w:tcW w:w="4452" w:type="dxa"/>
          </w:tcPr>
          <w:p w14:paraId="3C13B1ED" w14:textId="77777777" w:rsidR="008B48A6" w:rsidRPr="009F6662" w:rsidRDefault="008B48A6" w:rsidP="008B48A6">
            <w:pPr>
              <w:widowControl w:val="0"/>
              <w:autoSpaceDE w:val="0"/>
              <w:autoSpaceDN w:val="0"/>
              <w:spacing w:before="0" w:after="0" w:line="276" w:lineRule="auto"/>
              <w:ind w:left="0" w:right="-329"/>
              <w:contextualSpacing/>
              <w:jc w:val="center"/>
              <w:rPr>
                <w:rFonts w:asciiTheme="minorHAnsi" w:hAnsiTheme="minorHAnsi" w:cstheme="minorHAnsi"/>
                <w:b/>
                <w:bCs/>
                <w:snapToGrid w:val="0"/>
                <w:lang w:val="en-US"/>
              </w:rPr>
            </w:pPr>
            <w:r w:rsidRPr="009F6662">
              <w:rPr>
                <w:rFonts w:asciiTheme="minorHAnsi" w:hAnsiTheme="minorHAnsi" w:cstheme="minorHAnsi"/>
                <w:b/>
                <w:bCs/>
                <w:snapToGrid w:val="0"/>
                <w:lang w:val="en-US"/>
              </w:rPr>
              <w:t>Drag Coefficient</w:t>
            </w:r>
          </w:p>
        </w:tc>
      </w:tr>
      <w:tr w:rsidR="008B48A6" w:rsidRPr="009F6662" w14:paraId="3C13B1F1" w14:textId="77777777" w:rsidTr="00CE691A">
        <w:trPr>
          <w:trHeight w:val="363"/>
        </w:trPr>
        <w:tc>
          <w:tcPr>
            <w:tcW w:w="3119" w:type="dxa"/>
          </w:tcPr>
          <w:p w14:paraId="3C13B1EF" w14:textId="77777777" w:rsidR="008B48A6" w:rsidRPr="009F6662" w:rsidRDefault="008B48A6" w:rsidP="008B48A6">
            <w:pPr>
              <w:widowControl w:val="0"/>
              <w:autoSpaceDE w:val="0"/>
              <w:autoSpaceDN w:val="0"/>
              <w:spacing w:before="0" w:after="0" w:line="276" w:lineRule="auto"/>
              <w:ind w:left="0" w:right="-329"/>
              <w:contextualSpacing/>
              <w:jc w:val="center"/>
              <w:rPr>
                <w:rFonts w:asciiTheme="minorHAnsi" w:hAnsiTheme="minorHAnsi" w:cstheme="minorHAnsi"/>
                <w:snapToGrid w:val="0"/>
                <w:lang w:val="en-US"/>
              </w:rPr>
            </w:pPr>
            <w:r w:rsidRPr="009F6662">
              <w:rPr>
                <w:rFonts w:asciiTheme="minorHAnsi" w:hAnsiTheme="minorHAnsi" w:cstheme="minorHAnsi"/>
                <w:snapToGrid w:val="0"/>
                <w:lang w:val="en-US"/>
              </w:rPr>
              <w:t>Up to 0.05</w:t>
            </w:r>
          </w:p>
        </w:tc>
        <w:tc>
          <w:tcPr>
            <w:tcW w:w="4452" w:type="dxa"/>
          </w:tcPr>
          <w:p w14:paraId="3C13B1F0" w14:textId="77777777" w:rsidR="008B48A6" w:rsidRPr="009F6662" w:rsidRDefault="008B48A6" w:rsidP="008B48A6">
            <w:pPr>
              <w:widowControl w:val="0"/>
              <w:autoSpaceDE w:val="0"/>
              <w:autoSpaceDN w:val="0"/>
              <w:spacing w:before="0" w:after="0" w:line="276" w:lineRule="auto"/>
              <w:ind w:left="0" w:right="-329"/>
              <w:contextualSpacing/>
              <w:jc w:val="center"/>
              <w:rPr>
                <w:rFonts w:asciiTheme="minorHAnsi" w:hAnsiTheme="minorHAnsi" w:cstheme="minorHAnsi"/>
                <w:snapToGrid w:val="0"/>
                <w:lang w:val="en-US"/>
              </w:rPr>
            </w:pPr>
            <w:r w:rsidRPr="009F6662">
              <w:rPr>
                <w:rFonts w:asciiTheme="minorHAnsi" w:hAnsiTheme="minorHAnsi" w:cstheme="minorHAnsi"/>
                <w:snapToGrid w:val="0"/>
                <w:lang w:val="en-US"/>
              </w:rPr>
              <w:t>3.6</w:t>
            </w:r>
          </w:p>
        </w:tc>
      </w:tr>
      <w:tr w:rsidR="008B48A6" w:rsidRPr="009F6662" w14:paraId="3C13B1F4" w14:textId="77777777" w:rsidTr="00CE691A">
        <w:trPr>
          <w:trHeight w:val="215"/>
        </w:trPr>
        <w:tc>
          <w:tcPr>
            <w:tcW w:w="3119" w:type="dxa"/>
          </w:tcPr>
          <w:p w14:paraId="3C13B1F2" w14:textId="77777777" w:rsidR="008B48A6" w:rsidRPr="009F6662" w:rsidRDefault="008B48A6" w:rsidP="008B48A6">
            <w:pPr>
              <w:widowControl w:val="0"/>
              <w:autoSpaceDE w:val="0"/>
              <w:autoSpaceDN w:val="0"/>
              <w:spacing w:before="0" w:after="0" w:line="276" w:lineRule="auto"/>
              <w:ind w:left="0" w:right="-329"/>
              <w:contextualSpacing/>
              <w:jc w:val="center"/>
              <w:rPr>
                <w:rFonts w:asciiTheme="minorHAnsi" w:hAnsiTheme="minorHAnsi" w:cstheme="minorHAnsi"/>
                <w:snapToGrid w:val="0"/>
                <w:lang w:val="en-US"/>
              </w:rPr>
            </w:pPr>
            <w:r w:rsidRPr="009F6662">
              <w:rPr>
                <w:rFonts w:asciiTheme="minorHAnsi" w:hAnsiTheme="minorHAnsi" w:cstheme="minorHAnsi"/>
                <w:snapToGrid w:val="0"/>
                <w:lang w:val="en-US"/>
              </w:rPr>
              <w:t>0.1</w:t>
            </w:r>
          </w:p>
        </w:tc>
        <w:tc>
          <w:tcPr>
            <w:tcW w:w="4452" w:type="dxa"/>
          </w:tcPr>
          <w:p w14:paraId="3C13B1F3" w14:textId="77777777" w:rsidR="008B48A6" w:rsidRPr="009F6662" w:rsidRDefault="008B48A6" w:rsidP="008B48A6">
            <w:pPr>
              <w:widowControl w:val="0"/>
              <w:autoSpaceDE w:val="0"/>
              <w:autoSpaceDN w:val="0"/>
              <w:spacing w:before="0" w:after="0" w:line="276" w:lineRule="auto"/>
              <w:ind w:left="0" w:right="-329"/>
              <w:contextualSpacing/>
              <w:jc w:val="center"/>
              <w:rPr>
                <w:rFonts w:asciiTheme="minorHAnsi" w:hAnsiTheme="minorHAnsi" w:cstheme="minorHAnsi"/>
                <w:snapToGrid w:val="0"/>
                <w:lang w:val="en-US"/>
              </w:rPr>
            </w:pPr>
            <w:r w:rsidRPr="009F6662">
              <w:rPr>
                <w:rFonts w:asciiTheme="minorHAnsi" w:hAnsiTheme="minorHAnsi" w:cstheme="minorHAnsi"/>
                <w:snapToGrid w:val="0"/>
                <w:lang w:val="en-US"/>
              </w:rPr>
              <w:t>3.4</w:t>
            </w:r>
          </w:p>
        </w:tc>
      </w:tr>
      <w:tr w:rsidR="008B48A6" w:rsidRPr="009F6662" w14:paraId="3C13B1F7" w14:textId="77777777" w:rsidTr="00CE691A">
        <w:trPr>
          <w:trHeight w:val="143"/>
        </w:trPr>
        <w:tc>
          <w:tcPr>
            <w:tcW w:w="3119" w:type="dxa"/>
          </w:tcPr>
          <w:p w14:paraId="3C13B1F5" w14:textId="77777777" w:rsidR="008B48A6" w:rsidRPr="009F6662" w:rsidRDefault="008B48A6" w:rsidP="008B48A6">
            <w:pPr>
              <w:widowControl w:val="0"/>
              <w:autoSpaceDE w:val="0"/>
              <w:autoSpaceDN w:val="0"/>
              <w:spacing w:before="0" w:after="0" w:line="276" w:lineRule="auto"/>
              <w:ind w:left="0" w:right="-329"/>
              <w:contextualSpacing/>
              <w:jc w:val="center"/>
              <w:rPr>
                <w:rFonts w:asciiTheme="minorHAnsi" w:hAnsiTheme="minorHAnsi" w:cstheme="minorHAnsi"/>
                <w:snapToGrid w:val="0"/>
                <w:lang w:val="en-US"/>
              </w:rPr>
            </w:pPr>
            <w:r w:rsidRPr="009F6662">
              <w:rPr>
                <w:rFonts w:asciiTheme="minorHAnsi" w:hAnsiTheme="minorHAnsi" w:cstheme="minorHAnsi"/>
                <w:snapToGrid w:val="0"/>
                <w:lang w:val="en-US"/>
              </w:rPr>
              <w:t>0.2</w:t>
            </w:r>
          </w:p>
        </w:tc>
        <w:tc>
          <w:tcPr>
            <w:tcW w:w="4452" w:type="dxa"/>
          </w:tcPr>
          <w:p w14:paraId="3C13B1F6" w14:textId="77777777" w:rsidR="008B48A6" w:rsidRPr="009F6662" w:rsidRDefault="008B48A6" w:rsidP="008B48A6">
            <w:pPr>
              <w:widowControl w:val="0"/>
              <w:autoSpaceDE w:val="0"/>
              <w:autoSpaceDN w:val="0"/>
              <w:spacing w:before="0" w:after="0" w:line="276" w:lineRule="auto"/>
              <w:ind w:left="0" w:right="-329"/>
              <w:contextualSpacing/>
              <w:jc w:val="center"/>
              <w:rPr>
                <w:rFonts w:asciiTheme="minorHAnsi" w:hAnsiTheme="minorHAnsi" w:cstheme="minorHAnsi"/>
                <w:snapToGrid w:val="0"/>
                <w:lang w:val="en-US"/>
              </w:rPr>
            </w:pPr>
            <w:r w:rsidRPr="009F6662">
              <w:rPr>
                <w:rFonts w:asciiTheme="minorHAnsi" w:hAnsiTheme="minorHAnsi" w:cstheme="minorHAnsi"/>
                <w:snapToGrid w:val="0"/>
                <w:lang w:val="en-US"/>
              </w:rPr>
              <w:t>2.9</w:t>
            </w:r>
          </w:p>
        </w:tc>
      </w:tr>
      <w:tr w:rsidR="008B48A6" w:rsidRPr="009F6662" w14:paraId="3C13B1FA" w14:textId="77777777" w:rsidTr="00CE691A">
        <w:trPr>
          <w:trHeight w:val="70"/>
        </w:trPr>
        <w:tc>
          <w:tcPr>
            <w:tcW w:w="3119" w:type="dxa"/>
          </w:tcPr>
          <w:p w14:paraId="3C13B1F8" w14:textId="77777777" w:rsidR="008B48A6" w:rsidRPr="009F6662" w:rsidRDefault="008B48A6" w:rsidP="008B48A6">
            <w:pPr>
              <w:widowControl w:val="0"/>
              <w:autoSpaceDE w:val="0"/>
              <w:autoSpaceDN w:val="0"/>
              <w:spacing w:before="0" w:after="0" w:line="276" w:lineRule="auto"/>
              <w:ind w:left="0" w:right="-329"/>
              <w:contextualSpacing/>
              <w:jc w:val="center"/>
              <w:rPr>
                <w:rFonts w:asciiTheme="minorHAnsi" w:hAnsiTheme="minorHAnsi" w:cstheme="minorHAnsi"/>
                <w:snapToGrid w:val="0"/>
                <w:lang w:val="en-US"/>
              </w:rPr>
            </w:pPr>
            <w:r w:rsidRPr="009F6662">
              <w:rPr>
                <w:rFonts w:asciiTheme="minorHAnsi" w:hAnsiTheme="minorHAnsi" w:cstheme="minorHAnsi"/>
                <w:snapToGrid w:val="0"/>
                <w:lang w:val="en-US"/>
              </w:rPr>
              <w:t>0.3</w:t>
            </w:r>
          </w:p>
        </w:tc>
        <w:tc>
          <w:tcPr>
            <w:tcW w:w="4452" w:type="dxa"/>
          </w:tcPr>
          <w:p w14:paraId="3C13B1F9" w14:textId="77777777" w:rsidR="008B48A6" w:rsidRPr="009F6662" w:rsidRDefault="008B48A6" w:rsidP="008B48A6">
            <w:pPr>
              <w:widowControl w:val="0"/>
              <w:autoSpaceDE w:val="0"/>
              <w:autoSpaceDN w:val="0"/>
              <w:spacing w:before="0" w:after="0" w:line="276" w:lineRule="auto"/>
              <w:ind w:left="0" w:right="-329"/>
              <w:contextualSpacing/>
              <w:jc w:val="center"/>
              <w:rPr>
                <w:rFonts w:asciiTheme="minorHAnsi" w:hAnsiTheme="minorHAnsi" w:cstheme="minorHAnsi"/>
                <w:snapToGrid w:val="0"/>
                <w:lang w:val="en-US"/>
              </w:rPr>
            </w:pPr>
            <w:r w:rsidRPr="009F6662">
              <w:rPr>
                <w:rFonts w:asciiTheme="minorHAnsi" w:hAnsiTheme="minorHAnsi" w:cstheme="minorHAnsi"/>
                <w:snapToGrid w:val="0"/>
                <w:lang w:val="en-US"/>
              </w:rPr>
              <w:t>2.5</w:t>
            </w:r>
          </w:p>
        </w:tc>
      </w:tr>
      <w:tr w:rsidR="008B48A6" w:rsidRPr="009F6662" w14:paraId="3C13B1FD" w14:textId="77777777" w:rsidTr="00CE691A">
        <w:trPr>
          <w:trHeight w:val="215"/>
        </w:trPr>
        <w:tc>
          <w:tcPr>
            <w:tcW w:w="3119" w:type="dxa"/>
          </w:tcPr>
          <w:p w14:paraId="3C13B1FB" w14:textId="77777777" w:rsidR="008B48A6" w:rsidRPr="009F6662" w:rsidRDefault="008B48A6" w:rsidP="008B48A6">
            <w:pPr>
              <w:widowControl w:val="0"/>
              <w:autoSpaceDE w:val="0"/>
              <w:autoSpaceDN w:val="0"/>
              <w:spacing w:before="0" w:after="0" w:line="276" w:lineRule="auto"/>
              <w:ind w:left="0" w:right="-329"/>
              <w:contextualSpacing/>
              <w:jc w:val="center"/>
              <w:rPr>
                <w:rFonts w:asciiTheme="minorHAnsi" w:hAnsiTheme="minorHAnsi" w:cstheme="minorHAnsi"/>
                <w:snapToGrid w:val="0"/>
                <w:lang w:val="en-US"/>
              </w:rPr>
            </w:pPr>
            <w:r w:rsidRPr="009F6662">
              <w:rPr>
                <w:rFonts w:asciiTheme="minorHAnsi" w:hAnsiTheme="minorHAnsi" w:cstheme="minorHAnsi"/>
                <w:snapToGrid w:val="0"/>
                <w:lang w:val="en-US"/>
              </w:rPr>
              <w:t>0.4</w:t>
            </w:r>
          </w:p>
        </w:tc>
        <w:tc>
          <w:tcPr>
            <w:tcW w:w="4452" w:type="dxa"/>
          </w:tcPr>
          <w:p w14:paraId="3C13B1FC" w14:textId="77777777" w:rsidR="008B48A6" w:rsidRPr="009F6662" w:rsidRDefault="008B48A6" w:rsidP="008B48A6">
            <w:pPr>
              <w:widowControl w:val="0"/>
              <w:autoSpaceDE w:val="0"/>
              <w:autoSpaceDN w:val="0"/>
              <w:spacing w:before="0" w:after="0" w:line="276" w:lineRule="auto"/>
              <w:ind w:left="0" w:right="-329"/>
              <w:contextualSpacing/>
              <w:jc w:val="center"/>
              <w:rPr>
                <w:rFonts w:asciiTheme="minorHAnsi" w:hAnsiTheme="minorHAnsi" w:cstheme="minorHAnsi"/>
                <w:snapToGrid w:val="0"/>
                <w:lang w:val="en-US"/>
              </w:rPr>
            </w:pPr>
            <w:r w:rsidRPr="009F6662">
              <w:rPr>
                <w:rFonts w:asciiTheme="minorHAnsi" w:hAnsiTheme="minorHAnsi" w:cstheme="minorHAnsi"/>
                <w:snapToGrid w:val="0"/>
                <w:lang w:val="en-US"/>
              </w:rPr>
              <w:t>2.2</w:t>
            </w:r>
          </w:p>
        </w:tc>
      </w:tr>
      <w:tr w:rsidR="008B48A6" w:rsidRPr="009F6662" w14:paraId="3C13B200" w14:textId="77777777" w:rsidTr="00CE691A">
        <w:trPr>
          <w:trHeight w:val="359"/>
        </w:trPr>
        <w:tc>
          <w:tcPr>
            <w:tcW w:w="3119" w:type="dxa"/>
          </w:tcPr>
          <w:p w14:paraId="3C13B1FE" w14:textId="77777777" w:rsidR="008B48A6" w:rsidRPr="009F6662" w:rsidRDefault="008B48A6" w:rsidP="008B48A6">
            <w:pPr>
              <w:widowControl w:val="0"/>
              <w:autoSpaceDE w:val="0"/>
              <w:autoSpaceDN w:val="0"/>
              <w:spacing w:before="0" w:after="0" w:line="276" w:lineRule="auto"/>
              <w:ind w:left="0" w:right="-329"/>
              <w:contextualSpacing/>
              <w:jc w:val="center"/>
              <w:rPr>
                <w:rFonts w:asciiTheme="minorHAnsi" w:hAnsiTheme="minorHAnsi" w:cstheme="minorHAnsi"/>
                <w:snapToGrid w:val="0"/>
                <w:lang w:val="en-US"/>
              </w:rPr>
            </w:pPr>
            <w:r w:rsidRPr="009F6662">
              <w:rPr>
                <w:rFonts w:asciiTheme="minorHAnsi" w:hAnsiTheme="minorHAnsi" w:cstheme="minorHAnsi"/>
                <w:snapToGrid w:val="0"/>
                <w:lang w:val="en-US"/>
              </w:rPr>
              <w:t>0.5 and above</w:t>
            </w:r>
          </w:p>
        </w:tc>
        <w:tc>
          <w:tcPr>
            <w:tcW w:w="4452" w:type="dxa"/>
          </w:tcPr>
          <w:p w14:paraId="3C13B1FF" w14:textId="77777777" w:rsidR="008B48A6" w:rsidRPr="009F6662" w:rsidRDefault="008B48A6" w:rsidP="008B48A6">
            <w:pPr>
              <w:widowControl w:val="0"/>
              <w:autoSpaceDE w:val="0"/>
              <w:autoSpaceDN w:val="0"/>
              <w:spacing w:before="0" w:after="0" w:line="276" w:lineRule="auto"/>
              <w:ind w:left="0" w:right="-329"/>
              <w:contextualSpacing/>
              <w:jc w:val="center"/>
              <w:rPr>
                <w:rFonts w:asciiTheme="minorHAnsi" w:hAnsiTheme="minorHAnsi" w:cstheme="minorHAnsi"/>
                <w:snapToGrid w:val="0"/>
                <w:lang w:val="en-US"/>
              </w:rPr>
            </w:pPr>
            <w:r w:rsidRPr="009F6662">
              <w:rPr>
                <w:rFonts w:asciiTheme="minorHAnsi" w:hAnsiTheme="minorHAnsi" w:cstheme="minorHAnsi"/>
                <w:snapToGrid w:val="0"/>
                <w:lang w:val="en-US"/>
              </w:rPr>
              <w:t>2.0</w:t>
            </w:r>
          </w:p>
        </w:tc>
      </w:tr>
    </w:tbl>
    <w:p w14:paraId="3C13B201"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 xml:space="preserve">A.3.0 </w:t>
      </w:r>
      <w:r w:rsidRPr="009F6662">
        <w:rPr>
          <w:rFonts w:asciiTheme="minorHAnsi" w:hAnsiTheme="minorHAnsi" w:cstheme="minorHAnsi"/>
          <w:snapToGrid w:val="0"/>
          <w:lang w:val="en-US"/>
        </w:rPr>
        <w:tab/>
        <w:t>The Transmission Service Provider (TSP) shall adopt any additional loading/ design criteria for ensuring reliability of the line, if so desired and /or deemed necessary.</w:t>
      </w:r>
    </w:p>
    <w:p w14:paraId="3C13B202"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lang w:val="en-US"/>
        </w:rPr>
      </w:pPr>
      <w:r w:rsidRPr="009F6662">
        <w:rPr>
          <w:rFonts w:asciiTheme="minorHAnsi" w:hAnsiTheme="minorHAnsi" w:cstheme="minorHAnsi"/>
          <w:snapToGrid w:val="0"/>
          <w:lang w:val="en-US"/>
        </w:rPr>
        <w:t xml:space="preserve">A.4.0 </w:t>
      </w:r>
      <w:r w:rsidRPr="009F6662">
        <w:rPr>
          <w:rFonts w:asciiTheme="minorHAnsi" w:hAnsiTheme="minorHAnsi" w:cstheme="minorHAnsi"/>
          <w:snapToGrid w:val="0"/>
          <w:lang w:val="en-US"/>
        </w:rPr>
        <w:tab/>
        <w:t xml:space="preserve">The transmission line shall be designed considering wind zones as specified in wind map given in the National Building Code 2016, Vol.1. The developer shall also make his own assessment of local wind conditions and frequent occurrences of high intensity winds (HIW) due to thunderstorms, dust-storms, downburst, etc. along the transmission line route and wherever required, higher wind zone than that given in wind map shall be considered for tower design for ensuring reliability of line. </w:t>
      </w:r>
      <w:r w:rsidRPr="009F6662">
        <w:rPr>
          <w:rFonts w:asciiTheme="minorHAnsi" w:hAnsiTheme="minorHAnsi" w:cstheme="minorHAnsi"/>
          <w:lang w:val="en-US"/>
        </w:rPr>
        <w:t>Further, for the transmission line sections passing within a distance of 50 km from the boundary of two wind zones, higher of the two wind zones shall be considered for the design of towers located in such sections.</w:t>
      </w:r>
    </w:p>
    <w:p w14:paraId="3C13B203"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A.5.0</w:t>
      </w:r>
      <w:r w:rsidRPr="009F6662">
        <w:rPr>
          <w:rFonts w:asciiTheme="minorHAnsi" w:hAnsiTheme="minorHAnsi" w:cstheme="minorHAnsi"/>
          <w:snapToGrid w:val="0"/>
          <w:lang w:val="en-US"/>
        </w:rPr>
        <w:tab/>
        <w:t>The selection of reliability level for design of tower shall be as per CEA Regulation (Technical Standards for Construction of Electrical Plants and Electric Lines) Regulations 2022, as amended from time to time.</w:t>
      </w:r>
    </w:p>
    <w:p w14:paraId="3C13B204" w14:textId="77777777" w:rsidR="008B48A6" w:rsidRPr="009F6662" w:rsidRDefault="008B48A6" w:rsidP="008B48A6">
      <w:pPr>
        <w:widowControl w:val="0"/>
        <w:autoSpaceDE w:val="0"/>
        <w:autoSpaceDN w:val="0"/>
        <w:spacing w:after="120" w:line="276" w:lineRule="auto"/>
        <w:ind w:left="1134" w:right="-330" w:hanging="1701"/>
        <w:jc w:val="both"/>
        <w:rPr>
          <w:rFonts w:asciiTheme="minorHAnsi" w:hAnsiTheme="minorHAnsi" w:cstheme="minorHAnsi"/>
          <w:snapToGrid w:val="0"/>
          <w:lang w:val="en-US"/>
        </w:rPr>
      </w:pPr>
      <w:r w:rsidRPr="009F6662">
        <w:rPr>
          <w:rFonts w:asciiTheme="minorHAnsi" w:hAnsiTheme="minorHAnsi" w:cstheme="minorHAnsi"/>
          <w:snapToGrid w:val="0"/>
          <w:lang w:val="en-US"/>
        </w:rPr>
        <w:t>A.6.0        A) For power line crossing of 400 kV or above voltage level, large angle and dead end towers (i.e. D/DD/QD) shall be used on either side of power line crossing.</w:t>
      </w:r>
    </w:p>
    <w:p w14:paraId="3C13B205" w14:textId="77777777" w:rsidR="008B48A6" w:rsidRPr="009F6662" w:rsidRDefault="008B48A6" w:rsidP="008B48A6">
      <w:pPr>
        <w:widowControl w:val="0"/>
        <w:autoSpaceDE w:val="0"/>
        <w:autoSpaceDN w:val="0"/>
        <w:spacing w:after="120" w:line="276" w:lineRule="auto"/>
        <w:ind w:left="1134" w:right="-330" w:hanging="414"/>
        <w:jc w:val="both"/>
        <w:rPr>
          <w:rFonts w:asciiTheme="minorHAnsi" w:hAnsiTheme="minorHAnsi" w:cstheme="minorHAnsi"/>
          <w:snapToGrid w:val="0"/>
          <w:lang w:val="en-US"/>
        </w:rPr>
      </w:pPr>
      <w:r w:rsidRPr="009F6662">
        <w:rPr>
          <w:rFonts w:asciiTheme="minorHAnsi" w:hAnsiTheme="minorHAnsi" w:cstheme="minorHAnsi"/>
          <w:snapToGrid w:val="0"/>
          <w:lang w:val="en-US"/>
        </w:rPr>
        <w:t xml:space="preserve">B) For power line crossing of 132 kV and 220 kV voltage level, angle towers </w:t>
      </w:r>
      <w:r w:rsidRPr="009F6662">
        <w:rPr>
          <w:rFonts w:asciiTheme="minorHAnsi" w:hAnsiTheme="minorHAnsi" w:cstheme="minorHAnsi"/>
          <w:snapToGrid w:val="0"/>
          <w:lang w:val="en-US"/>
        </w:rPr>
        <w:lastRenderedPageBreak/>
        <w:t>(B/C/D/DB/DC/DD/QB/QC/QD) shall be used on either side of power line crossing depending upon the merit of the prevailing site condition and line deviation requirement.</w:t>
      </w:r>
    </w:p>
    <w:p w14:paraId="3C13B206" w14:textId="77777777" w:rsidR="008B48A6" w:rsidRPr="009F6662" w:rsidRDefault="008B48A6" w:rsidP="008B48A6">
      <w:pPr>
        <w:widowControl w:val="0"/>
        <w:autoSpaceDE w:val="0"/>
        <w:autoSpaceDN w:val="0"/>
        <w:spacing w:after="120" w:line="276" w:lineRule="auto"/>
        <w:ind w:left="1134" w:right="-330" w:hanging="414"/>
        <w:jc w:val="both"/>
        <w:rPr>
          <w:rFonts w:asciiTheme="minorHAnsi" w:hAnsiTheme="minorHAnsi" w:cstheme="minorHAnsi"/>
          <w:snapToGrid w:val="0"/>
          <w:lang w:val="en-US"/>
        </w:rPr>
      </w:pPr>
      <w:r w:rsidRPr="009F6662">
        <w:rPr>
          <w:rFonts w:asciiTheme="minorHAnsi" w:hAnsiTheme="minorHAnsi" w:cstheme="minorHAnsi"/>
          <w:snapToGrid w:val="0"/>
          <w:lang w:val="en-US"/>
        </w:rPr>
        <w:t>C) For power line crossing of 66 kV and below voltage level, suspension/ tension towers shall be provided on either side of power line crossing depending upon the merit of the prevailing site condition and line deviation requirement.</w:t>
      </w:r>
    </w:p>
    <w:p w14:paraId="3C13B207" w14:textId="77777777" w:rsidR="008B48A6" w:rsidRPr="009F6662" w:rsidRDefault="008B48A6" w:rsidP="008B48A6">
      <w:pPr>
        <w:widowControl w:val="0"/>
        <w:autoSpaceDE w:val="0"/>
        <w:autoSpaceDN w:val="0"/>
        <w:spacing w:after="120" w:line="276" w:lineRule="auto"/>
        <w:ind w:left="1134" w:right="-330" w:hanging="414"/>
        <w:jc w:val="both"/>
        <w:rPr>
          <w:rFonts w:asciiTheme="minorHAnsi" w:hAnsiTheme="minorHAnsi" w:cstheme="minorHAnsi"/>
          <w:snapToGrid w:val="0"/>
          <w:lang w:val="en-US"/>
        </w:rPr>
      </w:pPr>
      <w:r w:rsidRPr="009F6662">
        <w:rPr>
          <w:rFonts w:asciiTheme="minorHAnsi" w:hAnsiTheme="minorHAnsi" w:cstheme="minorHAnsi"/>
          <w:snapToGrid w:val="0"/>
          <w:lang w:val="en-US"/>
        </w:rPr>
        <w:t>D) For crossing of railway tracks, national highways and state highways, the rules/ regulations of CEA alongwith those of appropriate authorities shall be followed.</w:t>
      </w:r>
    </w:p>
    <w:p w14:paraId="3C13B208"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A.7.0</w:t>
      </w:r>
      <w:r w:rsidRPr="009F6662">
        <w:rPr>
          <w:rFonts w:asciiTheme="minorHAnsi" w:hAnsiTheme="minorHAnsi" w:cstheme="minorHAnsi"/>
          <w:snapToGrid w:val="0"/>
          <w:lang w:val="en-US"/>
        </w:rPr>
        <w:tab/>
        <w:t>The relevant conductor configuration for 765 kV shall be as follows: -</w:t>
      </w:r>
    </w:p>
    <w:p w14:paraId="3C13B209" w14:textId="77777777" w:rsidR="008B48A6" w:rsidRPr="009F6662" w:rsidRDefault="008B48A6" w:rsidP="008B48A6">
      <w:pPr>
        <w:widowControl w:val="0"/>
        <w:autoSpaceDE w:val="0"/>
        <w:autoSpaceDN w:val="0"/>
        <w:spacing w:before="240" w:after="240" w:line="276" w:lineRule="auto"/>
        <w:ind w:left="1260" w:right="-330" w:hanging="630"/>
        <w:rPr>
          <w:rFonts w:asciiTheme="minorHAnsi" w:hAnsiTheme="minorHAnsi" w:cstheme="minorHAnsi"/>
          <w:b/>
          <w:bCs/>
          <w:color w:val="0D0D0D"/>
          <w:u w:val="single"/>
          <w:lang w:val="en-US" w:bidi="hi-IN"/>
        </w:rPr>
      </w:pPr>
      <w:r w:rsidRPr="009F6662">
        <w:rPr>
          <w:rFonts w:asciiTheme="minorHAnsi" w:hAnsiTheme="minorHAnsi" w:cstheme="minorHAnsi"/>
          <w:b/>
          <w:bCs/>
          <w:snapToGrid w:val="0"/>
          <w:lang w:val="en-US"/>
        </w:rPr>
        <w:t xml:space="preserve">(i) </w:t>
      </w:r>
      <w:r w:rsidRPr="009F6662">
        <w:rPr>
          <w:rFonts w:asciiTheme="minorHAnsi" w:hAnsiTheme="minorHAnsi" w:cstheme="minorHAnsi"/>
          <w:b/>
          <w:bCs/>
          <w:snapToGrid w:val="0"/>
          <w:lang w:val="en-US"/>
        </w:rPr>
        <w:tab/>
      </w:r>
      <w:r w:rsidRPr="009F6662">
        <w:rPr>
          <w:rFonts w:asciiTheme="minorHAnsi" w:hAnsiTheme="minorHAnsi" w:cstheme="minorHAnsi"/>
          <w:b/>
          <w:bCs/>
          <w:color w:val="0D0D0D"/>
          <w:u w:val="single"/>
          <w:lang w:val="en-US" w:bidi="hi-IN"/>
        </w:rPr>
        <w:t xml:space="preserve">LILO of Bhuj-II – Lakadia 765 kV D/C line at Navinal (Mundra) (GIS) </w:t>
      </w:r>
    </w:p>
    <w:tbl>
      <w:tblPr>
        <w:tblW w:w="8636"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985"/>
        <w:gridCol w:w="1916"/>
        <w:gridCol w:w="1930"/>
        <w:gridCol w:w="1276"/>
      </w:tblGrid>
      <w:tr w:rsidR="008B48A6" w:rsidRPr="009F6662" w14:paraId="3C13B211" w14:textId="77777777" w:rsidTr="00CE691A">
        <w:trPr>
          <w:tblHeader/>
        </w:trPr>
        <w:tc>
          <w:tcPr>
            <w:tcW w:w="1529" w:type="dxa"/>
          </w:tcPr>
          <w:p w14:paraId="3C13B20A" w14:textId="77777777" w:rsidR="008B48A6" w:rsidRPr="009F6662" w:rsidRDefault="008B48A6" w:rsidP="008B48A6">
            <w:pPr>
              <w:widowControl w:val="0"/>
              <w:autoSpaceDE w:val="0"/>
              <w:autoSpaceDN w:val="0"/>
              <w:spacing w:after="120" w:line="276" w:lineRule="auto"/>
              <w:ind w:left="0" w:right="-127"/>
              <w:rPr>
                <w:rFonts w:asciiTheme="minorHAnsi" w:hAnsiTheme="minorHAnsi" w:cstheme="minorHAnsi"/>
                <w:b/>
                <w:lang w:val="en-US"/>
              </w:rPr>
            </w:pPr>
            <w:r w:rsidRPr="009F6662">
              <w:rPr>
                <w:rFonts w:asciiTheme="minorHAnsi" w:hAnsiTheme="minorHAnsi" w:cstheme="minorHAnsi"/>
                <w:b/>
                <w:lang w:val="en-US"/>
              </w:rPr>
              <w:t>Transmission line</w:t>
            </w:r>
          </w:p>
        </w:tc>
        <w:tc>
          <w:tcPr>
            <w:tcW w:w="1985" w:type="dxa"/>
          </w:tcPr>
          <w:p w14:paraId="3C13B20B" w14:textId="77777777" w:rsidR="008B48A6" w:rsidRPr="009F6662" w:rsidRDefault="008B48A6" w:rsidP="008B48A6">
            <w:pPr>
              <w:widowControl w:val="0"/>
              <w:autoSpaceDE w:val="0"/>
              <w:autoSpaceDN w:val="0"/>
              <w:spacing w:before="0" w:after="0" w:line="276" w:lineRule="auto"/>
              <w:ind w:left="0" w:right="-45"/>
              <w:jc w:val="center"/>
              <w:rPr>
                <w:rFonts w:asciiTheme="minorHAnsi" w:hAnsiTheme="minorHAnsi" w:cstheme="minorHAnsi"/>
                <w:b/>
                <w:lang w:val="en-US"/>
              </w:rPr>
            </w:pPr>
            <w:r w:rsidRPr="009F6662">
              <w:rPr>
                <w:rFonts w:asciiTheme="minorHAnsi" w:hAnsiTheme="minorHAnsi" w:cstheme="minorHAnsi"/>
                <w:b/>
                <w:lang w:val="en-US"/>
              </w:rPr>
              <w:t>ACSR</w:t>
            </w:r>
          </w:p>
          <w:p w14:paraId="3C13B20C" w14:textId="77777777" w:rsidR="008B48A6" w:rsidRPr="009F6662" w:rsidRDefault="008B48A6" w:rsidP="008B48A6">
            <w:pPr>
              <w:widowControl w:val="0"/>
              <w:autoSpaceDE w:val="0"/>
              <w:autoSpaceDN w:val="0"/>
              <w:spacing w:before="0" w:after="0" w:line="276" w:lineRule="auto"/>
              <w:ind w:left="0" w:right="-45"/>
              <w:jc w:val="center"/>
              <w:rPr>
                <w:rFonts w:asciiTheme="minorHAnsi" w:hAnsiTheme="minorHAnsi" w:cstheme="minorHAnsi"/>
                <w:b/>
                <w:lang w:val="en-US"/>
              </w:rPr>
            </w:pPr>
            <w:r w:rsidRPr="009F6662">
              <w:rPr>
                <w:rFonts w:asciiTheme="minorHAnsi" w:hAnsiTheme="minorHAnsi" w:cstheme="minorHAnsi"/>
                <w:b/>
                <w:lang w:val="en-US"/>
              </w:rPr>
              <w:t>Conductor</w:t>
            </w:r>
          </w:p>
          <w:p w14:paraId="3C13B20D" w14:textId="77777777" w:rsidR="008B48A6" w:rsidRPr="009F6662" w:rsidRDefault="008B48A6" w:rsidP="008B48A6">
            <w:pPr>
              <w:widowControl w:val="0"/>
              <w:autoSpaceDE w:val="0"/>
              <w:autoSpaceDN w:val="0"/>
              <w:spacing w:before="0" w:after="0" w:line="276" w:lineRule="auto"/>
              <w:ind w:left="0" w:right="-45"/>
              <w:jc w:val="center"/>
              <w:rPr>
                <w:rFonts w:asciiTheme="minorHAnsi" w:hAnsiTheme="minorHAnsi" w:cstheme="minorHAnsi"/>
                <w:b/>
                <w:lang w:val="en-US"/>
              </w:rPr>
            </w:pPr>
            <w:r w:rsidRPr="009F6662">
              <w:rPr>
                <w:rFonts w:asciiTheme="minorHAnsi" w:hAnsiTheme="minorHAnsi" w:cstheme="minorHAnsi"/>
                <w:b/>
                <w:lang w:val="en-US"/>
              </w:rPr>
              <w:t>specified</w:t>
            </w:r>
          </w:p>
        </w:tc>
        <w:tc>
          <w:tcPr>
            <w:tcW w:w="1916" w:type="dxa"/>
          </w:tcPr>
          <w:p w14:paraId="3C13B20E" w14:textId="77777777" w:rsidR="008B48A6" w:rsidRPr="009F6662" w:rsidRDefault="008B48A6" w:rsidP="008B48A6">
            <w:pPr>
              <w:widowControl w:val="0"/>
              <w:autoSpaceDE w:val="0"/>
              <w:autoSpaceDN w:val="0"/>
              <w:spacing w:before="0" w:after="0" w:line="276" w:lineRule="auto"/>
              <w:ind w:left="0" w:right="-45"/>
              <w:jc w:val="center"/>
              <w:rPr>
                <w:rFonts w:asciiTheme="minorHAnsi" w:hAnsiTheme="minorHAnsi" w:cstheme="minorHAnsi"/>
                <w:b/>
                <w:lang w:val="en-US"/>
              </w:rPr>
            </w:pPr>
            <w:r w:rsidRPr="009F6662">
              <w:rPr>
                <w:rFonts w:asciiTheme="minorHAnsi" w:hAnsiTheme="minorHAnsi" w:cstheme="minorHAnsi"/>
                <w:b/>
                <w:lang w:val="en-US"/>
              </w:rPr>
              <w:t>Equivalent AAAC conductor based on 53% conductivity of Al Alloy</w:t>
            </w:r>
          </w:p>
        </w:tc>
        <w:tc>
          <w:tcPr>
            <w:tcW w:w="1930" w:type="dxa"/>
          </w:tcPr>
          <w:p w14:paraId="3C13B20F" w14:textId="77777777" w:rsidR="008B48A6" w:rsidRPr="009F6662" w:rsidRDefault="008B48A6" w:rsidP="008B48A6">
            <w:pPr>
              <w:widowControl w:val="0"/>
              <w:autoSpaceDE w:val="0"/>
              <w:autoSpaceDN w:val="0"/>
              <w:spacing w:before="0" w:after="0" w:line="276" w:lineRule="auto"/>
              <w:ind w:left="0" w:right="-45"/>
              <w:jc w:val="center"/>
              <w:rPr>
                <w:rFonts w:asciiTheme="minorHAnsi" w:hAnsiTheme="minorHAnsi" w:cstheme="minorHAnsi"/>
                <w:b/>
                <w:lang w:val="en-US"/>
              </w:rPr>
            </w:pPr>
            <w:r w:rsidRPr="009F6662">
              <w:rPr>
                <w:rFonts w:asciiTheme="minorHAnsi" w:hAnsiTheme="minorHAnsi" w:cstheme="minorHAnsi"/>
                <w:b/>
                <w:lang w:val="en-US"/>
              </w:rPr>
              <w:t>Equivalent minimum size of AL59 conductor based on 59% conductivity of AL Alloy*</w:t>
            </w:r>
          </w:p>
        </w:tc>
        <w:tc>
          <w:tcPr>
            <w:tcW w:w="1276" w:type="dxa"/>
          </w:tcPr>
          <w:p w14:paraId="3C13B210" w14:textId="77777777" w:rsidR="008B48A6" w:rsidRPr="009F6662" w:rsidRDefault="008B48A6" w:rsidP="008B48A6">
            <w:pPr>
              <w:widowControl w:val="0"/>
              <w:autoSpaceDE w:val="0"/>
              <w:autoSpaceDN w:val="0"/>
              <w:spacing w:before="0" w:after="0" w:line="276" w:lineRule="auto"/>
              <w:ind w:left="0" w:right="-45"/>
              <w:jc w:val="center"/>
              <w:rPr>
                <w:rFonts w:asciiTheme="minorHAnsi" w:hAnsiTheme="minorHAnsi" w:cstheme="minorHAnsi"/>
                <w:b/>
                <w:lang w:val="en-US"/>
              </w:rPr>
            </w:pPr>
            <w:r w:rsidRPr="009F6662">
              <w:rPr>
                <w:rFonts w:asciiTheme="minorHAnsi" w:hAnsiTheme="minorHAnsi" w:cstheme="minorHAnsi"/>
                <w:b/>
                <w:lang w:val="en-US"/>
              </w:rPr>
              <w:t>Sub-conductor Spacing</w:t>
            </w:r>
          </w:p>
        </w:tc>
      </w:tr>
      <w:tr w:rsidR="008B48A6" w:rsidRPr="009F6662" w14:paraId="3C13B232" w14:textId="77777777" w:rsidTr="00CE691A">
        <w:tc>
          <w:tcPr>
            <w:tcW w:w="1529" w:type="dxa"/>
          </w:tcPr>
          <w:p w14:paraId="3C13B212" w14:textId="77777777" w:rsidR="008B48A6" w:rsidRPr="009F6662" w:rsidRDefault="008B48A6" w:rsidP="008B48A6">
            <w:pPr>
              <w:widowControl w:val="0"/>
              <w:autoSpaceDE w:val="0"/>
              <w:autoSpaceDN w:val="0"/>
              <w:spacing w:before="0" w:after="0" w:line="276" w:lineRule="auto"/>
              <w:ind w:left="0" w:right="-330"/>
              <w:contextualSpacing/>
              <w:rPr>
                <w:rFonts w:asciiTheme="minorHAnsi" w:hAnsiTheme="minorHAnsi" w:cstheme="minorHAnsi"/>
                <w:lang w:val="en-US"/>
              </w:rPr>
            </w:pPr>
            <w:r w:rsidRPr="009F6662">
              <w:rPr>
                <w:rFonts w:asciiTheme="minorHAnsi" w:hAnsiTheme="minorHAnsi" w:cstheme="minorHAnsi"/>
                <w:lang w:val="en-US"/>
              </w:rPr>
              <w:t>765 kV D/C (Hexa Bundle) transmission lines</w:t>
            </w:r>
          </w:p>
        </w:tc>
        <w:tc>
          <w:tcPr>
            <w:tcW w:w="1985" w:type="dxa"/>
          </w:tcPr>
          <w:p w14:paraId="3C13B213"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b/>
                <w:bCs/>
                <w:lang w:val="en-IN"/>
              </w:rPr>
            </w:pPr>
            <w:r w:rsidRPr="009F6662">
              <w:rPr>
                <w:rFonts w:asciiTheme="minorHAnsi" w:hAnsiTheme="minorHAnsi" w:cstheme="minorHAnsi"/>
                <w:b/>
                <w:bCs/>
                <w:lang w:val="en-IN"/>
              </w:rPr>
              <w:t xml:space="preserve">Zebra : </w:t>
            </w:r>
          </w:p>
          <w:p w14:paraId="3C13B214"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lang w:val="en-US"/>
              </w:rPr>
            </w:pPr>
            <w:r w:rsidRPr="009F6662">
              <w:rPr>
                <w:rFonts w:asciiTheme="minorHAnsi" w:hAnsiTheme="minorHAnsi" w:cstheme="minorHAnsi"/>
                <w:b/>
                <w:bCs/>
                <w:lang w:val="en-IN"/>
              </w:rPr>
              <w:t>Stranding</w:t>
            </w:r>
            <w:r w:rsidRPr="009F6662">
              <w:rPr>
                <w:rFonts w:asciiTheme="minorHAnsi" w:hAnsiTheme="minorHAnsi" w:cstheme="minorHAnsi"/>
                <w:lang w:val="en-IN"/>
              </w:rPr>
              <w:t xml:space="preserve"> 54/3.18 mm-Al + 7/3.18 mm-Steel, </w:t>
            </w:r>
            <w:r w:rsidRPr="009F6662">
              <w:rPr>
                <w:rFonts w:asciiTheme="minorHAnsi" w:hAnsiTheme="minorHAnsi" w:cstheme="minorHAnsi"/>
                <w:lang w:val="en-US"/>
              </w:rPr>
              <w:t>428 mm</w:t>
            </w:r>
            <w:r w:rsidRPr="009F6662">
              <w:rPr>
                <w:rFonts w:asciiTheme="minorHAnsi" w:hAnsiTheme="minorHAnsi" w:cstheme="minorHAnsi"/>
                <w:vertAlign w:val="superscript"/>
                <w:lang w:val="en-US"/>
              </w:rPr>
              <w:t>2</w:t>
            </w:r>
            <w:r w:rsidRPr="009F6662">
              <w:rPr>
                <w:rFonts w:asciiTheme="minorHAnsi" w:hAnsiTheme="minorHAnsi" w:cstheme="minorHAnsi"/>
                <w:lang w:val="en-US"/>
              </w:rPr>
              <w:t>, Aluminium area,</w:t>
            </w:r>
          </w:p>
          <w:p w14:paraId="3C13B215"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lang w:val="en-US"/>
              </w:rPr>
            </w:pPr>
          </w:p>
          <w:p w14:paraId="3C13B216"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lang w:val="en-US"/>
              </w:rPr>
            </w:pPr>
            <w:r w:rsidRPr="009F6662">
              <w:rPr>
                <w:rFonts w:asciiTheme="minorHAnsi" w:hAnsiTheme="minorHAnsi" w:cstheme="minorHAnsi"/>
                <w:lang w:val="en-US"/>
              </w:rPr>
              <w:t>28.62 mm diameter</w:t>
            </w:r>
          </w:p>
          <w:p w14:paraId="3C13B217"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lang w:val="en-US"/>
              </w:rPr>
            </w:pPr>
          </w:p>
          <w:p w14:paraId="3C13B218"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lang w:val="en-US"/>
              </w:rPr>
            </w:pPr>
            <w:r w:rsidRPr="009F6662">
              <w:rPr>
                <w:rFonts w:asciiTheme="minorHAnsi" w:hAnsiTheme="minorHAnsi" w:cstheme="minorHAnsi"/>
                <w:lang w:val="en-US"/>
              </w:rPr>
              <w:t>Maximum DC Resistance at 20°C (Ω/km): 0.06868</w:t>
            </w:r>
          </w:p>
          <w:p w14:paraId="3C13B219"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lang w:val="en-US"/>
              </w:rPr>
            </w:pPr>
          </w:p>
          <w:p w14:paraId="3C13B21A"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lang w:val="en-IN"/>
              </w:rPr>
            </w:pPr>
            <w:r w:rsidRPr="009F6662">
              <w:rPr>
                <w:rFonts w:asciiTheme="minorHAnsi" w:hAnsiTheme="minorHAnsi" w:cstheme="minorHAnsi"/>
                <w:lang w:val="en-US"/>
              </w:rPr>
              <w:t>Minimum UTS: 130.32 kN</w:t>
            </w:r>
          </w:p>
        </w:tc>
        <w:tc>
          <w:tcPr>
            <w:tcW w:w="1916" w:type="dxa"/>
          </w:tcPr>
          <w:p w14:paraId="3C13B21B" w14:textId="77777777" w:rsidR="008B48A6" w:rsidRPr="009F6662" w:rsidRDefault="008B48A6" w:rsidP="008B48A6">
            <w:pPr>
              <w:widowControl w:val="0"/>
              <w:autoSpaceDE w:val="0"/>
              <w:autoSpaceDN w:val="0"/>
              <w:spacing w:before="0" w:after="0" w:line="276" w:lineRule="auto"/>
              <w:ind w:left="0" w:right="-48"/>
              <w:contextualSpacing/>
              <w:rPr>
                <w:rFonts w:asciiTheme="minorHAnsi" w:hAnsiTheme="minorHAnsi" w:cstheme="minorHAnsi"/>
                <w:lang w:val="en-US"/>
              </w:rPr>
            </w:pPr>
            <w:r w:rsidRPr="009F6662">
              <w:rPr>
                <w:rFonts w:asciiTheme="minorHAnsi" w:hAnsiTheme="minorHAnsi" w:cstheme="minorHAnsi"/>
                <w:b/>
                <w:bCs/>
                <w:lang w:val="en-US"/>
              </w:rPr>
              <w:t>Stranding details:</w:t>
            </w:r>
            <w:r w:rsidRPr="009F6662">
              <w:rPr>
                <w:rFonts w:asciiTheme="minorHAnsi" w:hAnsiTheme="minorHAnsi" w:cstheme="minorHAnsi"/>
                <w:lang w:val="en-US"/>
              </w:rPr>
              <w:t xml:space="preserve"> </w:t>
            </w:r>
          </w:p>
          <w:p w14:paraId="3C13B21C" w14:textId="77777777" w:rsidR="008B48A6" w:rsidRPr="009F6662" w:rsidRDefault="008B48A6" w:rsidP="008B48A6">
            <w:pPr>
              <w:widowControl w:val="0"/>
              <w:autoSpaceDE w:val="0"/>
              <w:autoSpaceDN w:val="0"/>
              <w:spacing w:before="0" w:after="0" w:line="276" w:lineRule="auto"/>
              <w:ind w:left="0" w:right="-48"/>
              <w:contextualSpacing/>
              <w:rPr>
                <w:rFonts w:asciiTheme="minorHAnsi" w:hAnsiTheme="minorHAnsi" w:cstheme="minorHAnsi"/>
                <w:lang w:val="en-US"/>
              </w:rPr>
            </w:pPr>
            <w:r w:rsidRPr="009F6662">
              <w:rPr>
                <w:rFonts w:asciiTheme="minorHAnsi" w:hAnsiTheme="minorHAnsi" w:cstheme="minorHAnsi"/>
                <w:lang w:val="en-US"/>
              </w:rPr>
              <w:t>61/3.19 mm,</w:t>
            </w:r>
          </w:p>
          <w:p w14:paraId="3C13B21D" w14:textId="77777777" w:rsidR="008B48A6" w:rsidRPr="009F6662" w:rsidRDefault="008B48A6" w:rsidP="008B48A6">
            <w:pPr>
              <w:widowControl w:val="0"/>
              <w:autoSpaceDE w:val="0"/>
              <w:autoSpaceDN w:val="0"/>
              <w:spacing w:before="0" w:after="0" w:line="276" w:lineRule="auto"/>
              <w:ind w:left="0" w:right="-48"/>
              <w:contextualSpacing/>
              <w:rPr>
                <w:rFonts w:asciiTheme="minorHAnsi" w:hAnsiTheme="minorHAnsi" w:cstheme="minorHAnsi"/>
                <w:lang w:val="en-US"/>
              </w:rPr>
            </w:pPr>
            <w:r w:rsidRPr="009F6662">
              <w:rPr>
                <w:rFonts w:asciiTheme="minorHAnsi" w:hAnsiTheme="minorHAnsi" w:cstheme="minorHAnsi"/>
                <w:lang w:val="en-US"/>
              </w:rPr>
              <w:t>487.5 mm</w:t>
            </w:r>
            <w:r w:rsidRPr="009F6662">
              <w:rPr>
                <w:rFonts w:asciiTheme="minorHAnsi" w:hAnsiTheme="minorHAnsi" w:cstheme="minorHAnsi"/>
                <w:vertAlign w:val="superscript"/>
                <w:lang w:val="en-US"/>
              </w:rPr>
              <w:t>2</w:t>
            </w:r>
            <w:r w:rsidRPr="009F6662">
              <w:rPr>
                <w:rFonts w:asciiTheme="minorHAnsi" w:hAnsiTheme="minorHAnsi" w:cstheme="minorHAnsi"/>
                <w:lang w:val="en-US"/>
              </w:rPr>
              <w:t xml:space="preserve"> Aluminium alloy area</w:t>
            </w:r>
          </w:p>
          <w:p w14:paraId="3C13B21E" w14:textId="77777777" w:rsidR="008B48A6" w:rsidRPr="009F6662" w:rsidRDefault="008B48A6" w:rsidP="008B48A6">
            <w:pPr>
              <w:widowControl w:val="0"/>
              <w:autoSpaceDE w:val="0"/>
              <w:autoSpaceDN w:val="0"/>
              <w:spacing w:before="0" w:after="0" w:line="276" w:lineRule="auto"/>
              <w:ind w:left="0" w:right="-48"/>
              <w:contextualSpacing/>
              <w:rPr>
                <w:rFonts w:asciiTheme="minorHAnsi" w:hAnsiTheme="minorHAnsi" w:cstheme="minorHAnsi"/>
                <w:lang w:val="en-US"/>
              </w:rPr>
            </w:pPr>
          </w:p>
          <w:p w14:paraId="3C13B21F" w14:textId="77777777" w:rsidR="008B48A6" w:rsidRPr="009F6662" w:rsidRDefault="008B48A6" w:rsidP="008B48A6">
            <w:pPr>
              <w:widowControl w:val="0"/>
              <w:autoSpaceDE w:val="0"/>
              <w:autoSpaceDN w:val="0"/>
              <w:spacing w:before="0" w:after="0" w:line="276" w:lineRule="auto"/>
              <w:ind w:left="0" w:right="-48"/>
              <w:contextualSpacing/>
              <w:rPr>
                <w:rFonts w:asciiTheme="minorHAnsi" w:hAnsiTheme="minorHAnsi" w:cstheme="minorHAnsi"/>
                <w:lang w:val="en-US"/>
              </w:rPr>
            </w:pPr>
            <w:r w:rsidRPr="009F6662">
              <w:rPr>
                <w:rFonts w:asciiTheme="minorHAnsi" w:hAnsiTheme="minorHAnsi" w:cstheme="minorHAnsi"/>
                <w:lang w:val="en-US"/>
              </w:rPr>
              <w:t>28.71 mm diameter</w:t>
            </w:r>
          </w:p>
          <w:p w14:paraId="3C13B220" w14:textId="77777777" w:rsidR="008B48A6" w:rsidRPr="009F6662" w:rsidRDefault="008B48A6" w:rsidP="008B48A6">
            <w:pPr>
              <w:widowControl w:val="0"/>
              <w:autoSpaceDE w:val="0"/>
              <w:autoSpaceDN w:val="0"/>
              <w:spacing w:before="0" w:after="0" w:line="276" w:lineRule="auto"/>
              <w:ind w:left="0" w:right="-48"/>
              <w:contextualSpacing/>
              <w:rPr>
                <w:rFonts w:asciiTheme="minorHAnsi" w:hAnsiTheme="minorHAnsi" w:cstheme="minorHAnsi"/>
                <w:lang w:val="en-US"/>
              </w:rPr>
            </w:pPr>
          </w:p>
          <w:p w14:paraId="3C13B221" w14:textId="77777777" w:rsidR="008B48A6" w:rsidRPr="009F6662" w:rsidRDefault="008B48A6" w:rsidP="008B48A6">
            <w:pPr>
              <w:widowControl w:val="0"/>
              <w:autoSpaceDE w:val="0"/>
              <w:autoSpaceDN w:val="0"/>
              <w:spacing w:before="0" w:after="0" w:line="276" w:lineRule="auto"/>
              <w:ind w:left="0" w:right="-48"/>
              <w:contextualSpacing/>
              <w:rPr>
                <w:rFonts w:asciiTheme="minorHAnsi" w:hAnsiTheme="minorHAnsi" w:cstheme="minorHAnsi"/>
                <w:lang w:val="en-US"/>
              </w:rPr>
            </w:pPr>
            <w:r w:rsidRPr="009F6662">
              <w:rPr>
                <w:rFonts w:asciiTheme="minorHAnsi" w:hAnsiTheme="minorHAnsi" w:cstheme="minorHAnsi"/>
                <w:lang w:val="en-US"/>
              </w:rPr>
              <w:t>Maximum DC Resistance at 20°C (Ω/km): 0.06815</w:t>
            </w:r>
          </w:p>
          <w:p w14:paraId="3C13B222" w14:textId="77777777" w:rsidR="008B48A6" w:rsidRPr="009F6662" w:rsidRDefault="008B48A6" w:rsidP="008B48A6">
            <w:pPr>
              <w:widowControl w:val="0"/>
              <w:autoSpaceDE w:val="0"/>
              <w:autoSpaceDN w:val="0"/>
              <w:spacing w:before="0" w:after="0" w:line="276" w:lineRule="auto"/>
              <w:ind w:left="0" w:right="-48"/>
              <w:contextualSpacing/>
              <w:rPr>
                <w:rFonts w:asciiTheme="minorHAnsi" w:hAnsiTheme="minorHAnsi" w:cstheme="minorHAnsi"/>
                <w:lang w:val="en-US"/>
              </w:rPr>
            </w:pPr>
          </w:p>
          <w:p w14:paraId="3C13B223" w14:textId="77777777" w:rsidR="008B48A6" w:rsidRPr="009F6662" w:rsidRDefault="008B48A6" w:rsidP="008B48A6">
            <w:pPr>
              <w:widowControl w:val="0"/>
              <w:autoSpaceDE w:val="0"/>
              <w:autoSpaceDN w:val="0"/>
              <w:spacing w:before="0" w:after="0" w:line="276" w:lineRule="auto"/>
              <w:ind w:left="0" w:right="-48"/>
              <w:contextualSpacing/>
              <w:rPr>
                <w:rFonts w:asciiTheme="minorHAnsi" w:hAnsiTheme="minorHAnsi" w:cstheme="minorHAnsi"/>
                <w:lang w:val="en-US"/>
              </w:rPr>
            </w:pPr>
            <w:r w:rsidRPr="009F6662">
              <w:rPr>
                <w:rFonts w:asciiTheme="minorHAnsi" w:hAnsiTheme="minorHAnsi" w:cstheme="minorHAnsi"/>
                <w:lang w:val="en-US"/>
              </w:rPr>
              <w:t>Minimum UTS: 135.6 kN</w:t>
            </w:r>
          </w:p>
        </w:tc>
        <w:tc>
          <w:tcPr>
            <w:tcW w:w="1930" w:type="dxa"/>
          </w:tcPr>
          <w:p w14:paraId="3C13B224"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lang w:val="en-US"/>
              </w:rPr>
            </w:pPr>
            <w:r w:rsidRPr="009F6662">
              <w:rPr>
                <w:rFonts w:asciiTheme="minorHAnsi" w:hAnsiTheme="minorHAnsi" w:cstheme="minorHAnsi"/>
                <w:b/>
                <w:bCs/>
                <w:lang w:val="en-US"/>
              </w:rPr>
              <w:t>Stranding details:</w:t>
            </w:r>
            <w:r w:rsidRPr="009F6662">
              <w:rPr>
                <w:rFonts w:asciiTheme="minorHAnsi" w:hAnsiTheme="minorHAnsi" w:cstheme="minorHAnsi"/>
                <w:lang w:val="en-US"/>
              </w:rPr>
              <w:t xml:space="preserve"> </w:t>
            </w:r>
          </w:p>
          <w:p w14:paraId="3C13B225"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lang w:val="en-US"/>
              </w:rPr>
            </w:pPr>
            <w:r w:rsidRPr="009F6662">
              <w:rPr>
                <w:rFonts w:asciiTheme="minorHAnsi" w:hAnsiTheme="minorHAnsi" w:cstheme="minorHAnsi"/>
                <w:lang w:val="en-US"/>
              </w:rPr>
              <w:t>61/3.08 mm,</w:t>
            </w:r>
          </w:p>
          <w:p w14:paraId="3C13B226"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lang w:val="en-US"/>
              </w:rPr>
            </w:pPr>
            <w:r w:rsidRPr="009F6662">
              <w:rPr>
                <w:rFonts w:asciiTheme="minorHAnsi" w:hAnsiTheme="minorHAnsi" w:cstheme="minorHAnsi"/>
                <w:lang w:val="en-US"/>
              </w:rPr>
              <w:t>454 mm</w:t>
            </w:r>
            <w:r w:rsidRPr="009F6662">
              <w:rPr>
                <w:rFonts w:asciiTheme="minorHAnsi" w:hAnsiTheme="minorHAnsi" w:cstheme="minorHAnsi"/>
                <w:vertAlign w:val="superscript"/>
                <w:lang w:val="en-US"/>
              </w:rPr>
              <w:t>2</w:t>
            </w:r>
            <w:r w:rsidRPr="009F6662">
              <w:rPr>
                <w:rFonts w:asciiTheme="minorHAnsi" w:hAnsiTheme="minorHAnsi" w:cstheme="minorHAnsi"/>
                <w:lang w:val="en-US"/>
              </w:rPr>
              <w:t xml:space="preserve"> Aluminium alloy area</w:t>
            </w:r>
          </w:p>
          <w:p w14:paraId="3C13B227"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lang w:val="en-US"/>
              </w:rPr>
            </w:pPr>
          </w:p>
          <w:p w14:paraId="3C13B228"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lang w:val="en-US"/>
              </w:rPr>
            </w:pPr>
            <w:r w:rsidRPr="009F6662">
              <w:rPr>
                <w:rFonts w:asciiTheme="minorHAnsi" w:hAnsiTheme="minorHAnsi" w:cstheme="minorHAnsi"/>
                <w:lang w:val="en-US"/>
              </w:rPr>
              <w:t>27.72 mm diameter</w:t>
            </w:r>
          </w:p>
          <w:p w14:paraId="3C13B229"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lang w:val="en-US"/>
              </w:rPr>
            </w:pPr>
          </w:p>
          <w:p w14:paraId="3C13B22A"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lang w:val="en-US"/>
              </w:rPr>
            </w:pPr>
            <w:r w:rsidRPr="009F6662">
              <w:rPr>
                <w:rFonts w:asciiTheme="minorHAnsi" w:hAnsiTheme="minorHAnsi" w:cstheme="minorHAnsi"/>
                <w:lang w:val="en-US"/>
              </w:rPr>
              <w:t>Maximum DC Resistance at 20°C (Ω/km): 0.0653</w:t>
            </w:r>
          </w:p>
          <w:p w14:paraId="3C13B22B"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lang w:val="en-US"/>
              </w:rPr>
            </w:pPr>
          </w:p>
          <w:p w14:paraId="3C13B22C" w14:textId="77777777" w:rsidR="008B48A6" w:rsidRPr="009F6662" w:rsidRDefault="008B48A6" w:rsidP="008B48A6">
            <w:pPr>
              <w:widowControl w:val="0"/>
              <w:autoSpaceDE w:val="0"/>
              <w:autoSpaceDN w:val="0"/>
              <w:spacing w:before="0" w:after="0" w:line="276" w:lineRule="auto"/>
              <w:ind w:left="0"/>
              <w:contextualSpacing/>
              <w:rPr>
                <w:rFonts w:asciiTheme="minorHAnsi" w:hAnsiTheme="minorHAnsi" w:cstheme="minorHAnsi"/>
                <w:lang w:val="en-US"/>
              </w:rPr>
            </w:pPr>
            <w:r w:rsidRPr="009F6662">
              <w:rPr>
                <w:rFonts w:asciiTheme="minorHAnsi" w:hAnsiTheme="minorHAnsi" w:cstheme="minorHAnsi"/>
                <w:lang w:val="en-US"/>
              </w:rPr>
              <w:t>Minimum UTS: 108 kN</w:t>
            </w:r>
          </w:p>
        </w:tc>
        <w:tc>
          <w:tcPr>
            <w:tcW w:w="1276" w:type="dxa"/>
          </w:tcPr>
          <w:p w14:paraId="3C13B22D" w14:textId="77777777" w:rsidR="008B48A6" w:rsidRPr="009F6662" w:rsidRDefault="008B48A6" w:rsidP="008B48A6">
            <w:pPr>
              <w:widowControl w:val="0"/>
              <w:autoSpaceDE w:val="0"/>
              <w:autoSpaceDN w:val="0"/>
              <w:spacing w:before="0" w:after="0" w:line="276" w:lineRule="auto"/>
              <w:ind w:left="0" w:right="-330"/>
              <w:contextualSpacing/>
              <w:jc w:val="both"/>
              <w:rPr>
                <w:rFonts w:asciiTheme="minorHAnsi" w:hAnsiTheme="minorHAnsi" w:cstheme="minorHAnsi"/>
                <w:lang w:val="en-US"/>
              </w:rPr>
            </w:pPr>
          </w:p>
          <w:p w14:paraId="3C13B22E" w14:textId="77777777" w:rsidR="008B48A6" w:rsidRPr="009F6662" w:rsidRDefault="008B48A6" w:rsidP="008B48A6">
            <w:pPr>
              <w:widowControl w:val="0"/>
              <w:autoSpaceDE w:val="0"/>
              <w:autoSpaceDN w:val="0"/>
              <w:spacing w:before="0" w:after="0" w:line="276" w:lineRule="auto"/>
              <w:ind w:left="0" w:right="-330"/>
              <w:contextualSpacing/>
              <w:jc w:val="both"/>
              <w:rPr>
                <w:rFonts w:asciiTheme="minorHAnsi" w:hAnsiTheme="minorHAnsi" w:cstheme="minorHAnsi"/>
                <w:lang w:val="en-US"/>
              </w:rPr>
            </w:pPr>
          </w:p>
          <w:p w14:paraId="3C13B22F" w14:textId="77777777" w:rsidR="008B48A6" w:rsidRPr="009F6662" w:rsidRDefault="008B48A6" w:rsidP="008B48A6">
            <w:pPr>
              <w:widowControl w:val="0"/>
              <w:autoSpaceDE w:val="0"/>
              <w:autoSpaceDN w:val="0"/>
              <w:spacing w:before="0" w:after="0" w:line="276" w:lineRule="auto"/>
              <w:ind w:left="0" w:right="-330"/>
              <w:contextualSpacing/>
              <w:jc w:val="both"/>
              <w:rPr>
                <w:rFonts w:asciiTheme="minorHAnsi" w:hAnsiTheme="minorHAnsi" w:cstheme="minorHAnsi"/>
                <w:lang w:val="en-US"/>
              </w:rPr>
            </w:pPr>
          </w:p>
          <w:p w14:paraId="3C13B230" w14:textId="77777777" w:rsidR="008B48A6" w:rsidRPr="009F6662" w:rsidRDefault="008B48A6" w:rsidP="008B48A6">
            <w:pPr>
              <w:widowControl w:val="0"/>
              <w:autoSpaceDE w:val="0"/>
              <w:autoSpaceDN w:val="0"/>
              <w:spacing w:before="0" w:after="0" w:line="276" w:lineRule="auto"/>
              <w:ind w:left="0" w:right="-330"/>
              <w:contextualSpacing/>
              <w:jc w:val="both"/>
              <w:rPr>
                <w:rFonts w:asciiTheme="minorHAnsi" w:hAnsiTheme="minorHAnsi" w:cstheme="minorHAnsi"/>
                <w:lang w:val="en-US"/>
              </w:rPr>
            </w:pPr>
          </w:p>
          <w:p w14:paraId="3C13B231" w14:textId="77777777" w:rsidR="008B48A6" w:rsidRPr="009F6662" w:rsidRDefault="008B48A6" w:rsidP="008B48A6">
            <w:pPr>
              <w:widowControl w:val="0"/>
              <w:autoSpaceDE w:val="0"/>
              <w:autoSpaceDN w:val="0"/>
              <w:spacing w:before="0" w:after="0" w:line="276" w:lineRule="auto"/>
              <w:ind w:left="0" w:right="-93"/>
              <w:contextualSpacing/>
              <w:jc w:val="center"/>
              <w:rPr>
                <w:rFonts w:asciiTheme="minorHAnsi" w:hAnsiTheme="minorHAnsi" w:cstheme="minorHAnsi"/>
                <w:lang w:val="en-US"/>
              </w:rPr>
            </w:pPr>
            <w:r w:rsidRPr="009F6662">
              <w:rPr>
                <w:rFonts w:asciiTheme="minorHAnsi" w:hAnsiTheme="minorHAnsi" w:cstheme="minorHAnsi"/>
                <w:lang w:val="en-US"/>
              </w:rPr>
              <w:t>457 mm</w:t>
            </w:r>
          </w:p>
        </w:tc>
      </w:tr>
    </w:tbl>
    <w:p w14:paraId="3C13B233" w14:textId="77777777" w:rsidR="008B48A6" w:rsidRPr="009F6662" w:rsidRDefault="008B48A6" w:rsidP="008B48A6">
      <w:pPr>
        <w:spacing w:before="0" w:after="240" w:line="276" w:lineRule="auto"/>
        <w:contextualSpacing/>
        <w:jc w:val="both"/>
        <w:rPr>
          <w:rFonts w:asciiTheme="minorHAnsi" w:hAnsiTheme="minorHAnsi" w:cstheme="minorHAnsi"/>
          <w:snapToGrid w:val="0"/>
          <w:lang w:val="en-US"/>
        </w:rPr>
      </w:pPr>
    </w:p>
    <w:p w14:paraId="3C13B234" w14:textId="77777777" w:rsidR="008B48A6" w:rsidRPr="009F6662" w:rsidRDefault="008B48A6" w:rsidP="008B48A6">
      <w:pPr>
        <w:widowControl w:val="0"/>
        <w:autoSpaceDE w:val="0"/>
        <w:autoSpaceDN w:val="0"/>
        <w:spacing w:after="120" w:line="276" w:lineRule="auto"/>
        <w:ind w:right="-330"/>
        <w:jc w:val="both"/>
        <w:rPr>
          <w:rFonts w:asciiTheme="minorHAnsi" w:hAnsiTheme="minorHAnsi" w:cstheme="minorHAnsi"/>
          <w:b/>
          <w:spacing w:val="18"/>
          <w:lang w:val="en-US"/>
        </w:rPr>
      </w:pPr>
      <w:r w:rsidRPr="009F6662">
        <w:rPr>
          <w:rFonts w:asciiTheme="minorHAnsi" w:hAnsiTheme="minorHAnsi" w:cstheme="minorHAnsi"/>
          <w:b/>
          <w:lang w:val="en-US"/>
        </w:rPr>
        <w:t>Note:</w:t>
      </w:r>
      <w:r w:rsidRPr="009F6662">
        <w:rPr>
          <w:rFonts w:asciiTheme="minorHAnsi" w:hAnsiTheme="minorHAnsi" w:cstheme="minorHAnsi"/>
          <w:b/>
          <w:spacing w:val="18"/>
          <w:lang w:val="en-US"/>
        </w:rPr>
        <w:t xml:space="preserve"> </w:t>
      </w:r>
    </w:p>
    <w:p w14:paraId="3C13B235" w14:textId="77777777" w:rsidR="008B48A6" w:rsidRPr="009F6662" w:rsidRDefault="008B48A6" w:rsidP="008B48A6">
      <w:pPr>
        <w:widowControl w:val="0"/>
        <w:numPr>
          <w:ilvl w:val="0"/>
          <w:numId w:val="69"/>
        </w:numPr>
        <w:autoSpaceDE w:val="0"/>
        <w:autoSpaceDN w:val="0"/>
        <w:spacing w:before="0" w:after="120" w:line="276" w:lineRule="auto"/>
        <w:ind w:left="1260" w:right="-330" w:hanging="540"/>
        <w:jc w:val="both"/>
        <w:rPr>
          <w:rFonts w:asciiTheme="minorHAnsi" w:hAnsiTheme="minorHAnsi" w:cstheme="minorHAnsi"/>
          <w:i/>
          <w:iCs/>
          <w:lang w:val="en-US"/>
        </w:rPr>
      </w:pPr>
      <w:r w:rsidRPr="009F6662">
        <w:rPr>
          <w:rFonts w:asciiTheme="minorHAnsi" w:hAnsiTheme="minorHAnsi" w:cstheme="minorHAnsi"/>
          <w:i/>
          <w:iCs/>
          <w:lang w:val="en-US"/>
        </w:rPr>
        <w:t xml:space="preserve">*To select any size above the minimum, the sizes mentioned in the Indian standard </w:t>
      </w:r>
      <w:r w:rsidRPr="009F6662">
        <w:rPr>
          <w:rFonts w:asciiTheme="minorHAnsi" w:hAnsiTheme="minorHAnsi" w:cstheme="minorHAnsi"/>
          <w:i/>
          <w:iCs/>
          <w:lang w:val="en-US"/>
        </w:rPr>
        <w:lastRenderedPageBreak/>
        <w:t>i.e.  IS-398(part-6) shall be followed.</w:t>
      </w:r>
    </w:p>
    <w:p w14:paraId="3C13B236" w14:textId="77777777" w:rsidR="008B48A6" w:rsidRPr="009F6662" w:rsidRDefault="008B48A6" w:rsidP="008B48A6">
      <w:pPr>
        <w:widowControl w:val="0"/>
        <w:numPr>
          <w:ilvl w:val="0"/>
          <w:numId w:val="69"/>
        </w:numPr>
        <w:autoSpaceDE w:val="0"/>
        <w:autoSpaceDN w:val="0"/>
        <w:spacing w:before="0" w:after="120" w:line="276" w:lineRule="auto"/>
        <w:ind w:left="1260" w:right="-330" w:hanging="540"/>
        <w:jc w:val="both"/>
        <w:rPr>
          <w:rFonts w:asciiTheme="minorHAnsi" w:hAnsiTheme="minorHAnsi" w:cstheme="minorHAnsi"/>
          <w:i/>
          <w:iCs/>
          <w:lang w:val="en-US"/>
        </w:rPr>
      </w:pPr>
      <w:r w:rsidRPr="009F6662">
        <w:rPr>
          <w:rFonts w:asciiTheme="minorHAnsi" w:hAnsiTheme="minorHAnsi" w:cstheme="minorHAnsi"/>
          <w:i/>
          <w:iCs/>
          <w:lang w:val="en-US"/>
        </w:rPr>
        <w:t xml:space="preserve">The transmission lines shall have to be designed for a maximum operating conductor temperature of 85 deg C. </w:t>
      </w:r>
    </w:p>
    <w:p w14:paraId="3C13B237"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 xml:space="preserve">A.8.0 </w:t>
      </w:r>
      <w:r w:rsidRPr="009F6662">
        <w:rPr>
          <w:rFonts w:asciiTheme="minorHAnsi" w:hAnsiTheme="minorHAnsi" w:cstheme="minorHAnsi"/>
          <w:snapToGrid w:val="0"/>
          <w:lang w:val="en-US"/>
        </w:rPr>
        <w:tab/>
        <w:t>The required phase to phase spacing and horizontal spacing for 765 kV line shall be governed by the tower design as well as minimum live metal clearances for 765 kV voltage level under different insulator swing angles. However, the phase to phase spacing for 765 kV line shall not be less than 15 m.</w:t>
      </w:r>
    </w:p>
    <w:p w14:paraId="3C13B238"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 xml:space="preserve">A.9.0 </w:t>
      </w:r>
      <w:r w:rsidRPr="009F6662">
        <w:rPr>
          <w:rFonts w:asciiTheme="minorHAnsi" w:hAnsiTheme="minorHAnsi" w:cstheme="minorHAnsi"/>
          <w:snapToGrid w:val="0"/>
          <w:lang w:val="en-US"/>
        </w:rPr>
        <w:tab/>
        <w:t>All electrical clearances including minimum live metal clearance, ground clearance and minimum mid span separation between earth wire and conductor as given below shall be considered:</w:t>
      </w:r>
    </w:p>
    <w:p w14:paraId="3C13B239" w14:textId="77777777" w:rsidR="008B48A6" w:rsidRPr="009F6662" w:rsidRDefault="008B48A6" w:rsidP="008B48A6">
      <w:pPr>
        <w:widowControl w:val="0"/>
        <w:tabs>
          <w:tab w:val="left" w:pos="567"/>
        </w:tabs>
        <w:autoSpaceDE w:val="0"/>
        <w:autoSpaceDN w:val="0"/>
        <w:spacing w:after="120" w:line="276" w:lineRule="auto"/>
        <w:ind w:left="0" w:right="-330"/>
        <w:jc w:val="both"/>
        <w:rPr>
          <w:rFonts w:asciiTheme="minorHAnsi" w:hAnsiTheme="minorHAnsi" w:cstheme="minorHAnsi"/>
          <w:b/>
          <w:bCs/>
          <w:snapToGrid w:val="0"/>
          <w:lang w:val="en-US"/>
        </w:rPr>
      </w:pPr>
      <w:r w:rsidRPr="009F6662">
        <w:rPr>
          <w:rFonts w:asciiTheme="minorHAnsi" w:hAnsiTheme="minorHAnsi" w:cstheme="minorHAnsi"/>
          <w:snapToGrid w:val="0"/>
          <w:lang w:val="en-US"/>
        </w:rPr>
        <w:tab/>
      </w:r>
      <w:r w:rsidRPr="009F6662">
        <w:rPr>
          <w:rFonts w:asciiTheme="minorHAnsi" w:hAnsiTheme="minorHAnsi" w:cstheme="minorHAnsi"/>
          <w:b/>
          <w:bCs/>
          <w:snapToGrid w:val="0"/>
          <w:lang w:val="en-US"/>
        </w:rPr>
        <w:t xml:space="preserve">Minimum live metal clearances for 765 kV line: </w:t>
      </w:r>
    </w:p>
    <w:p w14:paraId="3C13B23A" w14:textId="77777777" w:rsidR="008B48A6" w:rsidRPr="009F6662" w:rsidRDefault="008B48A6" w:rsidP="008B48A6">
      <w:pPr>
        <w:widowControl w:val="0"/>
        <w:numPr>
          <w:ilvl w:val="0"/>
          <w:numId w:val="75"/>
        </w:numPr>
        <w:tabs>
          <w:tab w:val="left" w:pos="567"/>
        </w:tabs>
        <w:autoSpaceDE w:val="0"/>
        <w:autoSpaceDN w:val="0"/>
        <w:spacing w:before="0" w:after="120" w:line="276" w:lineRule="auto"/>
        <w:ind w:right="-330"/>
        <w:rPr>
          <w:rFonts w:asciiTheme="minorHAnsi" w:hAnsiTheme="minorHAnsi" w:cstheme="minorHAnsi"/>
          <w:snapToGrid w:val="0"/>
          <w:lang w:val="en-US"/>
        </w:rPr>
      </w:pPr>
      <w:r w:rsidRPr="009F6662">
        <w:rPr>
          <w:rFonts w:asciiTheme="minorHAnsi" w:hAnsiTheme="minorHAnsi" w:cstheme="minorHAnsi"/>
          <w:lang w:val="en-IN"/>
        </w:rPr>
        <w:t>(</w:t>
      </w:r>
      <w:r w:rsidRPr="009F6662">
        <w:rPr>
          <w:rFonts w:asciiTheme="minorHAnsi" w:hAnsiTheme="minorHAnsi" w:cstheme="minorHAnsi"/>
          <w:snapToGrid w:val="0"/>
          <w:lang w:val="en-US"/>
        </w:rPr>
        <w:t xml:space="preserve">i)  </w:t>
      </w:r>
      <w:r w:rsidRPr="009F6662">
        <w:rPr>
          <w:rFonts w:asciiTheme="minorHAnsi" w:hAnsiTheme="minorHAnsi" w:cstheme="minorHAnsi"/>
          <w:snapToGrid w:val="0"/>
          <w:lang w:val="en-US"/>
        </w:rPr>
        <w:tab/>
      </w:r>
      <w:r w:rsidRPr="009F6662">
        <w:rPr>
          <w:rFonts w:asciiTheme="minorHAnsi" w:hAnsiTheme="minorHAnsi" w:cstheme="minorHAnsi"/>
          <w:snapToGrid w:val="0"/>
          <w:u w:val="single"/>
          <w:lang w:val="en-US"/>
        </w:rPr>
        <w:t>Under stationary conditions</w:t>
      </w:r>
      <w:r w:rsidRPr="009F6662">
        <w:rPr>
          <w:rFonts w:asciiTheme="minorHAnsi" w:hAnsiTheme="minorHAnsi" w:cstheme="minorHAnsi"/>
          <w:snapToGrid w:val="0"/>
          <w:lang w:val="en-US"/>
        </w:rPr>
        <w:t xml:space="preserve"> </w:t>
      </w:r>
    </w:p>
    <w:p w14:paraId="3C13B23B" w14:textId="77777777" w:rsidR="008B48A6" w:rsidRPr="009F6662" w:rsidRDefault="008B48A6" w:rsidP="008B48A6">
      <w:pPr>
        <w:widowControl w:val="0"/>
        <w:tabs>
          <w:tab w:val="left" w:pos="567"/>
        </w:tabs>
        <w:autoSpaceDE w:val="0"/>
        <w:autoSpaceDN w:val="0"/>
        <w:spacing w:after="120" w:line="276" w:lineRule="auto"/>
        <w:ind w:left="1440" w:right="-330"/>
        <w:rPr>
          <w:rFonts w:asciiTheme="minorHAnsi" w:hAnsiTheme="minorHAnsi" w:cstheme="minorHAnsi"/>
          <w:snapToGrid w:val="0"/>
          <w:lang w:val="en-US"/>
        </w:rPr>
      </w:pPr>
      <w:r w:rsidRPr="009F6662">
        <w:rPr>
          <w:rFonts w:asciiTheme="minorHAnsi" w:hAnsiTheme="minorHAnsi" w:cstheme="minorHAnsi"/>
          <w:snapToGrid w:val="0"/>
          <w:lang w:val="en-US"/>
        </w:rPr>
        <w:t xml:space="preserve"> From tower body: </w:t>
      </w:r>
      <w:r w:rsidRPr="009F6662">
        <w:rPr>
          <w:rFonts w:asciiTheme="minorHAnsi" w:hAnsiTheme="minorHAnsi" w:cstheme="minorHAnsi"/>
          <w:snapToGrid w:val="0"/>
          <w:lang w:val="en-US"/>
        </w:rPr>
        <w:tab/>
        <w:t xml:space="preserve">For 765 kV D/C: 6.1 m </w:t>
      </w:r>
    </w:p>
    <w:p w14:paraId="3C13B23C" w14:textId="77777777" w:rsidR="008B48A6" w:rsidRPr="009F6662" w:rsidRDefault="008B48A6" w:rsidP="008B48A6">
      <w:pPr>
        <w:widowControl w:val="0"/>
        <w:tabs>
          <w:tab w:val="left" w:pos="567"/>
        </w:tabs>
        <w:autoSpaceDE w:val="0"/>
        <w:autoSpaceDN w:val="0"/>
        <w:spacing w:after="120" w:line="276" w:lineRule="auto"/>
        <w:ind w:left="2700" w:right="-330" w:firstLine="180"/>
        <w:rPr>
          <w:rFonts w:asciiTheme="minorHAnsi" w:hAnsiTheme="minorHAnsi" w:cstheme="minorHAnsi"/>
          <w:snapToGrid w:val="0"/>
          <w:lang w:val="en-US"/>
        </w:rPr>
      </w:pPr>
      <w:r w:rsidRPr="009F6662">
        <w:rPr>
          <w:rFonts w:asciiTheme="minorHAnsi" w:hAnsiTheme="minorHAnsi" w:cstheme="minorHAnsi"/>
          <w:snapToGrid w:val="0"/>
          <w:lang w:val="en-US"/>
        </w:rPr>
        <w:t xml:space="preserve">   </w:t>
      </w:r>
      <w:r w:rsidRPr="009F6662">
        <w:rPr>
          <w:rFonts w:asciiTheme="minorHAnsi" w:hAnsiTheme="minorHAnsi" w:cstheme="minorHAnsi"/>
          <w:snapToGrid w:val="0"/>
          <w:lang w:val="en-US"/>
        </w:rPr>
        <w:tab/>
        <w:t>For 765 kV S/C: 5.6 m</w:t>
      </w:r>
    </w:p>
    <w:p w14:paraId="3C13B23D" w14:textId="77777777" w:rsidR="008B48A6" w:rsidRPr="009F6662" w:rsidRDefault="008B48A6" w:rsidP="008B48A6">
      <w:pPr>
        <w:widowControl w:val="0"/>
        <w:tabs>
          <w:tab w:val="left" w:pos="567"/>
        </w:tabs>
        <w:autoSpaceDE w:val="0"/>
        <w:autoSpaceDN w:val="0"/>
        <w:spacing w:after="120" w:line="276" w:lineRule="auto"/>
        <w:ind w:left="927" w:right="-330"/>
        <w:rPr>
          <w:rFonts w:asciiTheme="minorHAnsi" w:hAnsiTheme="minorHAnsi" w:cstheme="minorHAnsi"/>
          <w:snapToGrid w:val="0"/>
          <w:u w:val="single"/>
          <w:lang w:val="en-US"/>
        </w:rPr>
      </w:pPr>
      <w:r w:rsidRPr="009F6662">
        <w:rPr>
          <w:rFonts w:asciiTheme="minorHAnsi" w:hAnsiTheme="minorHAnsi" w:cstheme="minorHAnsi"/>
          <w:snapToGrid w:val="0"/>
          <w:lang w:val="en-US"/>
        </w:rPr>
        <w:t xml:space="preserve">(ii)  </w:t>
      </w:r>
      <w:r w:rsidRPr="009F6662">
        <w:rPr>
          <w:rFonts w:asciiTheme="minorHAnsi" w:hAnsiTheme="minorHAnsi" w:cstheme="minorHAnsi"/>
          <w:snapToGrid w:val="0"/>
          <w:u w:val="single"/>
          <w:lang w:val="en-US"/>
        </w:rPr>
        <w:t>Under swing conditions</w:t>
      </w:r>
    </w:p>
    <w:tbl>
      <w:tblPr>
        <w:tblW w:w="6925"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5"/>
        <w:gridCol w:w="3420"/>
      </w:tblGrid>
      <w:tr w:rsidR="008B48A6" w:rsidRPr="009F6662" w14:paraId="3C13B240" w14:textId="77777777" w:rsidTr="00CE691A">
        <w:tc>
          <w:tcPr>
            <w:tcW w:w="3505" w:type="dxa"/>
          </w:tcPr>
          <w:p w14:paraId="3C13B23E" w14:textId="77777777" w:rsidR="008B48A6" w:rsidRPr="009F6662" w:rsidRDefault="008B48A6" w:rsidP="008B48A6">
            <w:pPr>
              <w:widowControl w:val="0"/>
              <w:tabs>
                <w:tab w:val="left" w:pos="567"/>
              </w:tabs>
              <w:autoSpaceDE w:val="0"/>
              <w:autoSpaceDN w:val="0"/>
              <w:spacing w:before="0" w:after="0" w:line="276" w:lineRule="auto"/>
              <w:ind w:left="0" w:right="-329"/>
              <w:contextualSpacing/>
              <w:rPr>
                <w:rFonts w:asciiTheme="minorHAnsi" w:hAnsiTheme="minorHAnsi" w:cstheme="minorHAnsi"/>
                <w:b/>
                <w:bCs/>
                <w:snapToGrid w:val="0"/>
                <w:lang w:val="en-US"/>
              </w:rPr>
            </w:pPr>
            <w:r w:rsidRPr="009F6662">
              <w:rPr>
                <w:rFonts w:asciiTheme="minorHAnsi" w:hAnsiTheme="minorHAnsi" w:cstheme="minorHAnsi"/>
                <w:b/>
                <w:bCs/>
                <w:snapToGrid w:val="0"/>
                <w:lang w:val="en-US"/>
              </w:rPr>
              <w:t>Wind Pressure Condition</w:t>
            </w:r>
          </w:p>
        </w:tc>
        <w:tc>
          <w:tcPr>
            <w:tcW w:w="3420" w:type="dxa"/>
          </w:tcPr>
          <w:p w14:paraId="3C13B23F" w14:textId="77777777" w:rsidR="008B48A6" w:rsidRPr="009F6662" w:rsidRDefault="008B48A6" w:rsidP="008B48A6">
            <w:pPr>
              <w:widowControl w:val="0"/>
              <w:tabs>
                <w:tab w:val="left" w:pos="567"/>
              </w:tabs>
              <w:autoSpaceDE w:val="0"/>
              <w:autoSpaceDN w:val="0"/>
              <w:spacing w:before="0" w:after="0" w:line="276" w:lineRule="auto"/>
              <w:ind w:left="0" w:right="-329"/>
              <w:contextualSpacing/>
              <w:rPr>
                <w:rFonts w:asciiTheme="minorHAnsi" w:hAnsiTheme="minorHAnsi" w:cstheme="minorHAnsi"/>
                <w:b/>
                <w:bCs/>
                <w:snapToGrid w:val="0"/>
                <w:lang w:val="en-US"/>
              </w:rPr>
            </w:pPr>
            <w:r w:rsidRPr="009F6662">
              <w:rPr>
                <w:rFonts w:asciiTheme="minorHAnsi" w:hAnsiTheme="minorHAnsi" w:cstheme="minorHAnsi"/>
                <w:b/>
                <w:bCs/>
                <w:snapToGrid w:val="0"/>
                <w:lang w:val="en-US"/>
              </w:rPr>
              <w:t>Minimum Electrical Clearance</w:t>
            </w:r>
          </w:p>
        </w:tc>
      </w:tr>
      <w:tr w:rsidR="008B48A6" w:rsidRPr="009F6662" w14:paraId="3C13B243" w14:textId="77777777" w:rsidTr="00CE691A">
        <w:tc>
          <w:tcPr>
            <w:tcW w:w="3505" w:type="dxa"/>
          </w:tcPr>
          <w:p w14:paraId="3C13B241" w14:textId="77777777" w:rsidR="008B48A6" w:rsidRPr="009F6662" w:rsidRDefault="008B48A6" w:rsidP="008B48A6">
            <w:pPr>
              <w:widowControl w:val="0"/>
              <w:tabs>
                <w:tab w:val="left" w:pos="567"/>
              </w:tabs>
              <w:autoSpaceDE w:val="0"/>
              <w:autoSpaceDN w:val="0"/>
              <w:spacing w:before="0" w:after="0" w:line="276" w:lineRule="auto"/>
              <w:ind w:left="702" w:right="-329" w:hanging="702"/>
              <w:contextualSpacing/>
              <w:rPr>
                <w:rFonts w:asciiTheme="minorHAnsi" w:hAnsiTheme="minorHAnsi" w:cstheme="minorHAnsi"/>
                <w:lang w:val="en-IN"/>
              </w:rPr>
            </w:pPr>
            <w:r w:rsidRPr="009F6662">
              <w:rPr>
                <w:rFonts w:asciiTheme="minorHAnsi" w:hAnsiTheme="minorHAnsi" w:cstheme="minorHAnsi"/>
                <w:lang w:val="en-IN"/>
              </w:rPr>
              <w:t xml:space="preserve">a)    Swing angle (25º) </w:t>
            </w:r>
          </w:p>
        </w:tc>
        <w:tc>
          <w:tcPr>
            <w:tcW w:w="3420" w:type="dxa"/>
          </w:tcPr>
          <w:p w14:paraId="3C13B242" w14:textId="77777777" w:rsidR="008B48A6" w:rsidRPr="009F6662" w:rsidRDefault="008B48A6" w:rsidP="008B48A6">
            <w:pPr>
              <w:widowControl w:val="0"/>
              <w:tabs>
                <w:tab w:val="left" w:pos="567"/>
              </w:tabs>
              <w:autoSpaceDE w:val="0"/>
              <w:autoSpaceDN w:val="0"/>
              <w:spacing w:before="0" w:after="0" w:line="276" w:lineRule="auto"/>
              <w:ind w:left="0" w:right="-329"/>
              <w:contextualSpacing/>
              <w:jc w:val="center"/>
              <w:rPr>
                <w:rFonts w:asciiTheme="minorHAnsi" w:hAnsiTheme="minorHAnsi" w:cstheme="minorHAnsi"/>
                <w:snapToGrid w:val="0"/>
                <w:lang w:val="en-US"/>
              </w:rPr>
            </w:pPr>
            <w:r w:rsidRPr="009F6662">
              <w:rPr>
                <w:rFonts w:asciiTheme="minorHAnsi" w:hAnsiTheme="minorHAnsi" w:cstheme="minorHAnsi"/>
                <w:snapToGrid w:val="0"/>
                <w:lang w:val="en-US"/>
              </w:rPr>
              <w:t>4.4 m</w:t>
            </w:r>
          </w:p>
        </w:tc>
      </w:tr>
      <w:tr w:rsidR="008B48A6" w:rsidRPr="009F6662" w14:paraId="3C13B246" w14:textId="77777777" w:rsidTr="00CE691A">
        <w:tc>
          <w:tcPr>
            <w:tcW w:w="3505" w:type="dxa"/>
          </w:tcPr>
          <w:p w14:paraId="3C13B244" w14:textId="77777777" w:rsidR="008B48A6" w:rsidRPr="009F6662" w:rsidRDefault="008B48A6" w:rsidP="008B48A6">
            <w:pPr>
              <w:widowControl w:val="0"/>
              <w:tabs>
                <w:tab w:val="left" w:pos="567"/>
              </w:tabs>
              <w:autoSpaceDE w:val="0"/>
              <w:autoSpaceDN w:val="0"/>
              <w:spacing w:before="0" w:after="0" w:line="276" w:lineRule="auto"/>
              <w:ind w:left="702" w:right="-329" w:hanging="702"/>
              <w:contextualSpacing/>
              <w:rPr>
                <w:rFonts w:asciiTheme="minorHAnsi" w:hAnsiTheme="minorHAnsi" w:cstheme="minorHAnsi"/>
                <w:lang w:val="en-IN"/>
              </w:rPr>
            </w:pPr>
            <w:r w:rsidRPr="009F6662">
              <w:rPr>
                <w:rFonts w:asciiTheme="minorHAnsi" w:hAnsiTheme="minorHAnsi" w:cstheme="minorHAnsi"/>
                <w:lang w:val="en-IN"/>
              </w:rPr>
              <w:t>b)    Swing angle (55º)</w:t>
            </w:r>
          </w:p>
        </w:tc>
        <w:tc>
          <w:tcPr>
            <w:tcW w:w="3420" w:type="dxa"/>
          </w:tcPr>
          <w:p w14:paraId="3C13B245" w14:textId="77777777" w:rsidR="008B48A6" w:rsidRPr="009F6662" w:rsidRDefault="008B48A6" w:rsidP="008B48A6">
            <w:pPr>
              <w:widowControl w:val="0"/>
              <w:tabs>
                <w:tab w:val="left" w:pos="567"/>
              </w:tabs>
              <w:autoSpaceDE w:val="0"/>
              <w:autoSpaceDN w:val="0"/>
              <w:spacing w:before="0" w:after="0" w:line="276" w:lineRule="auto"/>
              <w:ind w:left="0" w:right="-329"/>
              <w:contextualSpacing/>
              <w:jc w:val="center"/>
              <w:rPr>
                <w:rFonts w:asciiTheme="minorHAnsi" w:hAnsiTheme="minorHAnsi" w:cstheme="minorHAnsi"/>
                <w:snapToGrid w:val="0"/>
                <w:lang w:val="en-US"/>
              </w:rPr>
            </w:pPr>
            <w:r w:rsidRPr="009F6662">
              <w:rPr>
                <w:rFonts w:asciiTheme="minorHAnsi" w:hAnsiTheme="minorHAnsi" w:cstheme="minorHAnsi"/>
                <w:snapToGrid w:val="0"/>
                <w:lang w:val="en-US"/>
              </w:rPr>
              <w:t>1.3 m</w:t>
            </w:r>
          </w:p>
        </w:tc>
      </w:tr>
    </w:tbl>
    <w:p w14:paraId="3C13B247" w14:textId="77777777" w:rsidR="008B48A6" w:rsidRPr="009F6662" w:rsidRDefault="008B48A6" w:rsidP="008B48A6">
      <w:pPr>
        <w:widowControl w:val="0"/>
        <w:numPr>
          <w:ilvl w:val="0"/>
          <w:numId w:val="75"/>
        </w:numPr>
        <w:tabs>
          <w:tab w:val="left" w:pos="567"/>
        </w:tabs>
        <w:autoSpaceDE w:val="0"/>
        <w:autoSpaceDN w:val="0"/>
        <w:spacing w:before="0" w:after="120" w:line="276" w:lineRule="auto"/>
        <w:ind w:right="-330"/>
        <w:rPr>
          <w:rFonts w:asciiTheme="minorHAnsi" w:hAnsiTheme="minorHAnsi" w:cstheme="minorHAnsi"/>
          <w:snapToGrid w:val="0"/>
          <w:lang w:val="en-US"/>
        </w:rPr>
      </w:pPr>
      <w:r w:rsidRPr="009F6662">
        <w:rPr>
          <w:rFonts w:asciiTheme="minorHAnsi" w:hAnsiTheme="minorHAnsi" w:cstheme="minorHAnsi"/>
          <w:lang w:val="en-IN"/>
        </w:rPr>
        <w:t>Minimum</w:t>
      </w:r>
      <w:r w:rsidRPr="009F6662">
        <w:rPr>
          <w:rFonts w:asciiTheme="minorHAnsi" w:hAnsiTheme="minorHAnsi" w:cstheme="minorHAnsi"/>
          <w:snapToGrid w:val="0"/>
          <w:lang w:val="en-US"/>
        </w:rPr>
        <w:t xml:space="preserve"> ground clearance for 765 kV line : 18 m</w:t>
      </w:r>
    </w:p>
    <w:p w14:paraId="3C13B248" w14:textId="77777777" w:rsidR="008B48A6" w:rsidRPr="009F6662" w:rsidRDefault="008B48A6" w:rsidP="008B48A6">
      <w:pPr>
        <w:widowControl w:val="0"/>
        <w:numPr>
          <w:ilvl w:val="0"/>
          <w:numId w:val="75"/>
        </w:numPr>
        <w:tabs>
          <w:tab w:val="left" w:pos="567"/>
        </w:tabs>
        <w:autoSpaceDE w:val="0"/>
        <w:autoSpaceDN w:val="0"/>
        <w:spacing w:before="0" w:after="120" w:line="276" w:lineRule="auto"/>
        <w:ind w:right="-330"/>
        <w:rPr>
          <w:rFonts w:asciiTheme="minorHAnsi" w:hAnsiTheme="minorHAnsi" w:cstheme="minorHAnsi"/>
          <w:snapToGrid w:val="0"/>
          <w:lang w:val="en-US"/>
        </w:rPr>
      </w:pPr>
      <w:r w:rsidRPr="009F6662">
        <w:rPr>
          <w:rFonts w:asciiTheme="minorHAnsi" w:hAnsiTheme="minorHAnsi" w:cstheme="minorHAnsi"/>
          <w:lang w:val="en-IN"/>
        </w:rPr>
        <w:t>Minimum</w:t>
      </w:r>
      <w:r w:rsidRPr="009F6662">
        <w:rPr>
          <w:rFonts w:asciiTheme="minorHAnsi" w:hAnsiTheme="minorHAnsi" w:cstheme="minorHAnsi"/>
          <w:snapToGrid w:val="0"/>
          <w:lang w:val="en-US"/>
        </w:rPr>
        <w:t xml:space="preserve"> mid span separation between earth-wire and conductor for 765 kV line: 9.0 m</w:t>
      </w:r>
    </w:p>
    <w:p w14:paraId="3C13B249"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 xml:space="preserve">A.10.0 </w:t>
      </w:r>
      <w:r w:rsidRPr="009F6662">
        <w:rPr>
          <w:rFonts w:asciiTheme="minorHAnsi" w:hAnsiTheme="minorHAnsi" w:cstheme="minorHAnsi"/>
          <w:snapToGrid w:val="0"/>
          <w:lang w:val="en-US"/>
        </w:rPr>
        <w:tab/>
        <w:t>The shielding angle shall not exceed 10 deg for 765 kV D/C transmission line.</w:t>
      </w:r>
    </w:p>
    <w:p w14:paraId="3C13B24A"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lang w:val="en-US"/>
        </w:rPr>
      </w:pPr>
      <w:r w:rsidRPr="009F6662">
        <w:rPr>
          <w:rFonts w:asciiTheme="minorHAnsi" w:hAnsiTheme="minorHAnsi" w:cstheme="minorHAnsi"/>
          <w:snapToGrid w:val="0"/>
          <w:lang w:val="en-US"/>
        </w:rPr>
        <w:t xml:space="preserve">A.11.0 </w:t>
      </w:r>
      <w:r w:rsidRPr="009F6662">
        <w:rPr>
          <w:rFonts w:asciiTheme="minorHAnsi" w:hAnsiTheme="minorHAnsi" w:cstheme="minorHAnsi"/>
          <w:snapToGrid w:val="0"/>
          <w:lang w:val="en-US"/>
        </w:rPr>
        <w:tab/>
        <w:t xml:space="preserve">The Fault </w:t>
      </w:r>
      <w:r w:rsidRPr="009F6662">
        <w:rPr>
          <w:rFonts w:asciiTheme="minorHAnsi" w:hAnsiTheme="minorHAnsi" w:cstheme="minorHAnsi"/>
          <w:snapToGrid w:val="0"/>
          <w:lang w:val="en-IN"/>
        </w:rPr>
        <w:t>current</w:t>
      </w:r>
      <w:r w:rsidRPr="009F6662">
        <w:rPr>
          <w:rFonts w:asciiTheme="minorHAnsi" w:hAnsiTheme="minorHAnsi" w:cstheme="minorHAnsi"/>
          <w:snapToGrid w:val="0"/>
          <w:lang w:val="en-US"/>
        </w:rPr>
        <w:t xml:space="preserve"> for design of line shall be 50 kA for 1 sec for 765 kV</w:t>
      </w:r>
      <w:r w:rsidRPr="009F6662">
        <w:rPr>
          <w:rFonts w:asciiTheme="minorHAnsi" w:hAnsiTheme="minorHAnsi" w:cstheme="minorHAnsi"/>
          <w:lang w:val="en-US"/>
        </w:rPr>
        <w:t>.</w:t>
      </w:r>
    </w:p>
    <w:p w14:paraId="3C13B24B"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 xml:space="preserve">A.12.0 </w:t>
      </w:r>
      <w:r w:rsidRPr="009F6662">
        <w:rPr>
          <w:rFonts w:asciiTheme="minorHAnsi" w:hAnsiTheme="minorHAnsi" w:cstheme="minorHAnsi"/>
          <w:snapToGrid w:val="0"/>
          <w:lang w:val="en-US"/>
        </w:rPr>
        <w:tab/>
        <w:t>In case of 765 kV voltage class lines, at least one out of two earth wires shall be OPGW and second earth wire, if not OPGW, shall be either of Galvanized Standard Steel (GSS) or Aluminum Alloy Conductor Steel Reinforced (AACSR) or any other suitable conductor type depending upon span length and other technical consideration.</w:t>
      </w:r>
    </w:p>
    <w:p w14:paraId="3C13B24C"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 xml:space="preserve">A.13.0 </w:t>
      </w:r>
      <w:r w:rsidRPr="009F6662">
        <w:rPr>
          <w:rFonts w:asciiTheme="minorHAnsi" w:hAnsiTheme="minorHAnsi" w:cstheme="minorHAnsi"/>
          <w:snapToGrid w:val="0"/>
          <w:lang w:val="en-US"/>
        </w:rPr>
        <w:tab/>
        <w:t>Each tower shall be earthed such that the tower footing impedance does not exceed 10 ohm (Ω). Pipe type or Counterpoise type earthing shall be provided in accordance with relevant IS. Additional earthing shall be provided on every 7 to 8 kms distance for direct earthing of both shield wires.</w:t>
      </w:r>
      <w:r w:rsidRPr="009F6662">
        <w:rPr>
          <w:rFonts w:asciiTheme="minorHAnsi" w:hAnsiTheme="minorHAnsi" w:cstheme="minorHAnsi"/>
          <w:b/>
          <w:bCs/>
          <w:snapToGrid w:val="0"/>
          <w:lang w:val="en-US"/>
        </w:rPr>
        <w:t xml:space="preserve"> </w:t>
      </w:r>
      <w:r w:rsidRPr="009F6662">
        <w:rPr>
          <w:rFonts w:asciiTheme="minorHAnsi" w:hAnsiTheme="minorHAnsi" w:cstheme="minorHAnsi"/>
          <w:snapToGrid w:val="0"/>
          <w:lang w:val="en-US"/>
        </w:rPr>
        <w:t>If site condition demands, multiple earthing or use of earthing enhancement compound shall be used.</w:t>
      </w:r>
    </w:p>
    <w:p w14:paraId="3C13B24D"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 xml:space="preserve">A.14.0 </w:t>
      </w:r>
      <w:r w:rsidRPr="009F6662">
        <w:rPr>
          <w:rFonts w:asciiTheme="minorHAnsi" w:hAnsiTheme="minorHAnsi" w:cstheme="minorHAnsi"/>
          <w:snapToGrid w:val="0"/>
          <w:lang w:val="en-US"/>
        </w:rPr>
        <w:tab/>
        <w:t xml:space="preserve">Pile type foundation shall be used for towers located in river or creek bed or on bank of river having scourable strata or in areas where river flow or change in river course is </w:t>
      </w:r>
      <w:r w:rsidRPr="009F6662">
        <w:rPr>
          <w:rFonts w:asciiTheme="minorHAnsi" w:hAnsiTheme="minorHAnsi" w:cstheme="minorHAnsi"/>
          <w:snapToGrid w:val="0"/>
          <w:lang w:val="en-US"/>
        </w:rPr>
        <w:lastRenderedPageBreak/>
        <w:t>anticipated, based on detailed soil investigation and previous years’ maximum flood discharge of the river, maximum velocity of water, highest flood level, scour depth and anticipated change in course of river based on river morphology data of at least past 20 years to ensure availability and reliability of the transmission line.</w:t>
      </w:r>
    </w:p>
    <w:p w14:paraId="3C13B24E"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 xml:space="preserve">A.15.0 </w:t>
      </w:r>
      <w:r w:rsidRPr="009F6662">
        <w:rPr>
          <w:rFonts w:asciiTheme="minorHAnsi" w:hAnsiTheme="minorHAnsi" w:cstheme="minorHAnsi"/>
          <w:snapToGrid w:val="0"/>
          <w:lang w:val="en-US"/>
        </w:rPr>
        <w:tab/>
        <w:t xml:space="preserve">The transmission line route shall be finalized, in consultation with appropriate authorities so as to avoid the habitant zones of endangered species and other protected species. Bird diverters, wherever required, shall be provided on the transmission line. </w:t>
      </w:r>
    </w:p>
    <w:p w14:paraId="3C13B24F"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 xml:space="preserve">A.16.0 </w:t>
      </w:r>
      <w:r w:rsidRPr="009F6662">
        <w:rPr>
          <w:rFonts w:asciiTheme="minorHAnsi" w:hAnsiTheme="minorHAnsi" w:cstheme="minorHAnsi"/>
          <w:snapToGrid w:val="0"/>
          <w:lang w:val="en-US"/>
        </w:rPr>
        <w:tab/>
        <w:t xml:space="preserve">Wherever, the transmission lines are passing through cyclone prone areas i.e. areas up to 60 km from coast following shall also be applicable: </w:t>
      </w:r>
    </w:p>
    <w:p w14:paraId="3C13B250" w14:textId="77777777" w:rsidR="008B48A6" w:rsidRPr="009F6662" w:rsidRDefault="008B48A6" w:rsidP="008B48A6">
      <w:pPr>
        <w:widowControl w:val="0"/>
        <w:numPr>
          <w:ilvl w:val="0"/>
          <w:numId w:val="67"/>
        </w:numPr>
        <w:tabs>
          <w:tab w:val="left" w:pos="1276"/>
        </w:tabs>
        <w:autoSpaceDE w:val="0"/>
        <w:autoSpaceDN w:val="0"/>
        <w:spacing w:before="0" w:after="120" w:line="276" w:lineRule="auto"/>
        <w:ind w:left="1276" w:right="-330" w:hanging="567"/>
        <w:jc w:val="both"/>
        <w:rPr>
          <w:rFonts w:asciiTheme="minorHAnsi" w:hAnsiTheme="minorHAnsi" w:cstheme="minorHAnsi"/>
          <w:snapToGrid w:val="0"/>
          <w:lang w:val="en-US"/>
        </w:rPr>
      </w:pPr>
      <w:r w:rsidRPr="009F6662">
        <w:rPr>
          <w:rFonts w:asciiTheme="minorHAnsi" w:hAnsiTheme="minorHAnsi" w:cstheme="minorHAnsi"/>
          <w:snapToGrid w:val="0"/>
          <w:lang w:val="en-US"/>
        </w:rPr>
        <w:t xml:space="preserve">Terrain category-I, with terrain roughness factor (K2) of 1.08 shall be considered for tower design for exposed open terrain with few or no obstruction which also includes open sea coasts, open stretch of water, desert and flat treeless plains </w:t>
      </w:r>
    </w:p>
    <w:p w14:paraId="3C13B251" w14:textId="77777777" w:rsidR="008B48A6" w:rsidRPr="009F6662" w:rsidRDefault="008B48A6" w:rsidP="008B48A6">
      <w:pPr>
        <w:widowControl w:val="0"/>
        <w:numPr>
          <w:ilvl w:val="0"/>
          <w:numId w:val="67"/>
        </w:numPr>
        <w:tabs>
          <w:tab w:val="left" w:pos="1276"/>
        </w:tabs>
        <w:autoSpaceDE w:val="0"/>
        <w:autoSpaceDN w:val="0"/>
        <w:spacing w:before="0" w:after="120" w:line="276" w:lineRule="auto"/>
        <w:ind w:left="1276" w:right="-330" w:hanging="567"/>
        <w:jc w:val="both"/>
        <w:rPr>
          <w:rFonts w:asciiTheme="minorHAnsi" w:hAnsiTheme="minorHAnsi" w:cstheme="minorHAnsi"/>
          <w:snapToGrid w:val="0"/>
          <w:lang w:val="en-US"/>
        </w:rPr>
      </w:pPr>
      <w:r w:rsidRPr="009F6662">
        <w:rPr>
          <w:rFonts w:asciiTheme="minorHAnsi" w:hAnsiTheme="minorHAnsi" w:cstheme="minorHAnsi"/>
          <w:snapToGrid w:val="0"/>
          <w:lang w:val="en-US"/>
        </w:rPr>
        <w:t xml:space="preserve">Importance factor for cyclonic region (K4) of 1.3 shall be considered for tower design. </w:t>
      </w:r>
    </w:p>
    <w:p w14:paraId="3C13B252" w14:textId="77777777" w:rsidR="008B48A6" w:rsidRPr="009F6662" w:rsidRDefault="008B48A6" w:rsidP="008B48A6">
      <w:pPr>
        <w:widowControl w:val="0"/>
        <w:numPr>
          <w:ilvl w:val="0"/>
          <w:numId w:val="67"/>
        </w:numPr>
        <w:tabs>
          <w:tab w:val="left" w:pos="1276"/>
        </w:tabs>
        <w:autoSpaceDE w:val="0"/>
        <w:autoSpaceDN w:val="0"/>
        <w:spacing w:before="0" w:after="120" w:line="276" w:lineRule="auto"/>
        <w:ind w:left="1276" w:right="-330" w:hanging="567"/>
        <w:jc w:val="both"/>
        <w:rPr>
          <w:rFonts w:asciiTheme="minorHAnsi" w:hAnsiTheme="minorHAnsi" w:cstheme="minorHAnsi"/>
          <w:snapToGrid w:val="0"/>
          <w:lang w:val="en-US"/>
        </w:rPr>
      </w:pPr>
      <w:r w:rsidRPr="009F6662">
        <w:rPr>
          <w:rFonts w:asciiTheme="minorHAnsi" w:hAnsiTheme="minorHAnsi" w:cstheme="minorHAnsi"/>
          <w:snapToGrid w:val="0"/>
          <w:lang w:val="en-US"/>
        </w:rPr>
        <w:t>The number of consecutive spans between the section points/ angle point shall not exceed 10 spans or 3 km instead of conventional practice of 15 spans or 5 km, in order to reduce the failure of such towers in coastal areas due to cascading effect. The section shall be terminated with tension tower/ angle tower and angle of deviation should be based on the site requirement.</w:t>
      </w:r>
    </w:p>
    <w:p w14:paraId="3C13B253"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 xml:space="preserve">A.17.0 </w:t>
      </w:r>
      <w:r w:rsidRPr="009F6662">
        <w:rPr>
          <w:rFonts w:asciiTheme="minorHAnsi" w:hAnsiTheme="minorHAnsi" w:cstheme="minorHAnsi"/>
          <w:snapToGrid w:val="0"/>
          <w:lang w:val="en-US"/>
        </w:rPr>
        <w:tab/>
        <w:t>Wherever, th transmission lines are passing through cyclone prone areas (i.e. areas up to 60 km from coast)/ creek regions/ aggressive soil areas following shall also be applicable:</w:t>
      </w:r>
    </w:p>
    <w:p w14:paraId="3C13B254" w14:textId="77777777" w:rsidR="008B48A6" w:rsidRPr="009F6662" w:rsidRDefault="008B48A6" w:rsidP="008B48A6">
      <w:pPr>
        <w:widowControl w:val="0"/>
        <w:numPr>
          <w:ilvl w:val="0"/>
          <w:numId w:val="68"/>
        </w:numPr>
        <w:tabs>
          <w:tab w:val="left" w:pos="1276"/>
        </w:tabs>
        <w:autoSpaceDE w:val="0"/>
        <w:autoSpaceDN w:val="0"/>
        <w:spacing w:before="0" w:after="120" w:line="276" w:lineRule="auto"/>
        <w:ind w:left="1276" w:right="-330" w:hanging="567"/>
        <w:jc w:val="both"/>
        <w:rPr>
          <w:rFonts w:asciiTheme="minorHAnsi" w:hAnsiTheme="minorHAnsi" w:cstheme="minorHAnsi"/>
          <w:snapToGrid w:val="0"/>
          <w:lang w:val="en-US"/>
        </w:rPr>
      </w:pPr>
      <w:r w:rsidRPr="009F6662">
        <w:rPr>
          <w:rFonts w:asciiTheme="minorHAnsi" w:hAnsiTheme="minorHAnsi" w:cstheme="minorHAnsi"/>
          <w:snapToGrid w:val="0"/>
          <w:lang w:val="en-US"/>
        </w:rPr>
        <w:t>The fabricated tower parts and stubs shall have a minimum overall zinc coating of 900 g/m</w:t>
      </w:r>
      <w:r w:rsidRPr="009F6662">
        <w:rPr>
          <w:rFonts w:asciiTheme="minorHAnsi" w:hAnsiTheme="minorHAnsi" w:cstheme="minorHAnsi"/>
          <w:snapToGrid w:val="0"/>
          <w:vertAlign w:val="superscript"/>
          <w:lang w:val="en-US"/>
        </w:rPr>
        <w:t>2</w:t>
      </w:r>
      <w:r w:rsidRPr="009F6662">
        <w:rPr>
          <w:rFonts w:asciiTheme="minorHAnsi" w:hAnsiTheme="minorHAnsi" w:cstheme="minorHAnsi"/>
          <w:snapToGrid w:val="0"/>
          <w:lang w:val="en-US"/>
        </w:rPr>
        <w:t xml:space="preserve"> of surface area except for plates and sections below 5 mm which shall have a minimum overall zinc coating of 610 g/m</w:t>
      </w:r>
      <w:r w:rsidRPr="009F6662">
        <w:rPr>
          <w:rFonts w:asciiTheme="minorHAnsi" w:hAnsiTheme="minorHAnsi" w:cstheme="minorHAnsi"/>
          <w:snapToGrid w:val="0"/>
          <w:vertAlign w:val="superscript"/>
          <w:lang w:val="en-US"/>
        </w:rPr>
        <w:t>2</w:t>
      </w:r>
      <w:r w:rsidRPr="009F6662">
        <w:rPr>
          <w:rFonts w:asciiTheme="minorHAnsi" w:hAnsiTheme="minorHAnsi" w:cstheme="minorHAnsi"/>
          <w:snapToGrid w:val="0"/>
          <w:lang w:val="en-US"/>
        </w:rPr>
        <w:t xml:space="preserve"> of surface area. The average zinc coating for all sections and plates 5 mm and above shall be maintained as 127 micron and that for plates and sections below 5 mm shall be maintained as 87 micron.</w:t>
      </w:r>
    </w:p>
    <w:p w14:paraId="3C13B255" w14:textId="77777777" w:rsidR="008B48A6" w:rsidRPr="009F6662" w:rsidRDefault="008B48A6" w:rsidP="008B48A6">
      <w:pPr>
        <w:widowControl w:val="0"/>
        <w:numPr>
          <w:ilvl w:val="0"/>
          <w:numId w:val="68"/>
        </w:numPr>
        <w:tabs>
          <w:tab w:val="left" w:pos="1276"/>
        </w:tabs>
        <w:autoSpaceDE w:val="0"/>
        <w:autoSpaceDN w:val="0"/>
        <w:spacing w:before="0" w:after="120" w:line="276" w:lineRule="auto"/>
        <w:ind w:left="1276" w:right="-330" w:hanging="567"/>
        <w:jc w:val="both"/>
        <w:rPr>
          <w:rFonts w:asciiTheme="minorHAnsi" w:hAnsiTheme="minorHAnsi" w:cstheme="minorHAnsi"/>
          <w:snapToGrid w:val="0"/>
          <w:lang w:val="en-US"/>
        </w:rPr>
      </w:pPr>
      <w:r w:rsidRPr="009F6662">
        <w:rPr>
          <w:rFonts w:asciiTheme="minorHAnsi" w:hAnsiTheme="minorHAnsi" w:cstheme="minorHAnsi"/>
          <w:snapToGrid w:val="0"/>
          <w:lang w:val="en-US"/>
        </w:rPr>
        <w:t>Ready mix concrete of M30 Grade shall be used to avoid use of locally available saline water. However, the design mix concrete of M30 Grade conforming to IS 456 with potable water can be used at locations where transportation of ready-mix concrete is not feasible. The minimum cement content in any case shall not be less than 330 kg/m</w:t>
      </w:r>
      <w:r w:rsidRPr="009F6662">
        <w:rPr>
          <w:rFonts w:asciiTheme="minorHAnsi" w:hAnsiTheme="minorHAnsi" w:cstheme="minorHAnsi"/>
          <w:snapToGrid w:val="0"/>
          <w:vertAlign w:val="superscript"/>
          <w:lang w:val="en-US"/>
        </w:rPr>
        <w:t>3</w:t>
      </w:r>
      <w:r w:rsidRPr="009F6662">
        <w:rPr>
          <w:rFonts w:asciiTheme="minorHAnsi" w:hAnsiTheme="minorHAnsi" w:cstheme="minorHAnsi"/>
          <w:snapToGrid w:val="0"/>
          <w:lang w:val="en-US"/>
        </w:rPr>
        <w:t>.</w:t>
      </w:r>
    </w:p>
    <w:p w14:paraId="3C13B256" w14:textId="77777777" w:rsidR="008B48A6" w:rsidRPr="009F6662" w:rsidRDefault="008B48A6" w:rsidP="008B48A6">
      <w:pPr>
        <w:widowControl w:val="0"/>
        <w:numPr>
          <w:ilvl w:val="0"/>
          <w:numId w:val="68"/>
        </w:numPr>
        <w:tabs>
          <w:tab w:val="left" w:pos="1276"/>
        </w:tabs>
        <w:autoSpaceDE w:val="0"/>
        <w:autoSpaceDN w:val="0"/>
        <w:spacing w:before="0" w:after="120" w:line="276" w:lineRule="auto"/>
        <w:ind w:left="1276" w:right="-330" w:hanging="567"/>
        <w:jc w:val="both"/>
        <w:rPr>
          <w:rFonts w:asciiTheme="minorHAnsi" w:hAnsiTheme="minorHAnsi" w:cstheme="minorHAnsi"/>
          <w:snapToGrid w:val="0"/>
          <w:lang w:val="en-US"/>
        </w:rPr>
      </w:pPr>
      <w:r w:rsidRPr="009F6662">
        <w:rPr>
          <w:rFonts w:asciiTheme="minorHAnsi" w:hAnsiTheme="minorHAnsi" w:cstheme="minorHAnsi"/>
          <w:snapToGrid w:val="0"/>
          <w:lang w:val="en-US"/>
        </w:rPr>
        <w:t>The surface of the reinforced steel shall be treated with epoxy-based coating to enhance corrosion performance of the foundations. Use of epoxy coated reinforcement in foundation shall be as per IS 13620. In addition, two (2) coats of bituminous painting of minimum 1.6 kg/m</w:t>
      </w:r>
      <w:r w:rsidRPr="009F6662">
        <w:rPr>
          <w:rFonts w:asciiTheme="minorHAnsi" w:hAnsiTheme="minorHAnsi" w:cstheme="minorHAnsi"/>
          <w:snapToGrid w:val="0"/>
          <w:vertAlign w:val="superscript"/>
          <w:lang w:val="en-US"/>
        </w:rPr>
        <w:t>2</w:t>
      </w:r>
      <w:r w:rsidRPr="009F6662">
        <w:rPr>
          <w:rFonts w:asciiTheme="minorHAnsi" w:hAnsiTheme="minorHAnsi" w:cstheme="minorHAnsi"/>
          <w:snapToGrid w:val="0"/>
          <w:lang w:val="en-US"/>
        </w:rPr>
        <w:t xml:space="preserve"> per coat shall be applied on all exposed </w:t>
      </w:r>
      <w:r w:rsidRPr="009F6662">
        <w:rPr>
          <w:rFonts w:asciiTheme="minorHAnsi" w:hAnsiTheme="minorHAnsi" w:cstheme="minorHAnsi"/>
          <w:snapToGrid w:val="0"/>
          <w:lang w:val="en-US"/>
        </w:rPr>
        <w:lastRenderedPageBreak/>
        <w:t>faces of foundation (i.e. pedestal and base slab).</w:t>
      </w:r>
    </w:p>
    <w:p w14:paraId="3C13B257" w14:textId="77777777" w:rsidR="008B48A6" w:rsidRPr="009F6662" w:rsidRDefault="008B48A6" w:rsidP="008B48A6">
      <w:pPr>
        <w:widowControl w:val="0"/>
        <w:numPr>
          <w:ilvl w:val="0"/>
          <w:numId w:val="68"/>
        </w:numPr>
        <w:tabs>
          <w:tab w:val="left" w:pos="1276"/>
        </w:tabs>
        <w:autoSpaceDE w:val="0"/>
        <w:autoSpaceDN w:val="0"/>
        <w:spacing w:before="0" w:after="120" w:line="276" w:lineRule="auto"/>
        <w:ind w:left="1276" w:right="-330" w:hanging="567"/>
        <w:jc w:val="both"/>
        <w:rPr>
          <w:rFonts w:asciiTheme="minorHAnsi" w:hAnsiTheme="minorHAnsi" w:cstheme="minorHAnsi"/>
          <w:snapToGrid w:val="0"/>
          <w:lang w:val="en-US"/>
        </w:rPr>
      </w:pPr>
      <w:r w:rsidRPr="009F6662">
        <w:rPr>
          <w:rFonts w:asciiTheme="minorHAnsi" w:hAnsiTheme="minorHAnsi" w:cstheme="minorHAnsi"/>
          <w:snapToGrid w:val="0"/>
          <w:lang w:val="en-US"/>
        </w:rPr>
        <w:t>Double coat 20 mm thick cement plaster shall be provided on all exposed concrete surface as well up to 300 mm below ground level to give protection to concrete surface from environmental and saline effect.</w:t>
      </w:r>
    </w:p>
    <w:p w14:paraId="3C13B258" w14:textId="77777777" w:rsidR="008B48A6" w:rsidRPr="009F6662" w:rsidRDefault="008B48A6" w:rsidP="008B48A6">
      <w:pPr>
        <w:widowControl w:val="0"/>
        <w:numPr>
          <w:ilvl w:val="0"/>
          <w:numId w:val="68"/>
        </w:numPr>
        <w:tabs>
          <w:tab w:val="left" w:pos="1276"/>
        </w:tabs>
        <w:autoSpaceDE w:val="0"/>
        <w:autoSpaceDN w:val="0"/>
        <w:spacing w:before="0" w:after="120" w:line="276" w:lineRule="auto"/>
        <w:ind w:left="1276" w:right="-330" w:hanging="567"/>
        <w:jc w:val="both"/>
        <w:rPr>
          <w:rFonts w:asciiTheme="minorHAnsi" w:hAnsiTheme="minorHAnsi" w:cstheme="minorHAnsi"/>
          <w:snapToGrid w:val="0"/>
          <w:lang w:val="en-US"/>
        </w:rPr>
      </w:pPr>
      <w:r w:rsidRPr="009F6662">
        <w:rPr>
          <w:rFonts w:asciiTheme="minorHAnsi" w:hAnsiTheme="minorHAnsi" w:cstheme="minorHAnsi"/>
          <w:snapToGrid w:val="0"/>
          <w:lang w:val="en-US"/>
        </w:rPr>
        <w:t>Before coping of chimney top portion, three coats of anti-corrosive paint of minimum 30-35 micron dry film thickness each shall be applied on the stub in the 50 mm coping portion as well as up to 350 mm above CL portion.</w:t>
      </w:r>
    </w:p>
    <w:p w14:paraId="3C13B259"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A.18.0</w:t>
      </w:r>
      <w:r w:rsidRPr="009F6662">
        <w:rPr>
          <w:rFonts w:asciiTheme="minorHAnsi" w:hAnsiTheme="minorHAnsi" w:cstheme="minorHAnsi"/>
          <w:snapToGrid w:val="0"/>
          <w:lang w:val="en-US"/>
        </w:rPr>
        <w:tab/>
        <w:t xml:space="preserve">The raised chimney foundation is to be provided in areas prone to flooding/ water stagnation like paddy field/ agricultural field and undulated areas to avoid direct contact of water with steel part of tower. The top of the chimney of foundation should be at least above High Flood Level (HFL) or the historical water stagnation/ logging level (based on locally available data) or above High Tide Level or 500 mm above Natural Ground level (whichever is higher). </w:t>
      </w:r>
    </w:p>
    <w:p w14:paraId="3C13B25A"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A.19.0</w:t>
      </w:r>
      <w:r w:rsidRPr="009F6662">
        <w:rPr>
          <w:rFonts w:asciiTheme="minorHAnsi" w:hAnsiTheme="minorHAnsi" w:cstheme="minorHAnsi"/>
          <w:snapToGrid w:val="0"/>
          <w:lang w:val="en-US"/>
        </w:rPr>
        <w:tab/>
        <w:t>The routing of transmission line through protected areas of India shall be avoided to the extent possible. In case, it is not possible to avoid protected areas, the towers of the transmission line upto 400 kV level which are installed in protected areas shall be designed for Multi-circuit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and BPC by the TSP.</w:t>
      </w:r>
    </w:p>
    <w:p w14:paraId="3C13B25B" w14:textId="77777777" w:rsidR="008B48A6" w:rsidRPr="009F6662" w:rsidRDefault="008B48A6" w:rsidP="008B48A6">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A.20.0</w:t>
      </w:r>
      <w:r w:rsidRPr="009F6662">
        <w:rPr>
          <w:rFonts w:asciiTheme="minorHAnsi" w:hAnsiTheme="minorHAnsi" w:cstheme="minorHAnsi"/>
          <w:snapToGrid w:val="0"/>
          <w:lang w:val="en-US"/>
        </w:rPr>
        <w:tab/>
        <w:t>The TSP shall abide by the Guidelines of CEA w.r.t. shifting of transmission lines for NHAI projects and other projects.</w:t>
      </w:r>
    </w:p>
    <w:p w14:paraId="3C13B25C" w14:textId="77777777" w:rsidR="008B48A6" w:rsidRPr="009F6662" w:rsidRDefault="008B48A6" w:rsidP="00603203">
      <w:pPr>
        <w:widowControl w:val="0"/>
        <w:autoSpaceDE w:val="0"/>
        <w:autoSpaceDN w:val="0"/>
        <w:spacing w:after="120" w:line="276" w:lineRule="auto"/>
        <w:ind w:left="567" w:right="-330" w:hanging="1134"/>
        <w:jc w:val="both"/>
        <w:rPr>
          <w:rFonts w:asciiTheme="minorHAnsi" w:hAnsiTheme="minorHAnsi" w:cstheme="minorHAnsi"/>
          <w:snapToGrid w:val="0"/>
          <w:lang w:val="en-US"/>
        </w:rPr>
      </w:pPr>
      <w:r w:rsidRPr="009F6662">
        <w:rPr>
          <w:rFonts w:asciiTheme="minorHAnsi" w:hAnsiTheme="minorHAnsi" w:cstheme="minorHAnsi"/>
          <w:snapToGrid w:val="0"/>
          <w:lang w:val="en-US"/>
        </w:rPr>
        <w:t>A.21.0</w:t>
      </w:r>
      <w:r w:rsidRPr="009F6662">
        <w:rPr>
          <w:rFonts w:asciiTheme="minorHAnsi" w:hAnsiTheme="minorHAnsi" w:cstheme="minorHAnsi"/>
          <w:snapToGrid w:val="0"/>
          <w:lang w:val="en-US"/>
        </w:rPr>
        <w:tab/>
        <w:t>The safety precautions in regards to gas/oil pipe lines in vicinity of Transmission lines shall be taken in coordination with gas/ petroleum authorities.</w:t>
      </w:r>
    </w:p>
    <w:p w14:paraId="3C13B25D" w14:textId="77777777" w:rsidR="0025301E" w:rsidRPr="009F6662" w:rsidRDefault="0025301E" w:rsidP="00603203">
      <w:pPr>
        <w:widowControl w:val="0"/>
        <w:autoSpaceDE w:val="0"/>
        <w:autoSpaceDN w:val="0"/>
        <w:spacing w:after="120" w:line="276" w:lineRule="auto"/>
        <w:ind w:left="567" w:right="-330" w:hanging="1134"/>
        <w:jc w:val="both"/>
        <w:rPr>
          <w:rFonts w:asciiTheme="minorHAnsi" w:hAnsiTheme="minorHAnsi" w:cstheme="minorHAnsi"/>
          <w:snapToGrid w:val="0"/>
          <w:lang w:val="en-US"/>
        </w:rPr>
      </w:pPr>
    </w:p>
    <w:p w14:paraId="3C13B25E" w14:textId="77777777" w:rsidR="0025301E" w:rsidRPr="009F6662" w:rsidRDefault="0025301E" w:rsidP="00603203">
      <w:pPr>
        <w:widowControl w:val="0"/>
        <w:autoSpaceDE w:val="0"/>
        <w:autoSpaceDN w:val="0"/>
        <w:spacing w:after="120" w:line="276" w:lineRule="auto"/>
        <w:ind w:left="567" w:right="-330" w:hanging="1134"/>
        <w:jc w:val="both"/>
        <w:rPr>
          <w:rFonts w:asciiTheme="minorHAnsi" w:hAnsiTheme="minorHAnsi" w:cstheme="minorHAnsi"/>
          <w:snapToGrid w:val="0"/>
          <w:lang w:val="en-US"/>
        </w:rPr>
      </w:pPr>
    </w:p>
    <w:p w14:paraId="3C13B25F" w14:textId="77777777" w:rsidR="0025301E" w:rsidRPr="009F6662" w:rsidRDefault="0025301E" w:rsidP="00603203">
      <w:pPr>
        <w:widowControl w:val="0"/>
        <w:autoSpaceDE w:val="0"/>
        <w:autoSpaceDN w:val="0"/>
        <w:spacing w:after="120" w:line="276" w:lineRule="auto"/>
        <w:ind w:left="567" w:right="-330" w:hanging="1134"/>
        <w:jc w:val="both"/>
        <w:rPr>
          <w:rFonts w:asciiTheme="minorHAnsi" w:hAnsiTheme="minorHAnsi" w:cstheme="minorHAnsi"/>
          <w:snapToGrid w:val="0"/>
          <w:lang w:val="en-US"/>
        </w:rPr>
      </w:pPr>
    </w:p>
    <w:p w14:paraId="3C13B260" w14:textId="77777777" w:rsidR="0025301E" w:rsidRPr="009F6662" w:rsidRDefault="0025301E" w:rsidP="00603203">
      <w:pPr>
        <w:widowControl w:val="0"/>
        <w:autoSpaceDE w:val="0"/>
        <w:autoSpaceDN w:val="0"/>
        <w:spacing w:after="120" w:line="276" w:lineRule="auto"/>
        <w:ind w:left="567" w:right="-330" w:hanging="1134"/>
        <w:jc w:val="both"/>
        <w:rPr>
          <w:rFonts w:asciiTheme="minorHAnsi" w:hAnsiTheme="minorHAnsi" w:cstheme="minorHAnsi"/>
          <w:snapToGrid w:val="0"/>
          <w:lang w:val="en-US"/>
        </w:rPr>
      </w:pPr>
    </w:p>
    <w:p w14:paraId="3C13B261" w14:textId="77777777" w:rsidR="0025301E" w:rsidRPr="009F6662" w:rsidRDefault="0025301E" w:rsidP="00603203">
      <w:pPr>
        <w:widowControl w:val="0"/>
        <w:autoSpaceDE w:val="0"/>
        <w:autoSpaceDN w:val="0"/>
        <w:spacing w:after="120" w:line="276" w:lineRule="auto"/>
        <w:ind w:left="567" w:right="-330" w:hanging="1134"/>
        <w:jc w:val="both"/>
        <w:rPr>
          <w:rFonts w:asciiTheme="minorHAnsi" w:hAnsiTheme="minorHAnsi" w:cstheme="minorHAnsi"/>
          <w:snapToGrid w:val="0"/>
          <w:lang w:val="en-US"/>
        </w:rPr>
      </w:pPr>
    </w:p>
    <w:p w14:paraId="3C13B262" w14:textId="77777777" w:rsidR="0025301E" w:rsidRPr="009F6662" w:rsidRDefault="0025301E" w:rsidP="00603203">
      <w:pPr>
        <w:widowControl w:val="0"/>
        <w:autoSpaceDE w:val="0"/>
        <w:autoSpaceDN w:val="0"/>
        <w:spacing w:after="120" w:line="276" w:lineRule="auto"/>
        <w:ind w:left="567" w:right="-330" w:hanging="1134"/>
        <w:jc w:val="both"/>
        <w:rPr>
          <w:rFonts w:asciiTheme="minorHAnsi" w:hAnsiTheme="minorHAnsi" w:cstheme="minorHAnsi"/>
          <w:snapToGrid w:val="0"/>
          <w:lang w:val="en-US"/>
        </w:rPr>
      </w:pPr>
    </w:p>
    <w:p w14:paraId="3C13B263" w14:textId="77777777" w:rsidR="0025301E" w:rsidRPr="009F6662" w:rsidRDefault="0025301E" w:rsidP="00603203">
      <w:pPr>
        <w:widowControl w:val="0"/>
        <w:autoSpaceDE w:val="0"/>
        <w:autoSpaceDN w:val="0"/>
        <w:spacing w:after="120" w:line="276" w:lineRule="auto"/>
        <w:ind w:left="567" w:right="-330" w:hanging="1134"/>
        <w:jc w:val="both"/>
        <w:rPr>
          <w:rFonts w:asciiTheme="minorHAnsi" w:hAnsiTheme="minorHAnsi" w:cstheme="minorHAnsi"/>
          <w:snapToGrid w:val="0"/>
          <w:lang w:val="en-US"/>
        </w:rPr>
      </w:pPr>
    </w:p>
    <w:p w14:paraId="3C13B264" w14:textId="77777777" w:rsidR="0025301E" w:rsidRPr="009F6662" w:rsidRDefault="0025301E" w:rsidP="00603203">
      <w:pPr>
        <w:widowControl w:val="0"/>
        <w:autoSpaceDE w:val="0"/>
        <w:autoSpaceDN w:val="0"/>
        <w:spacing w:after="120" w:line="276" w:lineRule="auto"/>
        <w:ind w:left="567" w:right="-330" w:hanging="1134"/>
        <w:jc w:val="both"/>
        <w:rPr>
          <w:rFonts w:asciiTheme="minorHAnsi" w:hAnsiTheme="minorHAnsi" w:cstheme="minorHAnsi"/>
          <w:snapToGrid w:val="0"/>
          <w:lang w:val="en-US"/>
        </w:rPr>
      </w:pPr>
    </w:p>
    <w:p w14:paraId="3C13B265" w14:textId="77777777" w:rsidR="0025301E" w:rsidRPr="009F6662" w:rsidRDefault="0025301E" w:rsidP="00603203">
      <w:pPr>
        <w:widowControl w:val="0"/>
        <w:autoSpaceDE w:val="0"/>
        <w:autoSpaceDN w:val="0"/>
        <w:spacing w:after="120" w:line="276" w:lineRule="auto"/>
        <w:ind w:left="567" w:right="-330" w:hanging="1134"/>
        <w:jc w:val="both"/>
        <w:rPr>
          <w:rFonts w:asciiTheme="minorHAnsi" w:hAnsiTheme="minorHAnsi" w:cstheme="minorHAnsi"/>
          <w:snapToGrid w:val="0"/>
          <w:lang w:val="en-US"/>
        </w:rPr>
      </w:pPr>
    </w:p>
    <w:p w14:paraId="3C13B266" w14:textId="77777777" w:rsidR="0025301E" w:rsidRPr="009F6662" w:rsidRDefault="0025301E" w:rsidP="00603203">
      <w:pPr>
        <w:widowControl w:val="0"/>
        <w:autoSpaceDE w:val="0"/>
        <w:autoSpaceDN w:val="0"/>
        <w:spacing w:after="120" w:line="276" w:lineRule="auto"/>
        <w:ind w:left="567" w:right="-330" w:hanging="1134"/>
        <w:jc w:val="both"/>
        <w:rPr>
          <w:rFonts w:asciiTheme="minorHAnsi" w:hAnsiTheme="minorHAnsi" w:cstheme="minorHAnsi"/>
          <w:snapToGrid w:val="0"/>
          <w:lang w:val="en-US"/>
        </w:rPr>
      </w:pPr>
    </w:p>
    <w:p w14:paraId="3C13B267" w14:textId="77777777" w:rsidR="0025301E" w:rsidRPr="009F6662" w:rsidRDefault="0025301E" w:rsidP="00603203">
      <w:pPr>
        <w:widowControl w:val="0"/>
        <w:autoSpaceDE w:val="0"/>
        <w:autoSpaceDN w:val="0"/>
        <w:spacing w:after="120" w:line="276" w:lineRule="auto"/>
        <w:ind w:left="567" w:right="-330" w:hanging="1134"/>
        <w:jc w:val="both"/>
        <w:rPr>
          <w:rFonts w:asciiTheme="minorHAnsi" w:hAnsiTheme="minorHAnsi" w:cstheme="minorHAnsi"/>
          <w:snapToGrid w:val="0"/>
          <w:lang w:val="en-US"/>
        </w:rPr>
      </w:pPr>
    </w:p>
    <w:p w14:paraId="3C13B268" w14:textId="77777777" w:rsidR="00603203" w:rsidRPr="009F6662" w:rsidRDefault="00603203" w:rsidP="00603203">
      <w:pPr>
        <w:adjustRightInd w:val="0"/>
        <w:spacing w:before="240" w:line="276" w:lineRule="auto"/>
        <w:jc w:val="center"/>
        <w:rPr>
          <w:rFonts w:asciiTheme="minorHAnsi" w:hAnsiTheme="minorHAnsi" w:cstheme="minorHAnsi"/>
          <w:b/>
          <w:bCs/>
        </w:rPr>
      </w:pPr>
      <w:r w:rsidRPr="009F6662">
        <w:rPr>
          <w:rFonts w:asciiTheme="minorHAnsi" w:hAnsiTheme="minorHAnsi" w:cstheme="minorHAnsi"/>
          <w:b/>
          <w:bCs/>
        </w:rPr>
        <w:t>Location details of existing / proposed substations:</w:t>
      </w:r>
    </w:p>
    <w:p w14:paraId="3C13B269" w14:textId="77777777" w:rsidR="008B48A6" w:rsidRPr="009F6662" w:rsidRDefault="00603203" w:rsidP="00603203">
      <w:pPr>
        <w:spacing w:line="276" w:lineRule="auto"/>
        <w:ind w:left="4536" w:hanging="4536"/>
        <w:rPr>
          <w:rFonts w:asciiTheme="minorHAnsi" w:hAnsiTheme="minorHAnsi" w:cstheme="minorHAnsi"/>
          <w:color w:val="000000"/>
          <w:lang w:bidi="hi-IN"/>
        </w:rPr>
      </w:pPr>
      <w:r w:rsidRPr="009F6662">
        <w:rPr>
          <w:rFonts w:asciiTheme="minorHAnsi" w:hAnsiTheme="minorHAnsi" w:cstheme="minorHAnsi"/>
          <w:b/>
          <w:bCs/>
        </w:rPr>
        <w:t>765/400/220 kV Navinal (Mundra) S/s (GIS)</w:t>
      </w:r>
      <w:r w:rsidRPr="009F6662">
        <w:rPr>
          <w:rFonts w:asciiTheme="minorHAnsi" w:hAnsiTheme="minorHAnsi" w:cstheme="minorHAnsi"/>
        </w:rPr>
        <w:t xml:space="preserve">: </w:t>
      </w:r>
      <w:r w:rsidRPr="009F6662">
        <w:rPr>
          <w:rFonts w:asciiTheme="minorHAnsi" w:hAnsiTheme="minorHAnsi" w:cstheme="minorHAnsi"/>
          <w:color w:val="000000"/>
          <w:lang w:bidi="hi-IN"/>
        </w:rPr>
        <w:t>New substation which is to be implemented under present scheme.</w:t>
      </w:r>
    </w:p>
    <w:p w14:paraId="3C13B26A" w14:textId="77777777" w:rsidR="0025301E" w:rsidRPr="009F6662" w:rsidRDefault="0025301E" w:rsidP="0025301E">
      <w:pPr>
        <w:spacing w:line="276" w:lineRule="auto"/>
        <w:ind w:left="4536" w:hanging="4536"/>
        <w:jc w:val="center"/>
        <w:rPr>
          <w:rFonts w:asciiTheme="minorHAnsi" w:hAnsiTheme="minorHAnsi" w:cstheme="minorHAnsi"/>
          <w:color w:val="000000"/>
          <w:lang w:bidi="hi-IN"/>
        </w:rPr>
      </w:pPr>
      <w:ins w:id="281" w:author="Dharmender" w:date="2024-05-01T19:08:00Z">
        <w:r w:rsidRPr="009F6662">
          <w:rPr>
            <w:rFonts w:asciiTheme="minorHAnsi" w:hAnsiTheme="minorHAnsi" w:cstheme="minorHAnsi"/>
            <w:noProof/>
            <w:color w:val="000000"/>
            <w:lang w:val="en-IN" w:eastAsia="en-IN"/>
          </w:rPr>
          <w:drawing>
            <wp:inline distT="0" distB="0" distL="0" distR="0" wp14:anchorId="3C13B776" wp14:editId="3C13B777">
              <wp:extent cx="2819794" cy="1228896"/>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19794" cy="1228896"/>
                      </a:xfrm>
                      <a:prstGeom prst="rect">
                        <a:avLst/>
                      </a:prstGeom>
                    </pic:spPr>
                  </pic:pic>
                </a:graphicData>
              </a:graphic>
            </wp:inline>
          </w:drawing>
        </w:r>
      </w:ins>
    </w:p>
    <w:p w14:paraId="3C13B26B" w14:textId="77777777" w:rsidR="0025301E" w:rsidRPr="009F6662" w:rsidRDefault="0025301E" w:rsidP="0025301E">
      <w:pPr>
        <w:spacing w:line="276" w:lineRule="auto"/>
        <w:ind w:left="4536" w:hanging="4536"/>
        <w:rPr>
          <w:rFonts w:asciiTheme="minorHAnsi" w:hAnsiTheme="minorHAnsi" w:cstheme="minorHAnsi"/>
          <w:i/>
          <w:color w:val="000000"/>
          <w:lang w:bidi="hi-IN"/>
        </w:rPr>
      </w:pPr>
      <w:r w:rsidRPr="009F6662">
        <w:rPr>
          <w:rFonts w:asciiTheme="minorHAnsi" w:hAnsiTheme="minorHAnsi" w:cstheme="minorHAnsi"/>
          <w:i/>
          <w:color w:val="000000"/>
          <w:lang w:bidi="hi-IN"/>
        </w:rPr>
        <w:t xml:space="preserve">*The above coordinates are </w:t>
      </w:r>
      <w:r w:rsidR="00095947" w:rsidRPr="009F6662">
        <w:rPr>
          <w:rFonts w:asciiTheme="minorHAnsi" w:hAnsiTheme="minorHAnsi" w:cstheme="minorHAnsi"/>
          <w:i/>
          <w:color w:val="000000"/>
          <w:lang w:bidi="hi-IN"/>
        </w:rPr>
        <w:t>tentative</w:t>
      </w:r>
    </w:p>
    <w:p w14:paraId="3C13B26C" w14:textId="77777777" w:rsidR="008B48A6" w:rsidRPr="009F6662" w:rsidRDefault="008B48A6" w:rsidP="008B48A6">
      <w:pPr>
        <w:widowControl w:val="0"/>
        <w:autoSpaceDE w:val="0"/>
        <w:autoSpaceDN w:val="0"/>
        <w:spacing w:after="120" w:line="276" w:lineRule="auto"/>
        <w:ind w:left="900" w:right="-330" w:hanging="900"/>
        <w:jc w:val="center"/>
        <w:rPr>
          <w:rFonts w:asciiTheme="minorHAnsi" w:hAnsiTheme="minorHAnsi" w:cstheme="minorHAnsi"/>
          <w:b/>
          <w:u w:val="single"/>
          <w:lang w:val="en-US" w:eastAsia="ar-SA"/>
        </w:rPr>
      </w:pPr>
      <w:r w:rsidRPr="009F6662">
        <w:rPr>
          <w:rFonts w:asciiTheme="minorHAnsi" w:hAnsiTheme="minorHAnsi" w:cstheme="minorHAnsi"/>
          <w:b/>
          <w:u w:val="single"/>
          <w:lang w:val="en-US" w:eastAsia="ar-SA"/>
        </w:rPr>
        <w:t>SPECIFIC TECHNICAL REQUIREMENTS FOR SUBSTATION</w:t>
      </w:r>
    </w:p>
    <w:p w14:paraId="3C13B26D" w14:textId="77777777" w:rsidR="008B48A6" w:rsidRPr="009F6662" w:rsidRDefault="008B48A6" w:rsidP="008B48A6">
      <w:pPr>
        <w:widowControl w:val="0"/>
        <w:autoSpaceDE w:val="0"/>
        <w:autoSpaceDN w:val="0"/>
        <w:spacing w:before="240" w:after="120" w:line="276" w:lineRule="auto"/>
        <w:ind w:left="567" w:right="-330"/>
        <w:jc w:val="both"/>
        <w:rPr>
          <w:rFonts w:asciiTheme="minorHAnsi" w:hAnsiTheme="minorHAnsi" w:cstheme="minorHAnsi"/>
          <w:bCs/>
          <w:lang w:val="en-US" w:eastAsia="ar-SA"/>
        </w:rPr>
      </w:pPr>
      <w:r w:rsidRPr="009F6662">
        <w:rPr>
          <w:rFonts w:asciiTheme="minorHAnsi" w:hAnsiTheme="minorHAnsi" w:cstheme="minorHAnsi"/>
          <w:bCs/>
          <w:lang w:val="en-US" w:eastAsia="ar-SA"/>
        </w:rPr>
        <w:t xml:space="preserve">The proposed 765/400 kV </w:t>
      </w:r>
      <w:r w:rsidRPr="009F6662">
        <w:rPr>
          <w:rFonts w:asciiTheme="minorHAnsi" w:hAnsiTheme="minorHAnsi" w:cstheme="minorHAnsi"/>
          <w:b/>
          <w:lang w:val="en-US" w:eastAsia="ar-SA"/>
        </w:rPr>
        <w:t>Navinal (Mundra)</w:t>
      </w:r>
      <w:r w:rsidRPr="009F6662">
        <w:rPr>
          <w:rFonts w:asciiTheme="minorHAnsi" w:hAnsiTheme="minorHAnsi" w:cstheme="minorHAnsi"/>
          <w:bCs/>
          <w:lang w:val="en-US" w:eastAsia="ar-SA"/>
        </w:rPr>
        <w:t xml:space="preserve"> </w:t>
      </w:r>
      <w:r w:rsidRPr="009F6662">
        <w:rPr>
          <w:rFonts w:asciiTheme="minorHAnsi" w:hAnsiTheme="minorHAnsi" w:cstheme="minorHAnsi"/>
          <w:b/>
          <w:lang w:val="en-US" w:eastAsia="ar-SA"/>
        </w:rPr>
        <w:t>S/s</w:t>
      </w:r>
      <w:r w:rsidRPr="009F6662">
        <w:rPr>
          <w:rFonts w:asciiTheme="minorHAnsi" w:hAnsiTheme="minorHAnsi" w:cstheme="minorHAnsi"/>
          <w:bCs/>
          <w:lang w:val="en-US" w:eastAsia="ar-SA"/>
        </w:rPr>
        <w:t xml:space="preserve"> shall be Gas Insulated Switchgear (GIS) type generally conforming to the requirements of CEA (Technical Standards for Construction of Electrical Plants and Electric Lines) Regulations 2022, as amended from time to time. </w:t>
      </w:r>
    </w:p>
    <w:p w14:paraId="3C13B26E" w14:textId="77777777" w:rsidR="008B48A6" w:rsidRPr="009F6662" w:rsidRDefault="008B48A6" w:rsidP="008B48A6">
      <w:pPr>
        <w:widowControl w:val="0"/>
        <w:autoSpaceDE w:val="0"/>
        <w:autoSpaceDN w:val="0"/>
        <w:spacing w:before="240" w:after="120" w:line="276" w:lineRule="auto"/>
        <w:ind w:left="567" w:right="-330"/>
        <w:jc w:val="both"/>
        <w:rPr>
          <w:rFonts w:asciiTheme="minorHAnsi" w:hAnsiTheme="minorHAnsi" w:cstheme="minorHAnsi"/>
          <w:bCs/>
          <w:lang w:val="en-US" w:eastAsia="ar-SA"/>
        </w:rPr>
      </w:pPr>
      <w:r w:rsidRPr="009F6662">
        <w:rPr>
          <w:rFonts w:asciiTheme="minorHAnsi" w:hAnsiTheme="minorHAnsi" w:cstheme="minorHAnsi"/>
          <w:bCs/>
          <w:lang w:val="en-US" w:eastAsia="ar-SA"/>
        </w:rPr>
        <w:t xml:space="preserve">Other CEA Regulations and MoP guidelines, as applicable, shall also be followed. </w:t>
      </w:r>
    </w:p>
    <w:p w14:paraId="3C13B26F"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US" w:eastAsia="ar-SA"/>
        </w:rPr>
      </w:pPr>
      <w:r w:rsidRPr="009F6662">
        <w:rPr>
          <w:rFonts w:asciiTheme="minorHAnsi" w:hAnsiTheme="minorHAnsi" w:cstheme="minorHAnsi"/>
          <w:b/>
          <w:bCs/>
          <w:snapToGrid w:val="0"/>
          <w:lang w:val="en-US"/>
        </w:rPr>
        <w:t>B.1.0</w:t>
      </w:r>
      <w:r w:rsidRPr="009F6662">
        <w:rPr>
          <w:rFonts w:asciiTheme="minorHAnsi" w:hAnsiTheme="minorHAnsi" w:cstheme="minorHAnsi"/>
          <w:snapToGrid w:val="0"/>
          <w:lang w:val="en-US"/>
        </w:rPr>
        <w:t xml:space="preserve"> </w:t>
      </w:r>
      <w:r w:rsidRPr="009F6662">
        <w:rPr>
          <w:rFonts w:asciiTheme="minorHAnsi" w:hAnsiTheme="minorHAnsi" w:cstheme="minorHAnsi"/>
          <w:snapToGrid w:val="0"/>
          <w:lang w:val="en-US"/>
        </w:rPr>
        <w:tab/>
      </w:r>
      <w:r w:rsidRPr="009F6662">
        <w:rPr>
          <w:rFonts w:asciiTheme="minorHAnsi" w:hAnsiTheme="minorHAnsi" w:cstheme="minorHAnsi"/>
          <w:b/>
          <w:lang w:val="en-US" w:eastAsia="ar-SA"/>
        </w:rPr>
        <w:t>Salient features of Substation Equipment and Facilities</w:t>
      </w:r>
    </w:p>
    <w:p w14:paraId="3C13B270"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bCs/>
          <w:lang w:val="en-US" w:eastAsia="ar-SA"/>
        </w:rPr>
      </w:pPr>
      <w:r w:rsidRPr="009F6662">
        <w:rPr>
          <w:rFonts w:asciiTheme="minorHAnsi" w:hAnsiTheme="minorHAnsi" w:cstheme="minorHAnsi"/>
          <w:lang w:val="en-US" w:eastAsia="en-GB"/>
        </w:rPr>
        <w:t>The</w:t>
      </w:r>
      <w:r w:rsidRPr="009F6662">
        <w:rPr>
          <w:rFonts w:asciiTheme="minorHAnsi" w:hAnsiTheme="minorHAnsi" w:cstheme="minorHAnsi"/>
          <w:bCs/>
          <w:lang w:val="en-US" w:eastAsia="ar-SA"/>
        </w:rPr>
        <w:t xml:space="preserve"> design and specification of substation equipment are to be governed by the following factors:</w:t>
      </w:r>
    </w:p>
    <w:p w14:paraId="3C13B271"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US" w:eastAsia="ar-SA"/>
        </w:rPr>
      </w:pPr>
      <w:r w:rsidRPr="009F6662">
        <w:rPr>
          <w:rFonts w:asciiTheme="minorHAnsi" w:hAnsiTheme="minorHAnsi" w:cstheme="minorHAnsi"/>
          <w:b/>
          <w:bCs/>
          <w:snapToGrid w:val="0"/>
          <w:lang w:val="en-US"/>
        </w:rPr>
        <w:t>B.1.1</w:t>
      </w:r>
      <w:r w:rsidRPr="009F6662">
        <w:rPr>
          <w:rFonts w:asciiTheme="minorHAnsi" w:hAnsiTheme="minorHAnsi" w:cstheme="minorHAnsi"/>
          <w:snapToGrid w:val="0"/>
          <w:lang w:val="en-US"/>
        </w:rPr>
        <w:t xml:space="preserve"> </w:t>
      </w:r>
      <w:r w:rsidRPr="009F6662">
        <w:rPr>
          <w:rFonts w:asciiTheme="minorHAnsi" w:hAnsiTheme="minorHAnsi" w:cstheme="minorHAnsi"/>
          <w:snapToGrid w:val="0"/>
          <w:lang w:val="en-US"/>
        </w:rPr>
        <w:tab/>
      </w:r>
      <w:r w:rsidRPr="009F6662">
        <w:rPr>
          <w:rFonts w:asciiTheme="minorHAnsi" w:hAnsiTheme="minorHAnsi" w:cstheme="minorHAnsi"/>
          <w:b/>
          <w:lang w:val="en-US" w:eastAsia="ar-SA"/>
        </w:rPr>
        <w:t>Insulation Coordination</w:t>
      </w:r>
    </w:p>
    <w:p w14:paraId="3C13B272"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bCs/>
          <w:lang w:val="en-US" w:eastAsia="ar-SA"/>
        </w:rPr>
        <w:t>The</w:t>
      </w:r>
      <w:r w:rsidRPr="009F6662">
        <w:rPr>
          <w:rFonts w:asciiTheme="minorHAnsi" w:hAnsiTheme="minorHAnsi" w:cstheme="minorHAnsi"/>
          <w:lang w:val="en-US" w:eastAsia="en-GB"/>
        </w:rPr>
        <w:t xml:space="preserve"> system design parameters for substations/switchyards shall be as given below:</w:t>
      </w:r>
    </w:p>
    <w:p w14:paraId="3C13B273" w14:textId="77777777" w:rsidR="008B48A6" w:rsidRPr="009F6662" w:rsidRDefault="008B48A6" w:rsidP="008B48A6">
      <w:pPr>
        <w:widowControl w:val="0"/>
        <w:suppressAutoHyphens/>
        <w:autoSpaceDE w:val="0"/>
        <w:autoSpaceDN w:val="0"/>
        <w:spacing w:before="0" w:after="0" w:line="276" w:lineRule="auto"/>
        <w:ind w:right="-330"/>
        <w:jc w:val="both"/>
        <w:rPr>
          <w:rFonts w:asciiTheme="minorHAnsi" w:hAnsiTheme="minorHAnsi" w:cstheme="minorHAnsi"/>
          <w:lang w:val="en-US"/>
        </w:rPr>
      </w:pPr>
    </w:p>
    <w:tbl>
      <w:tblPr>
        <w:tblW w:w="881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138"/>
        <w:gridCol w:w="1985"/>
        <w:gridCol w:w="2126"/>
      </w:tblGrid>
      <w:tr w:rsidR="008B48A6" w:rsidRPr="009F6662" w14:paraId="3C13B278" w14:textId="77777777" w:rsidTr="00CE691A">
        <w:trPr>
          <w:trHeight w:val="654"/>
          <w:tblHeader/>
        </w:trPr>
        <w:tc>
          <w:tcPr>
            <w:tcW w:w="567" w:type="dxa"/>
            <w:vAlign w:val="center"/>
          </w:tcPr>
          <w:p w14:paraId="3C13B274"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b/>
                <w:bCs/>
                <w:lang w:val="en-US"/>
              </w:rPr>
            </w:pPr>
            <w:bookmarkStart w:id="282" w:name="_Hlk149215222"/>
            <w:r w:rsidRPr="009F6662">
              <w:rPr>
                <w:rFonts w:asciiTheme="minorHAnsi" w:hAnsiTheme="minorHAnsi" w:cstheme="minorHAnsi"/>
                <w:b/>
                <w:bCs/>
                <w:lang w:val="en-US"/>
              </w:rPr>
              <w:t>Sl.</w:t>
            </w:r>
          </w:p>
          <w:p w14:paraId="3C13B275"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b/>
                <w:bCs/>
                <w:lang w:val="en-US"/>
              </w:rPr>
            </w:pPr>
            <w:r w:rsidRPr="009F6662">
              <w:rPr>
                <w:rFonts w:asciiTheme="minorHAnsi" w:hAnsiTheme="minorHAnsi" w:cstheme="minorHAnsi"/>
                <w:b/>
                <w:bCs/>
                <w:lang w:val="en-US"/>
              </w:rPr>
              <w:t>No.</w:t>
            </w:r>
          </w:p>
        </w:tc>
        <w:tc>
          <w:tcPr>
            <w:tcW w:w="4138" w:type="dxa"/>
            <w:vAlign w:val="center"/>
          </w:tcPr>
          <w:p w14:paraId="3C13B276"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b/>
                <w:bCs/>
                <w:lang w:val="en-US"/>
              </w:rPr>
            </w:pPr>
            <w:r w:rsidRPr="009F6662">
              <w:rPr>
                <w:rFonts w:asciiTheme="minorHAnsi" w:hAnsiTheme="minorHAnsi" w:cstheme="minorHAnsi"/>
                <w:b/>
                <w:bCs/>
                <w:lang w:val="en-US"/>
              </w:rPr>
              <w:t>Description of parameters</w:t>
            </w:r>
          </w:p>
        </w:tc>
        <w:tc>
          <w:tcPr>
            <w:tcW w:w="4111" w:type="dxa"/>
            <w:gridSpan w:val="2"/>
            <w:vAlign w:val="center"/>
          </w:tcPr>
          <w:p w14:paraId="3C13B277" w14:textId="77777777" w:rsidR="008B48A6" w:rsidRPr="009F6662" w:rsidRDefault="008B48A6" w:rsidP="008B48A6">
            <w:pPr>
              <w:widowControl w:val="0"/>
              <w:autoSpaceDE w:val="0"/>
              <w:autoSpaceDN w:val="0"/>
              <w:spacing w:before="0" w:after="0" w:line="276" w:lineRule="auto"/>
              <w:ind w:left="0" w:right="-108"/>
              <w:jc w:val="center"/>
              <w:rPr>
                <w:rFonts w:asciiTheme="minorHAnsi" w:hAnsiTheme="minorHAnsi" w:cstheme="minorHAnsi"/>
                <w:b/>
                <w:bCs/>
                <w:lang w:val="en-US"/>
              </w:rPr>
            </w:pPr>
            <w:r w:rsidRPr="009F6662">
              <w:rPr>
                <w:rFonts w:asciiTheme="minorHAnsi" w:hAnsiTheme="minorHAnsi" w:cstheme="minorHAnsi"/>
                <w:b/>
                <w:bCs/>
                <w:lang w:val="en-US"/>
              </w:rPr>
              <w:t xml:space="preserve">765/400 kV </w:t>
            </w:r>
            <w:r w:rsidRPr="009F6662">
              <w:rPr>
                <w:rFonts w:asciiTheme="minorHAnsi" w:hAnsiTheme="minorHAnsi" w:cstheme="minorHAnsi"/>
                <w:b/>
                <w:lang w:val="en-US" w:eastAsia="ar-SA"/>
              </w:rPr>
              <w:t>Navinal (Mundra)</w:t>
            </w:r>
            <w:r w:rsidRPr="009F6662">
              <w:rPr>
                <w:rFonts w:asciiTheme="minorHAnsi" w:hAnsiTheme="minorHAnsi" w:cstheme="minorHAnsi"/>
                <w:b/>
                <w:bCs/>
                <w:lang w:val="en-US"/>
              </w:rPr>
              <w:t xml:space="preserve"> (GIS)</w:t>
            </w:r>
          </w:p>
        </w:tc>
      </w:tr>
      <w:bookmarkEnd w:id="282"/>
      <w:tr w:rsidR="008B48A6" w:rsidRPr="009F6662" w14:paraId="3C13B27F" w14:textId="77777777" w:rsidTr="00CE691A">
        <w:trPr>
          <w:trHeight w:val="654"/>
          <w:tblHeader/>
        </w:trPr>
        <w:tc>
          <w:tcPr>
            <w:tcW w:w="567" w:type="dxa"/>
          </w:tcPr>
          <w:p w14:paraId="3C13B279"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b/>
                <w:bCs/>
                <w:lang w:val="en-US"/>
              </w:rPr>
            </w:pPr>
          </w:p>
        </w:tc>
        <w:tc>
          <w:tcPr>
            <w:tcW w:w="4138" w:type="dxa"/>
          </w:tcPr>
          <w:p w14:paraId="3C13B27A"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b/>
                <w:bCs/>
                <w:lang w:val="en-US"/>
              </w:rPr>
            </w:pPr>
          </w:p>
        </w:tc>
        <w:tc>
          <w:tcPr>
            <w:tcW w:w="1985" w:type="dxa"/>
          </w:tcPr>
          <w:p w14:paraId="3C13B27B"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b/>
                <w:bCs/>
                <w:lang w:val="en-US"/>
              </w:rPr>
            </w:pPr>
            <w:r w:rsidRPr="009F6662">
              <w:rPr>
                <w:rFonts w:asciiTheme="minorHAnsi" w:hAnsiTheme="minorHAnsi" w:cstheme="minorHAnsi"/>
                <w:b/>
                <w:bCs/>
                <w:lang w:val="en-US"/>
              </w:rPr>
              <w:t>765 kV</w:t>
            </w:r>
          </w:p>
          <w:p w14:paraId="3C13B27C"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b/>
                <w:bCs/>
                <w:lang w:val="en-US"/>
              </w:rPr>
            </w:pPr>
            <w:r w:rsidRPr="009F6662">
              <w:rPr>
                <w:rFonts w:asciiTheme="minorHAnsi" w:hAnsiTheme="minorHAnsi" w:cstheme="minorHAnsi"/>
                <w:b/>
                <w:bCs/>
                <w:lang w:val="en-US"/>
              </w:rPr>
              <w:t>System</w:t>
            </w:r>
          </w:p>
        </w:tc>
        <w:tc>
          <w:tcPr>
            <w:tcW w:w="2126" w:type="dxa"/>
          </w:tcPr>
          <w:p w14:paraId="3C13B27D"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b/>
                <w:bCs/>
                <w:lang w:val="en-US"/>
              </w:rPr>
            </w:pPr>
            <w:r w:rsidRPr="009F6662">
              <w:rPr>
                <w:rFonts w:asciiTheme="minorHAnsi" w:hAnsiTheme="minorHAnsi" w:cstheme="minorHAnsi"/>
                <w:b/>
                <w:bCs/>
                <w:lang w:val="en-US"/>
              </w:rPr>
              <w:t>400 kV</w:t>
            </w:r>
          </w:p>
          <w:p w14:paraId="3C13B27E"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b/>
                <w:bCs/>
                <w:lang w:val="en-US"/>
              </w:rPr>
            </w:pPr>
            <w:r w:rsidRPr="009F6662">
              <w:rPr>
                <w:rFonts w:asciiTheme="minorHAnsi" w:hAnsiTheme="minorHAnsi" w:cstheme="minorHAnsi"/>
                <w:b/>
                <w:bCs/>
                <w:lang w:val="en-US"/>
              </w:rPr>
              <w:t>System</w:t>
            </w:r>
          </w:p>
        </w:tc>
      </w:tr>
      <w:tr w:rsidR="008B48A6" w:rsidRPr="009F6662" w14:paraId="3C13B284" w14:textId="77777777" w:rsidTr="00CE691A">
        <w:trPr>
          <w:trHeight w:val="308"/>
        </w:trPr>
        <w:tc>
          <w:tcPr>
            <w:tcW w:w="567" w:type="dxa"/>
          </w:tcPr>
          <w:p w14:paraId="3C13B280"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1.</w:t>
            </w:r>
          </w:p>
        </w:tc>
        <w:tc>
          <w:tcPr>
            <w:tcW w:w="4138" w:type="dxa"/>
          </w:tcPr>
          <w:p w14:paraId="3C13B281" w14:textId="77777777" w:rsidR="008B48A6" w:rsidRPr="009F6662" w:rsidRDefault="008B48A6" w:rsidP="008B48A6">
            <w:pPr>
              <w:widowControl w:val="0"/>
              <w:autoSpaceDE w:val="0"/>
              <w:autoSpaceDN w:val="0"/>
              <w:spacing w:before="0" w:after="0" w:line="276" w:lineRule="auto"/>
              <w:ind w:left="0" w:right="-79"/>
              <w:rPr>
                <w:rFonts w:asciiTheme="minorHAnsi" w:hAnsiTheme="minorHAnsi" w:cstheme="minorHAnsi"/>
                <w:lang w:val="en-US"/>
              </w:rPr>
            </w:pPr>
            <w:r w:rsidRPr="009F6662">
              <w:rPr>
                <w:rFonts w:asciiTheme="minorHAnsi" w:hAnsiTheme="minorHAnsi" w:cstheme="minorHAnsi"/>
                <w:lang w:val="en-US"/>
              </w:rPr>
              <w:t>System operating voltage</w:t>
            </w:r>
          </w:p>
        </w:tc>
        <w:tc>
          <w:tcPr>
            <w:tcW w:w="1985" w:type="dxa"/>
          </w:tcPr>
          <w:p w14:paraId="3C13B282"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lang w:val="en-US"/>
              </w:rPr>
            </w:pPr>
            <w:r w:rsidRPr="009F6662">
              <w:rPr>
                <w:rFonts w:asciiTheme="minorHAnsi" w:hAnsiTheme="minorHAnsi" w:cstheme="minorHAnsi"/>
                <w:lang w:val="en-US"/>
              </w:rPr>
              <w:t>765 kV</w:t>
            </w:r>
          </w:p>
        </w:tc>
        <w:tc>
          <w:tcPr>
            <w:tcW w:w="2126" w:type="dxa"/>
          </w:tcPr>
          <w:p w14:paraId="3C13B283"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lang w:val="en-US"/>
              </w:rPr>
            </w:pPr>
            <w:r w:rsidRPr="009F6662">
              <w:rPr>
                <w:rFonts w:asciiTheme="minorHAnsi" w:hAnsiTheme="minorHAnsi" w:cstheme="minorHAnsi"/>
                <w:lang w:val="en-US"/>
              </w:rPr>
              <w:t>400 kV</w:t>
            </w:r>
          </w:p>
        </w:tc>
      </w:tr>
      <w:tr w:rsidR="008B48A6" w:rsidRPr="009F6662" w14:paraId="3C13B289" w14:textId="77777777" w:rsidTr="00CE691A">
        <w:trPr>
          <w:trHeight w:val="291"/>
        </w:trPr>
        <w:tc>
          <w:tcPr>
            <w:tcW w:w="567" w:type="dxa"/>
          </w:tcPr>
          <w:p w14:paraId="3C13B285"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lastRenderedPageBreak/>
              <w:t>2.</w:t>
            </w:r>
          </w:p>
        </w:tc>
        <w:tc>
          <w:tcPr>
            <w:tcW w:w="4138" w:type="dxa"/>
          </w:tcPr>
          <w:p w14:paraId="3C13B286" w14:textId="77777777" w:rsidR="008B48A6" w:rsidRPr="009F6662" w:rsidRDefault="008B48A6" w:rsidP="008B48A6">
            <w:pPr>
              <w:widowControl w:val="0"/>
              <w:autoSpaceDE w:val="0"/>
              <w:autoSpaceDN w:val="0"/>
              <w:spacing w:before="0" w:after="0" w:line="276" w:lineRule="auto"/>
              <w:ind w:left="0" w:right="-79"/>
              <w:rPr>
                <w:rFonts w:asciiTheme="minorHAnsi" w:hAnsiTheme="minorHAnsi" w:cstheme="minorHAnsi"/>
                <w:lang w:val="en-US"/>
              </w:rPr>
            </w:pPr>
            <w:r w:rsidRPr="009F6662">
              <w:rPr>
                <w:rFonts w:asciiTheme="minorHAnsi" w:hAnsiTheme="minorHAnsi" w:cstheme="minorHAnsi"/>
                <w:lang w:val="en-US"/>
              </w:rPr>
              <w:t>Maximum voltage of the system (rms)</w:t>
            </w:r>
          </w:p>
        </w:tc>
        <w:tc>
          <w:tcPr>
            <w:tcW w:w="1985" w:type="dxa"/>
          </w:tcPr>
          <w:p w14:paraId="3C13B287"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lang w:val="en-US"/>
              </w:rPr>
            </w:pPr>
            <w:r w:rsidRPr="009F6662">
              <w:rPr>
                <w:rFonts w:asciiTheme="minorHAnsi" w:hAnsiTheme="minorHAnsi" w:cstheme="minorHAnsi"/>
                <w:lang w:val="en-US"/>
              </w:rPr>
              <w:t>800 kV</w:t>
            </w:r>
          </w:p>
        </w:tc>
        <w:tc>
          <w:tcPr>
            <w:tcW w:w="2126" w:type="dxa"/>
          </w:tcPr>
          <w:p w14:paraId="3C13B288"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lang w:val="en-US"/>
              </w:rPr>
            </w:pPr>
            <w:r w:rsidRPr="009F6662">
              <w:rPr>
                <w:rFonts w:asciiTheme="minorHAnsi" w:hAnsiTheme="minorHAnsi" w:cstheme="minorHAnsi"/>
                <w:lang w:val="en-US"/>
              </w:rPr>
              <w:t>420 kV</w:t>
            </w:r>
          </w:p>
        </w:tc>
      </w:tr>
      <w:tr w:rsidR="008B48A6" w:rsidRPr="009F6662" w14:paraId="3C13B28E" w14:textId="77777777" w:rsidTr="00CE691A">
        <w:trPr>
          <w:trHeight w:val="291"/>
        </w:trPr>
        <w:tc>
          <w:tcPr>
            <w:tcW w:w="567" w:type="dxa"/>
          </w:tcPr>
          <w:p w14:paraId="3C13B28A"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3.</w:t>
            </w:r>
          </w:p>
        </w:tc>
        <w:tc>
          <w:tcPr>
            <w:tcW w:w="4138" w:type="dxa"/>
          </w:tcPr>
          <w:p w14:paraId="3C13B28B" w14:textId="77777777" w:rsidR="008B48A6" w:rsidRPr="009F6662" w:rsidRDefault="008B48A6" w:rsidP="008B48A6">
            <w:pPr>
              <w:widowControl w:val="0"/>
              <w:autoSpaceDE w:val="0"/>
              <w:autoSpaceDN w:val="0"/>
              <w:spacing w:before="0" w:after="0" w:line="276" w:lineRule="auto"/>
              <w:ind w:left="0" w:right="-79"/>
              <w:rPr>
                <w:rFonts w:asciiTheme="minorHAnsi" w:hAnsiTheme="minorHAnsi" w:cstheme="minorHAnsi"/>
                <w:lang w:val="en-US"/>
              </w:rPr>
            </w:pPr>
            <w:r w:rsidRPr="009F6662">
              <w:rPr>
                <w:rFonts w:asciiTheme="minorHAnsi" w:hAnsiTheme="minorHAnsi" w:cstheme="minorHAnsi"/>
                <w:lang w:val="en-US"/>
              </w:rPr>
              <w:t>Rated frequency</w:t>
            </w:r>
          </w:p>
        </w:tc>
        <w:tc>
          <w:tcPr>
            <w:tcW w:w="1985" w:type="dxa"/>
          </w:tcPr>
          <w:p w14:paraId="3C13B28C"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lang w:val="en-US"/>
              </w:rPr>
            </w:pPr>
            <w:r w:rsidRPr="009F6662">
              <w:rPr>
                <w:rFonts w:asciiTheme="minorHAnsi" w:hAnsiTheme="minorHAnsi" w:cstheme="minorHAnsi"/>
                <w:lang w:val="en-US"/>
              </w:rPr>
              <w:t>50 Hz</w:t>
            </w:r>
          </w:p>
        </w:tc>
        <w:tc>
          <w:tcPr>
            <w:tcW w:w="2126" w:type="dxa"/>
          </w:tcPr>
          <w:p w14:paraId="3C13B28D"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lang w:val="en-US"/>
              </w:rPr>
            </w:pPr>
            <w:r w:rsidRPr="009F6662">
              <w:rPr>
                <w:rFonts w:asciiTheme="minorHAnsi" w:hAnsiTheme="minorHAnsi" w:cstheme="minorHAnsi"/>
                <w:lang w:val="en-US"/>
              </w:rPr>
              <w:t>50 Hz</w:t>
            </w:r>
          </w:p>
        </w:tc>
      </w:tr>
      <w:tr w:rsidR="008B48A6" w:rsidRPr="009F6662" w14:paraId="3C13B293" w14:textId="77777777" w:rsidTr="00CE691A">
        <w:trPr>
          <w:trHeight w:val="291"/>
        </w:trPr>
        <w:tc>
          <w:tcPr>
            <w:tcW w:w="567" w:type="dxa"/>
          </w:tcPr>
          <w:p w14:paraId="3C13B28F"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4.</w:t>
            </w:r>
          </w:p>
        </w:tc>
        <w:tc>
          <w:tcPr>
            <w:tcW w:w="4138" w:type="dxa"/>
          </w:tcPr>
          <w:p w14:paraId="3C13B290" w14:textId="77777777" w:rsidR="008B48A6" w:rsidRPr="009F6662" w:rsidRDefault="008B48A6" w:rsidP="008B48A6">
            <w:pPr>
              <w:widowControl w:val="0"/>
              <w:autoSpaceDE w:val="0"/>
              <w:autoSpaceDN w:val="0"/>
              <w:spacing w:before="0" w:after="0" w:line="276" w:lineRule="auto"/>
              <w:ind w:left="0" w:right="-79"/>
              <w:rPr>
                <w:rFonts w:asciiTheme="minorHAnsi" w:hAnsiTheme="minorHAnsi" w:cstheme="minorHAnsi"/>
                <w:lang w:val="en-US"/>
              </w:rPr>
            </w:pPr>
            <w:r w:rsidRPr="009F6662">
              <w:rPr>
                <w:rFonts w:asciiTheme="minorHAnsi" w:hAnsiTheme="minorHAnsi" w:cstheme="minorHAnsi"/>
                <w:lang w:val="en-US"/>
              </w:rPr>
              <w:t>No. of phases</w:t>
            </w:r>
          </w:p>
        </w:tc>
        <w:tc>
          <w:tcPr>
            <w:tcW w:w="1985" w:type="dxa"/>
          </w:tcPr>
          <w:p w14:paraId="3C13B291"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lang w:val="en-US"/>
              </w:rPr>
            </w:pPr>
            <w:r w:rsidRPr="009F6662">
              <w:rPr>
                <w:rFonts w:asciiTheme="minorHAnsi" w:hAnsiTheme="minorHAnsi" w:cstheme="minorHAnsi"/>
                <w:lang w:val="en-US"/>
              </w:rPr>
              <w:t>3</w:t>
            </w:r>
          </w:p>
        </w:tc>
        <w:tc>
          <w:tcPr>
            <w:tcW w:w="2126" w:type="dxa"/>
          </w:tcPr>
          <w:p w14:paraId="3C13B292"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lang w:val="en-US"/>
              </w:rPr>
            </w:pPr>
            <w:r w:rsidRPr="009F6662">
              <w:rPr>
                <w:rFonts w:asciiTheme="minorHAnsi" w:hAnsiTheme="minorHAnsi" w:cstheme="minorHAnsi"/>
                <w:lang w:val="en-US"/>
              </w:rPr>
              <w:t>3</w:t>
            </w:r>
          </w:p>
        </w:tc>
      </w:tr>
      <w:tr w:rsidR="008B48A6" w:rsidRPr="009F6662" w14:paraId="3C13B298" w14:textId="77777777" w:rsidTr="00CE691A">
        <w:trPr>
          <w:trHeight w:val="291"/>
        </w:trPr>
        <w:tc>
          <w:tcPr>
            <w:tcW w:w="567" w:type="dxa"/>
          </w:tcPr>
          <w:p w14:paraId="3C13B294"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5.</w:t>
            </w:r>
          </w:p>
        </w:tc>
        <w:tc>
          <w:tcPr>
            <w:tcW w:w="4138" w:type="dxa"/>
          </w:tcPr>
          <w:p w14:paraId="3C13B295" w14:textId="77777777" w:rsidR="008B48A6" w:rsidRPr="009F6662" w:rsidRDefault="008B48A6" w:rsidP="008B48A6">
            <w:pPr>
              <w:widowControl w:val="0"/>
              <w:autoSpaceDE w:val="0"/>
              <w:autoSpaceDN w:val="0"/>
              <w:spacing w:before="0" w:after="0" w:line="276" w:lineRule="auto"/>
              <w:ind w:left="0" w:right="-79"/>
              <w:rPr>
                <w:rFonts w:asciiTheme="minorHAnsi" w:hAnsiTheme="minorHAnsi" w:cstheme="minorHAnsi"/>
                <w:lang w:val="en-US"/>
              </w:rPr>
            </w:pPr>
            <w:r w:rsidRPr="009F6662">
              <w:rPr>
                <w:rFonts w:asciiTheme="minorHAnsi" w:hAnsiTheme="minorHAnsi" w:cstheme="minorHAnsi"/>
                <w:lang w:val="en-US"/>
              </w:rPr>
              <w:t>Rated Insulation levels</w:t>
            </w:r>
          </w:p>
        </w:tc>
        <w:tc>
          <w:tcPr>
            <w:tcW w:w="1985" w:type="dxa"/>
          </w:tcPr>
          <w:p w14:paraId="3C13B296"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lang w:val="en-US"/>
              </w:rPr>
            </w:pPr>
          </w:p>
        </w:tc>
        <w:tc>
          <w:tcPr>
            <w:tcW w:w="2126" w:type="dxa"/>
          </w:tcPr>
          <w:p w14:paraId="3C13B297"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lang w:val="en-US"/>
              </w:rPr>
            </w:pPr>
          </w:p>
        </w:tc>
      </w:tr>
      <w:tr w:rsidR="008B48A6" w:rsidRPr="009F6662" w14:paraId="3C13B2A8" w14:textId="77777777" w:rsidTr="00CE691A">
        <w:trPr>
          <w:trHeight w:val="516"/>
        </w:trPr>
        <w:tc>
          <w:tcPr>
            <w:tcW w:w="567" w:type="dxa"/>
          </w:tcPr>
          <w:p w14:paraId="3C13B299"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i)</w:t>
            </w:r>
          </w:p>
        </w:tc>
        <w:tc>
          <w:tcPr>
            <w:tcW w:w="4138" w:type="dxa"/>
          </w:tcPr>
          <w:p w14:paraId="3C13B29A" w14:textId="77777777" w:rsidR="008B48A6" w:rsidRPr="009F6662" w:rsidRDefault="008B48A6" w:rsidP="008B48A6">
            <w:pPr>
              <w:widowControl w:val="0"/>
              <w:autoSpaceDE w:val="0"/>
              <w:autoSpaceDN w:val="0"/>
              <w:spacing w:before="0" w:after="0" w:line="276" w:lineRule="auto"/>
              <w:ind w:left="0" w:right="-79"/>
              <w:rPr>
                <w:rFonts w:asciiTheme="minorHAnsi" w:hAnsiTheme="minorHAnsi" w:cstheme="minorHAnsi"/>
                <w:lang w:val="en-US"/>
              </w:rPr>
            </w:pPr>
            <w:r w:rsidRPr="009F6662">
              <w:rPr>
                <w:rFonts w:asciiTheme="minorHAnsi" w:hAnsiTheme="minorHAnsi" w:cstheme="minorHAnsi"/>
                <w:lang w:val="en-US"/>
              </w:rPr>
              <w:t>Lightning Impulse withstand voltage for (1.2/50 micro sec.)</w:t>
            </w:r>
          </w:p>
          <w:p w14:paraId="3C13B29B" w14:textId="77777777" w:rsidR="008B48A6" w:rsidRPr="009F6662" w:rsidRDefault="008B48A6" w:rsidP="008B48A6">
            <w:pPr>
              <w:widowControl w:val="0"/>
              <w:numPr>
                <w:ilvl w:val="0"/>
                <w:numId w:val="62"/>
              </w:numPr>
              <w:autoSpaceDE w:val="0"/>
              <w:autoSpaceDN w:val="0"/>
              <w:spacing w:before="0" w:after="0" w:line="276" w:lineRule="auto"/>
              <w:ind w:right="-79"/>
              <w:rPr>
                <w:rFonts w:asciiTheme="minorHAnsi" w:hAnsiTheme="minorHAnsi" w:cstheme="minorHAnsi"/>
                <w:lang w:val="en-US"/>
              </w:rPr>
            </w:pPr>
            <w:r w:rsidRPr="009F6662">
              <w:rPr>
                <w:rFonts w:asciiTheme="minorHAnsi" w:hAnsiTheme="minorHAnsi" w:cstheme="minorHAnsi"/>
                <w:lang w:val="en-US"/>
              </w:rPr>
              <w:t>for Equipment other than Transformer and reactor</w:t>
            </w:r>
          </w:p>
          <w:p w14:paraId="3C13B29C" w14:textId="77777777" w:rsidR="008B48A6" w:rsidRPr="009F6662" w:rsidRDefault="008B48A6" w:rsidP="008B48A6">
            <w:pPr>
              <w:widowControl w:val="0"/>
              <w:numPr>
                <w:ilvl w:val="0"/>
                <w:numId w:val="62"/>
              </w:numPr>
              <w:autoSpaceDE w:val="0"/>
              <w:autoSpaceDN w:val="0"/>
              <w:spacing w:before="0" w:after="0" w:line="276" w:lineRule="auto"/>
              <w:ind w:right="-79"/>
              <w:rPr>
                <w:rFonts w:asciiTheme="minorHAnsi" w:hAnsiTheme="minorHAnsi" w:cstheme="minorHAnsi"/>
                <w:lang w:val="en-US"/>
              </w:rPr>
            </w:pPr>
            <w:r w:rsidRPr="009F6662">
              <w:rPr>
                <w:rFonts w:asciiTheme="minorHAnsi" w:hAnsiTheme="minorHAnsi" w:cstheme="minorHAnsi"/>
                <w:lang w:val="en-US"/>
              </w:rPr>
              <w:t xml:space="preserve">for Insulator String </w:t>
            </w:r>
          </w:p>
          <w:p w14:paraId="3C13B29D" w14:textId="77777777" w:rsidR="008B48A6" w:rsidRPr="009F6662" w:rsidRDefault="008B48A6" w:rsidP="008B48A6">
            <w:pPr>
              <w:spacing w:before="0" w:after="0" w:line="276" w:lineRule="auto"/>
              <w:ind w:right="-79"/>
              <w:rPr>
                <w:rFonts w:asciiTheme="minorHAnsi" w:hAnsiTheme="minorHAnsi" w:cstheme="minorHAnsi"/>
                <w:lang w:val="en-US"/>
              </w:rPr>
            </w:pPr>
          </w:p>
        </w:tc>
        <w:tc>
          <w:tcPr>
            <w:tcW w:w="1985" w:type="dxa"/>
          </w:tcPr>
          <w:p w14:paraId="3C13B29E"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lang w:val="en-US"/>
              </w:rPr>
            </w:pPr>
          </w:p>
          <w:p w14:paraId="3C13B29F"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lang w:val="en-US"/>
              </w:rPr>
            </w:pPr>
          </w:p>
          <w:p w14:paraId="3C13B2A0"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lang w:val="en-US"/>
              </w:rPr>
            </w:pPr>
            <w:r w:rsidRPr="009F6662">
              <w:rPr>
                <w:rFonts w:asciiTheme="minorHAnsi" w:hAnsiTheme="minorHAnsi" w:cstheme="minorHAnsi"/>
                <w:lang w:val="en-US"/>
              </w:rPr>
              <w:t>2100 kVp</w:t>
            </w:r>
          </w:p>
          <w:p w14:paraId="3C13B2A1"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lang w:val="en-US"/>
              </w:rPr>
            </w:pPr>
          </w:p>
          <w:p w14:paraId="3C13B2A2" w14:textId="77777777" w:rsidR="008B48A6" w:rsidRPr="009F6662" w:rsidRDefault="008B48A6" w:rsidP="008B48A6">
            <w:pPr>
              <w:widowControl w:val="0"/>
              <w:autoSpaceDE w:val="0"/>
              <w:autoSpaceDN w:val="0"/>
              <w:spacing w:before="0" w:after="0" w:line="276" w:lineRule="auto"/>
              <w:ind w:left="0" w:right="-103"/>
              <w:rPr>
                <w:rFonts w:asciiTheme="minorHAnsi" w:hAnsiTheme="minorHAnsi" w:cstheme="minorHAnsi"/>
                <w:lang w:val="en-US"/>
              </w:rPr>
            </w:pPr>
            <w:r w:rsidRPr="009F6662">
              <w:rPr>
                <w:rFonts w:asciiTheme="minorHAnsi" w:hAnsiTheme="minorHAnsi" w:cstheme="minorHAnsi"/>
                <w:lang w:val="en-US"/>
              </w:rPr>
              <w:t xml:space="preserve">        2100 kVp</w:t>
            </w:r>
          </w:p>
        </w:tc>
        <w:tc>
          <w:tcPr>
            <w:tcW w:w="2126" w:type="dxa"/>
          </w:tcPr>
          <w:p w14:paraId="3C13B2A3"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lang w:val="en-US"/>
              </w:rPr>
            </w:pPr>
          </w:p>
          <w:p w14:paraId="3C13B2A4"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lang w:val="en-US"/>
              </w:rPr>
            </w:pPr>
          </w:p>
          <w:p w14:paraId="3C13B2A5"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lang w:val="en-US"/>
              </w:rPr>
            </w:pPr>
            <w:r w:rsidRPr="009F6662">
              <w:rPr>
                <w:rFonts w:asciiTheme="minorHAnsi" w:hAnsiTheme="minorHAnsi" w:cstheme="minorHAnsi"/>
                <w:lang w:val="en-US"/>
              </w:rPr>
              <w:t>1425 kVp</w:t>
            </w:r>
          </w:p>
          <w:p w14:paraId="3C13B2A6"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lang w:val="en-US"/>
              </w:rPr>
            </w:pPr>
          </w:p>
          <w:p w14:paraId="3C13B2A7" w14:textId="77777777" w:rsidR="008B48A6" w:rsidRPr="009F6662" w:rsidRDefault="008B48A6" w:rsidP="008B48A6">
            <w:pPr>
              <w:widowControl w:val="0"/>
              <w:autoSpaceDE w:val="0"/>
              <w:autoSpaceDN w:val="0"/>
              <w:spacing w:before="0" w:after="0" w:line="276" w:lineRule="auto"/>
              <w:ind w:left="0"/>
              <w:rPr>
                <w:rFonts w:asciiTheme="minorHAnsi" w:hAnsiTheme="minorHAnsi" w:cstheme="minorHAnsi"/>
                <w:lang w:val="en-US"/>
              </w:rPr>
            </w:pPr>
            <w:r w:rsidRPr="009F6662">
              <w:rPr>
                <w:rFonts w:asciiTheme="minorHAnsi" w:hAnsiTheme="minorHAnsi" w:cstheme="minorHAnsi"/>
                <w:lang w:val="en-US"/>
              </w:rPr>
              <w:t xml:space="preserve">        1550 kVp</w:t>
            </w:r>
          </w:p>
        </w:tc>
      </w:tr>
      <w:tr w:rsidR="008B48A6" w:rsidRPr="009F6662" w14:paraId="3C13B2B0" w14:textId="77777777" w:rsidTr="00CE691A">
        <w:trPr>
          <w:trHeight w:val="584"/>
        </w:trPr>
        <w:tc>
          <w:tcPr>
            <w:tcW w:w="567" w:type="dxa"/>
          </w:tcPr>
          <w:p w14:paraId="3C13B2A9"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ii)</w:t>
            </w:r>
          </w:p>
          <w:p w14:paraId="3C13B2AA"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lang w:val="en-US"/>
              </w:rPr>
            </w:pPr>
          </w:p>
        </w:tc>
        <w:tc>
          <w:tcPr>
            <w:tcW w:w="4138" w:type="dxa"/>
          </w:tcPr>
          <w:p w14:paraId="3C13B2AB" w14:textId="77777777" w:rsidR="008B48A6" w:rsidRPr="009F6662" w:rsidRDefault="008B48A6" w:rsidP="008B48A6">
            <w:pPr>
              <w:widowControl w:val="0"/>
              <w:autoSpaceDE w:val="0"/>
              <w:autoSpaceDN w:val="0"/>
              <w:spacing w:before="0" w:after="0" w:line="276" w:lineRule="auto"/>
              <w:ind w:left="0" w:right="-79"/>
              <w:rPr>
                <w:rFonts w:asciiTheme="minorHAnsi" w:hAnsiTheme="minorHAnsi" w:cstheme="minorHAnsi"/>
                <w:lang w:val="en-US"/>
              </w:rPr>
            </w:pPr>
            <w:r w:rsidRPr="009F6662">
              <w:rPr>
                <w:rFonts w:asciiTheme="minorHAnsi" w:hAnsiTheme="minorHAnsi" w:cstheme="minorHAnsi"/>
                <w:lang w:val="en-US"/>
              </w:rPr>
              <w:t>Switching impulse withstand voltage (250/2500 micro sec.) dry and wet</w:t>
            </w:r>
          </w:p>
        </w:tc>
        <w:tc>
          <w:tcPr>
            <w:tcW w:w="1985" w:type="dxa"/>
          </w:tcPr>
          <w:p w14:paraId="3C13B2AC"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lang w:val="en-US"/>
              </w:rPr>
            </w:pPr>
          </w:p>
          <w:p w14:paraId="3C13B2AD" w14:textId="77777777" w:rsidR="008B48A6" w:rsidRPr="009F6662" w:rsidRDefault="008B48A6" w:rsidP="008B48A6">
            <w:pPr>
              <w:widowControl w:val="0"/>
              <w:autoSpaceDE w:val="0"/>
              <w:autoSpaceDN w:val="0"/>
              <w:spacing w:before="0" w:after="0" w:line="276" w:lineRule="auto"/>
              <w:ind w:left="0" w:right="-103"/>
              <w:rPr>
                <w:rFonts w:asciiTheme="minorHAnsi" w:hAnsiTheme="minorHAnsi" w:cstheme="minorHAnsi"/>
                <w:lang w:val="en-US"/>
              </w:rPr>
            </w:pPr>
            <w:r w:rsidRPr="009F6662">
              <w:rPr>
                <w:rFonts w:asciiTheme="minorHAnsi" w:hAnsiTheme="minorHAnsi" w:cstheme="minorHAnsi"/>
                <w:lang w:val="en-US"/>
              </w:rPr>
              <w:t xml:space="preserve">         1425 kVp</w:t>
            </w:r>
          </w:p>
        </w:tc>
        <w:tc>
          <w:tcPr>
            <w:tcW w:w="2126" w:type="dxa"/>
          </w:tcPr>
          <w:p w14:paraId="3C13B2AE"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lang w:val="en-US"/>
              </w:rPr>
            </w:pPr>
          </w:p>
          <w:p w14:paraId="3C13B2AF" w14:textId="77777777" w:rsidR="008B48A6" w:rsidRPr="009F6662" w:rsidRDefault="008B48A6" w:rsidP="008B48A6">
            <w:pPr>
              <w:widowControl w:val="0"/>
              <w:autoSpaceDE w:val="0"/>
              <w:autoSpaceDN w:val="0"/>
              <w:spacing w:before="0" w:after="0" w:line="276" w:lineRule="auto"/>
              <w:ind w:left="0"/>
              <w:rPr>
                <w:rFonts w:asciiTheme="minorHAnsi" w:hAnsiTheme="minorHAnsi" w:cstheme="minorHAnsi"/>
                <w:lang w:val="en-US"/>
              </w:rPr>
            </w:pPr>
            <w:r w:rsidRPr="009F6662">
              <w:rPr>
                <w:rFonts w:asciiTheme="minorHAnsi" w:hAnsiTheme="minorHAnsi" w:cstheme="minorHAnsi"/>
                <w:lang w:val="en-US"/>
              </w:rPr>
              <w:t xml:space="preserve">         1050 kVp</w:t>
            </w:r>
          </w:p>
        </w:tc>
      </w:tr>
      <w:tr w:rsidR="008B48A6" w:rsidRPr="009F6662" w14:paraId="3C13B2B7" w14:textId="77777777" w:rsidTr="00CE691A">
        <w:trPr>
          <w:trHeight w:val="594"/>
        </w:trPr>
        <w:tc>
          <w:tcPr>
            <w:tcW w:w="567" w:type="dxa"/>
          </w:tcPr>
          <w:p w14:paraId="3C13B2B1"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iii)</w:t>
            </w:r>
          </w:p>
        </w:tc>
        <w:tc>
          <w:tcPr>
            <w:tcW w:w="4138" w:type="dxa"/>
          </w:tcPr>
          <w:p w14:paraId="3C13B2B2" w14:textId="77777777" w:rsidR="008B48A6" w:rsidRPr="009F6662" w:rsidRDefault="008B48A6" w:rsidP="008B48A6">
            <w:pPr>
              <w:widowControl w:val="0"/>
              <w:autoSpaceDE w:val="0"/>
              <w:autoSpaceDN w:val="0"/>
              <w:spacing w:before="0" w:after="0" w:line="276" w:lineRule="auto"/>
              <w:ind w:left="0" w:right="-79"/>
              <w:rPr>
                <w:rFonts w:asciiTheme="minorHAnsi" w:hAnsiTheme="minorHAnsi" w:cstheme="minorHAnsi"/>
                <w:lang w:val="en-US"/>
              </w:rPr>
            </w:pPr>
            <w:r w:rsidRPr="009F6662">
              <w:rPr>
                <w:rFonts w:asciiTheme="minorHAnsi" w:hAnsiTheme="minorHAnsi" w:cstheme="minorHAnsi"/>
                <w:lang w:val="en-US"/>
              </w:rPr>
              <w:t>One minute power frequency dry withstand voltage (rms)</w:t>
            </w:r>
          </w:p>
        </w:tc>
        <w:tc>
          <w:tcPr>
            <w:tcW w:w="1985" w:type="dxa"/>
          </w:tcPr>
          <w:p w14:paraId="3C13B2B3"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lang w:val="en-US"/>
              </w:rPr>
            </w:pPr>
          </w:p>
          <w:p w14:paraId="3C13B2B4"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lang w:val="en-US"/>
              </w:rPr>
            </w:pPr>
            <w:r w:rsidRPr="009F6662">
              <w:rPr>
                <w:rFonts w:asciiTheme="minorHAnsi" w:hAnsiTheme="minorHAnsi" w:cstheme="minorHAnsi"/>
                <w:lang w:val="en-US"/>
              </w:rPr>
              <w:t>960 kV</w:t>
            </w:r>
          </w:p>
        </w:tc>
        <w:tc>
          <w:tcPr>
            <w:tcW w:w="2126" w:type="dxa"/>
          </w:tcPr>
          <w:p w14:paraId="3C13B2B5"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lang w:val="en-US"/>
              </w:rPr>
            </w:pPr>
          </w:p>
          <w:p w14:paraId="3C13B2B6"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lang w:val="en-US"/>
              </w:rPr>
            </w:pPr>
            <w:r w:rsidRPr="009F6662">
              <w:rPr>
                <w:rFonts w:asciiTheme="minorHAnsi" w:hAnsiTheme="minorHAnsi" w:cstheme="minorHAnsi"/>
                <w:lang w:val="en-US"/>
              </w:rPr>
              <w:t>650 kV</w:t>
            </w:r>
          </w:p>
        </w:tc>
      </w:tr>
      <w:tr w:rsidR="008B48A6" w:rsidRPr="009F6662" w14:paraId="3C13B2BC" w14:textId="77777777" w:rsidTr="00CE691A">
        <w:trPr>
          <w:trHeight w:val="291"/>
        </w:trPr>
        <w:tc>
          <w:tcPr>
            <w:tcW w:w="567" w:type="dxa"/>
          </w:tcPr>
          <w:p w14:paraId="3C13B2B8"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6.</w:t>
            </w:r>
          </w:p>
        </w:tc>
        <w:tc>
          <w:tcPr>
            <w:tcW w:w="4138" w:type="dxa"/>
          </w:tcPr>
          <w:p w14:paraId="3C13B2B9" w14:textId="77777777" w:rsidR="008B48A6" w:rsidRPr="009F6662" w:rsidRDefault="008B48A6" w:rsidP="008B48A6">
            <w:pPr>
              <w:widowControl w:val="0"/>
              <w:autoSpaceDE w:val="0"/>
              <w:autoSpaceDN w:val="0"/>
              <w:spacing w:before="0" w:after="0" w:line="276" w:lineRule="auto"/>
              <w:ind w:left="0" w:right="-79"/>
              <w:rPr>
                <w:rFonts w:asciiTheme="minorHAnsi" w:hAnsiTheme="minorHAnsi" w:cstheme="minorHAnsi"/>
                <w:lang w:val="en-US"/>
              </w:rPr>
            </w:pPr>
            <w:r w:rsidRPr="009F6662">
              <w:rPr>
                <w:rFonts w:asciiTheme="minorHAnsi" w:hAnsiTheme="minorHAnsi" w:cstheme="minorHAnsi"/>
                <w:lang w:val="en-US"/>
              </w:rPr>
              <w:t>Corona extinction voltage</w:t>
            </w:r>
          </w:p>
        </w:tc>
        <w:tc>
          <w:tcPr>
            <w:tcW w:w="1985" w:type="dxa"/>
          </w:tcPr>
          <w:p w14:paraId="3C13B2BA"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lang w:val="en-US"/>
              </w:rPr>
            </w:pPr>
            <w:r w:rsidRPr="009F6662">
              <w:rPr>
                <w:rFonts w:asciiTheme="minorHAnsi" w:hAnsiTheme="minorHAnsi" w:cstheme="minorHAnsi"/>
                <w:lang w:val="en-US"/>
              </w:rPr>
              <w:t>508 kV</w:t>
            </w:r>
          </w:p>
        </w:tc>
        <w:tc>
          <w:tcPr>
            <w:tcW w:w="2126" w:type="dxa"/>
          </w:tcPr>
          <w:p w14:paraId="3C13B2BB"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lang w:val="en-US"/>
              </w:rPr>
            </w:pPr>
            <w:r w:rsidRPr="009F6662">
              <w:rPr>
                <w:rFonts w:asciiTheme="minorHAnsi" w:hAnsiTheme="minorHAnsi" w:cstheme="minorHAnsi"/>
                <w:lang w:val="en-US"/>
              </w:rPr>
              <w:t>320 kV</w:t>
            </w:r>
          </w:p>
        </w:tc>
      </w:tr>
      <w:tr w:rsidR="008B48A6" w:rsidRPr="009F6662" w14:paraId="3C13B2C1" w14:textId="77777777" w:rsidTr="00CE691A">
        <w:trPr>
          <w:trHeight w:val="891"/>
        </w:trPr>
        <w:tc>
          <w:tcPr>
            <w:tcW w:w="567" w:type="dxa"/>
          </w:tcPr>
          <w:p w14:paraId="3C13B2BD"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7.</w:t>
            </w:r>
          </w:p>
        </w:tc>
        <w:tc>
          <w:tcPr>
            <w:tcW w:w="4138" w:type="dxa"/>
          </w:tcPr>
          <w:p w14:paraId="3C13B2BE" w14:textId="77777777" w:rsidR="008B48A6" w:rsidRPr="009F6662" w:rsidRDefault="008B48A6" w:rsidP="008B48A6">
            <w:pPr>
              <w:widowControl w:val="0"/>
              <w:autoSpaceDE w:val="0"/>
              <w:autoSpaceDN w:val="0"/>
              <w:spacing w:before="0" w:after="0" w:line="276" w:lineRule="auto"/>
              <w:ind w:left="0" w:right="-79"/>
              <w:rPr>
                <w:rFonts w:asciiTheme="minorHAnsi" w:hAnsiTheme="minorHAnsi" w:cstheme="minorHAnsi"/>
                <w:lang w:val="en-US"/>
              </w:rPr>
            </w:pPr>
            <w:r w:rsidRPr="009F6662">
              <w:rPr>
                <w:rFonts w:asciiTheme="minorHAnsi" w:hAnsiTheme="minorHAnsi" w:cstheme="minorHAnsi"/>
                <w:lang w:val="en-US"/>
              </w:rPr>
              <w:t xml:space="preserve">Max. radio interference voltage for frequency between 0.5 MHz and 2 MHz </w:t>
            </w:r>
          </w:p>
        </w:tc>
        <w:tc>
          <w:tcPr>
            <w:tcW w:w="1985" w:type="dxa"/>
          </w:tcPr>
          <w:p w14:paraId="3C13B2BF"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lang w:val="en-US"/>
              </w:rPr>
            </w:pPr>
            <w:r w:rsidRPr="009F6662">
              <w:rPr>
                <w:rFonts w:asciiTheme="minorHAnsi" w:hAnsiTheme="minorHAnsi" w:cstheme="minorHAnsi"/>
                <w:lang w:val="pt-BR"/>
              </w:rPr>
              <w:t>2500 micro-volt at  508 kV rms</w:t>
            </w:r>
          </w:p>
        </w:tc>
        <w:tc>
          <w:tcPr>
            <w:tcW w:w="2126" w:type="dxa"/>
          </w:tcPr>
          <w:p w14:paraId="3C13B2C0"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lang w:val="en-US"/>
              </w:rPr>
            </w:pPr>
            <w:r w:rsidRPr="009F6662">
              <w:rPr>
                <w:rFonts w:asciiTheme="minorHAnsi" w:hAnsiTheme="minorHAnsi" w:cstheme="minorHAnsi"/>
                <w:lang w:val="en-US"/>
              </w:rPr>
              <w:t>1000 micro-volt at 266 kV rms</w:t>
            </w:r>
          </w:p>
        </w:tc>
      </w:tr>
      <w:tr w:rsidR="008B48A6" w:rsidRPr="009F6662" w14:paraId="3C13B2C8" w14:textId="77777777" w:rsidTr="00CE691A">
        <w:trPr>
          <w:trHeight w:val="584"/>
        </w:trPr>
        <w:tc>
          <w:tcPr>
            <w:tcW w:w="567" w:type="dxa"/>
          </w:tcPr>
          <w:p w14:paraId="3C13B2C2"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8.</w:t>
            </w:r>
          </w:p>
        </w:tc>
        <w:tc>
          <w:tcPr>
            <w:tcW w:w="4138" w:type="dxa"/>
          </w:tcPr>
          <w:p w14:paraId="3C13B2C3" w14:textId="77777777" w:rsidR="008B48A6" w:rsidRPr="009F6662" w:rsidRDefault="008B48A6" w:rsidP="008B48A6">
            <w:pPr>
              <w:widowControl w:val="0"/>
              <w:autoSpaceDE w:val="0"/>
              <w:autoSpaceDN w:val="0"/>
              <w:spacing w:before="0" w:after="0" w:line="276" w:lineRule="auto"/>
              <w:ind w:left="0" w:right="-79"/>
              <w:rPr>
                <w:rFonts w:asciiTheme="minorHAnsi" w:hAnsiTheme="minorHAnsi" w:cstheme="minorHAnsi"/>
                <w:lang w:val="fr-FR"/>
              </w:rPr>
            </w:pPr>
            <w:r w:rsidRPr="009F6662">
              <w:rPr>
                <w:rFonts w:asciiTheme="minorHAnsi" w:hAnsiTheme="minorHAnsi" w:cstheme="minorHAnsi"/>
                <w:lang w:val="fr-FR"/>
              </w:rPr>
              <w:t>Minimum creepage distance for insulator string/ longrod insulators/ outdoor bushings</w:t>
            </w:r>
          </w:p>
        </w:tc>
        <w:tc>
          <w:tcPr>
            <w:tcW w:w="1985" w:type="dxa"/>
          </w:tcPr>
          <w:p w14:paraId="3C13B2C4" w14:textId="77777777" w:rsidR="008B48A6" w:rsidRPr="009F6662" w:rsidRDefault="008B48A6" w:rsidP="008B48A6">
            <w:pPr>
              <w:widowControl w:val="0"/>
              <w:autoSpaceDE w:val="0"/>
              <w:autoSpaceDN w:val="0"/>
              <w:spacing w:before="0" w:after="0" w:line="276" w:lineRule="auto"/>
              <w:ind w:left="0" w:right="-103" w:hanging="18"/>
              <w:jc w:val="center"/>
              <w:rPr>
                <w:rFonts w:asciiTheme="minorHAnsi" w:hAnsiTheme="minorHAnsi" w:cstheme="minorHAnsi"/>
                <w:szCs w:val="22"/>
                <w:lang w:val="en-US"/>
              </w:rPr>
            </w:pPr>
            <w:r w:rsidRPr="009F6662">
              <w:rPr>
                <w:rFonts w:asciiTheme="minorHAnsi" w:hAnsiTheme="minorHAnsi" w:cstheme="minorHAnsi"/>
                <w:szCs w:val="22"/>
                <w:lang w:val="en-US"/>
              </w:rPr>
              <w:t>24800 mm</w:t>
            </w:r>
          </w:p>
          <w:p w14:paraId="3C13B2C5" w14:textId="77777777" w:rsidR="008B48A6" w:rsidRPr="009F6662" w:rsidRDefault="008B48A6" w:rsidP="008B48A6">
            <w:pPr>
              <w:widowControl w:val="0"/>
              <w:autoSpaceDE w:val="0"/>
              <w:autoSpaceDN w:val="0"/>
              <w:spacing w:before="0" w:after="0" w:line="276" w:lineRule="auto"/>
              <w:ind w:left="0" w:right="-103" w:hanging="18"/>
              <w:jc w:val="center"/>
              <w:rPr>
                <w:rFonts w:asciiTheme="minorHAnsi" w:hAnsiTheme="minorHAnsi" w:cstheme="minorHAnsi"/>
                <w:szCs w:val="22"/>
                <w:lang w:val="en-US"/>
              </w:rPr>
            </w:pPr>
            <w:r w:rsidRPr="009F6662">
              <w:rPr>
                <w:rFonts w:asciiTheme="minorHAnsi" w:hAnsiTheme="minorHAnsi" w:cstheme="minorHAnsi"/>
                <w:szCs w:val="22"/>
                <w:lang w:val="en-US"/>
              </w:rPr>
              <w:t>(31 mm/kV)</w:t>
            </w:r>
          </w:p>
        </w:tc>
        <w:tc>
          <w:tcPr>
            <w:tcW w:w="2126" w:type="dxa"/>
          </w:tcPr>
          <w:p w14:paraId="3C13B2C6"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szCs w:val="22"/>
                <w:lang w:val="en-US"/>
              </w:rPr>
            </w:pPr>
            <w:r w:rsidRPr="009F6662">
              <w:rPr>
                <w:rFonts w:asciiTheme="minorHAnsi" w:hAnsiTheme="minorHAnsi" w:cstheme="minorHAnsi"/>
                <w:szCs w:val="22"/>
                <w:lang w:val="en-US"/>
              </w:rPr>
              <w:t xml:space="preserve">13020 mm </w:t>
            </w:r>
          </w:p>
          <w:p w14:paraId="3C13B2C7"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szCs w:val="22"/>
                <w:lang w:val="en-US"/>
              </w:rPr>
            </w:pPr>
            <w:r w:rsidRPr="009F6662">
              <w:rPr>
                <w:rFonts w:asciiTheme="minorHAnsi" w:hAnsiTheme="minorHAnsi" w:cstheme="minorHAnsi"/>
                <w:szCs w:val="22"/>
                <w:lang w:val="fr-FR"/>
              </w:rPr>
              <w:t>(31 mm/kV)</w:t>
            </w:r>
          </w:p>
        </w:tc>
      </w:tr>
      <w:tr w:rsidR="008B48A6" w:rsidRPr="009F6662" w14:paraId="3C13B2CF" w14:textId="77777777" w:rsidTr="00CE691A">
        <w:trPr>
          <w:trHeight w:val="891"/>
        </w:trPr>
        <w:tc>
          <w:tcPr>
            <w:tcW w:w="567" w:type="dxa"/>
          </w:tcPr>
          <w:p w14:paraId="3C13B2C9"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9.</w:t>
            </w:r>
          </w:p>
        </w:tc>
        <w:tc>
          <w:tcPr>
            <w:tcW w:w="4138" w:type="dxa"/>
          </w:tcPr>
          <w:p w14:paraId="3C13B2CA" w14:textId="77777777" w:rsidR="008B48A6" w:rsidRPr="009F6662" w:rsidRDefault="008B48A6" w:rsidP="008B48A6">
            <w:pPr>
              <w:widowControl w:val="0"/>
              <w:autoSpaceDE w:val="0"/>
              <w:autoSpaceDN w:val="0"/>
              <w:spacing w:before="0" w:after="0" w:line="276" w:lineRule="auto"/>
              <w:ind w:left="0" w:right="-79"/>
              <w:rPr>
                <w:rFonts w:asciiTheme="minorHAnsi" w:hAnsiTheme="minorHAnsi" w:cstheme="minorHAnsi"/>
                <w:lang w:val="fr-FR"/>
              </w:rPr>
            </w:pPr>
            <w:r w:rsidRPr="009F6662">
              <w:rPr>
                <w:rFonts w:asciiTheme="minorHAnsi" w:hAnsiTheme="minorHAnsi" w:cstheme="minorHAnsi"/>
                <w:lang w:val="fr-FR"/>
              </w:rPr>
              <w:t xml:space="preserve">Minimum creepage distance for switchyard equipment </w:t>
            </w:r>
          </w:p>
        </w:tc>
        <w:tc>
          <w:tcPr>
            <w:tcW w:w="1985" w:type="dxa"/>
          </w:tcPr>
          <w:p w14:paraId="3C13B2CB" w14:textId="77777777" w:rsidR="008B48A6" w:rsidRPr="009F6662" w:rsidRDefault="008B48A6" w:rsidP="008B48A6">
            <w:pPr>
              <w:widowControl w:val="0"/>
              <w:autoSpaceDE w:val="0"/>
              <w:autoSpaceDN w:val="0"/>
              <w:spacing w:before="0" w:after="0" w:line="276" w:lineRule="auto"/>
              <w:ind w:left="0" w:right="-103" w:hanging="18"/>
              <w:jc w:val="center"/>
              <w:rPr>
                <w:rFonts w:asciiTheme="minorHAnsi" w:hAnsiTheme="minorHAnsi" w:cstheme="minorHAnsi"/>
                <w:szCs w:val="22"/>
                <w:lang w:val="en-US"/>
              </w:rPr>
            </w:pPr>
            <w:r w:rsidRPr="009F6662">
              <w:rPr>
                <w:rFonts w:asciiTheme="minorHAnsi" w:hAnsiTheme="minorHAnsi" w:cstheme="minorHAnsi"/>
                <w:szCs w:val="22"/>
                <w:lang w:val="en-US"/>
              </w:rPr>
              <w:t>24800 mm</w:t>
            </w:r>
          </w:p>
          <w:p w14:paraId="3C13B2CC" w14:textId="77777777" w:rsidR="008B48A6" w:rsidRPr="009F6662" w:rsidRDefault="008B48A6" w:rsidP="008B48A6">
            <w:pPr>
              <w:widowControl w:val="0"/>
              <w:autoSpaceDE w:val="0"/>
              <w:autoSpaceDN w:val="0"/>
              <w:spacing w:before="0" w:after="0" w:line="276" w:lineRule="auto"/>
              <w:ind w:left="0" w:right="-103" w:hanging="18"/>
              <w:jc w:val="center"/>
              <w:rPr>
                <w:rFonts w:asciiTheme="minorHAnsi" w:hAnsiTheme="minorHAnsi" w:cstheme="minorHAnsi"/>
                <w:szCs w:val="22"/>
                <w:lang w:val="en-US"/>
              </w:rPr>
            </w:pPr>
            <w:r w:rsidRPr="009F6662">
              <w:rPr>
                <w:rFonts w:asciiTheme="minorHAnsi" w:hAnsiTheme="minorHAnsi" w:cstheme="minorHAnsi"/>
                <w:szCs w:val="22"/>
                <w:lang w:val="en-US"/>
              </w:rPr>
              <w:t>(31 mm/ kV)</w:t>
            </w:r>
          </w:p>
        </w:tc>
        <w:tc>
          <w:tcPr>
            <w:tcW w:w="2126" w:type="dxa"/>
          </w:tcPr>
          <w:p w14:paraId="3C13B2CD"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szCs w:val="22"/>
                <w:lang w:val="en-US"/>
              </w:rPr>
            </w:pPr>
            <w:r w:rsidRPr="009F6662">
              <w:rPr>
                <w:rFonts w:asciiTheme="minorHAnsi" w:hAnsiTheme="minorHAnsi" w:cstheme="minorHAnsi"/>
                <w:szCs w:val="22"/>
                <w:lang w:val="en-US"/>
              </w:rPr>
              <w:t xml:space="preserve">13020 mm </w:t>
            </w:r>
          </w:p>
          <w:p w14:paraId="3C13B2CE"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szCs w:val="22"/>
                <w:lang w:val="en-US"/>
              </w:rPr>
            </w:pPr>
            <w:r w:rsidRPr="009F6662">
              <w:rPr>
                <w:rFonts w:asciiTheme="minorHAnsi" w:hAnsiTheme="minorHAnsi" w:cstheme="minorHAnsi"/>
                <w:szCs w:val="22"/>
                <w:lang w:val="fr-FR"/>
              </w:rPr>
              <w:t>(31 mm/ kV)</w:t>
            </w:r>
          </w:p>
        </w:tc>
      </w:tr>
      <w:tr w:rsidR="008B48A6" w:rsidRPr="009F6662" w14:paraId="3C13B2D4" w14:textId="77777777" w:rsidTr="00CE691A">
        <w:trPr>
          <w:trHeight w:val="368"/>
        </w:trPr>
        <w:tc>
          <w:tcPr>
            <w:tcW w:w="567" w:type="dxa"/>
          </w:tcPr>
          <w:p w14:paraId="3C13B2D0"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10.</w:t>
            </w:r>
          </w:p>
        </w:tc>
        <w:tc>
          <w:tcPr>
            <w:tcW w:w="4138" w:type="dxa"/>
          </w:tcPr>
          <w:p w14:paraId="3C13B2D1" w14:textId="77777777" w:rsidR="008B48A6" w:rsidRPr="009F6662" w:rsidRDefault="008B48A6" w:rsidP="008B48A6">
            <w:pPr>
              <w:widowControl w:val="0"/>
              <w:autoSpaceDE w:val="0"/>
              <w:autoSpaceDN w:val="0"/>
              <w:spacing w:before="0" w:after="0" w:line="276" w:lineRule="auto"/>
              <w:ind w:left="0" w:right="-79"/>
              <w:jc w:val="both"/>
              <w:rPr>
                <w:rFonts w:asciiTheme="minorHAnsi" w:hAnsiTheme="minorHAnsi" w:cstheme="minorHAnsi"/>
                <w:lang w:val="fr-FR"/>
              </w:rPr>
            </w:pPr>
            <w:r w:rsidRPr="009F6662">
              <w:rPr>
                <w:rFonts w:asciiTheme="minorHAnsi" w:hAnsiTheme="minorHAnsi" w:cstheme="minorHAnsi"/>
                <w:lang w:val="fr-FR"/>
              </w:rPr>
              <w:t>Max. fault current</w:t>
            </w:r>
          </w:p>
        </w:tc>
        <w:tc>
          <w:tcPr>
            <w:tcW w:w="1985" w:type="dxa"/>
          </w:tcPr>
          <w:p w14:paraId="3C13B2D2"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lang w:val="fr-FR"/>
              </w:rPr>
            </w:pPr>
            <w:r w:rsidRPr="009F6662">
              <w:rPr>
                <w:rFonts w:asciiTheme="minorHAnsi" w:hAnsiTheme="minorHAnsi" w:cstheme="minorHAnsi"/>
                <w:lang w:val="fr-FR"/>
              </w:rPr>
              <w:t>50 kA</w:t>
            </w:r>
          </w:p>
        </w:tc>
        <w:tc>
          <w:tcPr>
            <w:tcW w:w="2126" w:type="dxa"/>
          </w:tcPr>
          <w:p w14:paraId="3C13B2D3"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lang w:val="fr-FR"/>
              </w:rPr>
            </w:pPr>
            <w:r w:rsidRPr="009F6662">
              <w:rPr>
                <w:rFonts w:asciiTheme="minorHAnsi" w:hAnsiTheme="minorHAnsi" w:cstheme="minorHAnsi"/>
                <w:lang w:val="fr-FR"/>
              </w:rPr>
              <w:t>63 kA</w:t>
            </w:r>
          </w:p>
        </w:tc>
      </w:tr>
      <w:tr w:rsidR="008B48A6" w:rsidRPr="009F6662" w14:paraId="3C13B2D9" w14:textId="77777777" w:rsidTr="00CE691A">
        <w:trPr>
          <w:trHeight w:val="291"/>
        </w:trPr>
        <w:tc>
          <w:tcPr>
            <w:tcW w:w="567" w:type="dxa"/>
          </w:tcPr>
          <w:p w14:paraId="3C13B2D5" w14:textId="77777777" w:rsidR="008B48A6" w:rsidRPr="009F6662" w:rsidRDefault="008B48A6" w:rsidP="008B48A6">
            <w:pPr>
              <w:widowControl w:val="0"/>
              <w:autoSpaceDE w:val="0"/>
              <w:autoSpaceDN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11.</w:t>
            </w:r>
          </w:p>
        </w:tc>
        <w:tc>
          <w:tcPr>
            <w:tcW w:w="4138" w:type="dxa"/>
          </w:tcPr>
          <w:p w14:paraId="3C13B2D6" w14:textId="77777777" w:rsidR="008B48A6" w:rsidRPr="009F6662" w:rsidRDefault="008B48A6" w:rsidP="008B48A6">
            <w:pPr>
              <w:widowControl w:val="0"/>
              <w:autoSpaceDE w:val="0"/>
              <w:autoSpaceDN w:val="0"/>
              <w:spacing w:before="0" w:after="0" w:line="276" w:lineRule="auto"/>
              <w:ind w:left="0" w:right="-79"/>
              <w:jc w:val="both"/>
              <w:rPr>
                <w:rFonts w:asciiTheme="minorHAnsi" w:hAnsiTheme="minorHAnsi" w:cstheme="minorHAnsi"/>
                <w:lang w:val="fr-FR"/>
              </w:rPr>
            </w:pPr>
            <w:r w:rsidRPr="009F6662">
              <w:rPr>
                <w:rFonts w:asciiTheme="minorHAnsi" w:hAnsiTheme="minorHAnsi" w:cstheme="minorHAnsi"/>
                <w:lang w:val="fr-FR"/>
              </w:rPr>
              <w:t>Duration of fault</w:t>
            </w:r>
            <w:r w:rsidRPr="009F6662">
              <w:rPr>
                <w:rFonts w:asciiTheme="minorHAnsi" w:hAnsiTheme="minorHAnsi" w:cstheme="minorHAnsi"/>
                <w:lang w:val="fr-FR"/>
              </w:rPr>
              <w:tab/>
            </w:r>
          </w:p>
        </w:tc>
        <w:tc>
          <w:tcPr>
            <w:tcW w:w="1985" w:type="dxa"/>
          </w:tcPr>
          <w:p w14:paraId="3C13B2D7" w14:textId="77777777" w:rsidR="008B48A6" w:rsidRPr="009F6662" w:rsidRDefault="008B48A6" w:rsidP="008B48A6">
            <w:pPr>
              <w:widowControl w:val="0"/>
              <w:autoSpaceDE w:val="0"/>
              <w:autoSpaceDN w:val="0"/>
              <w:spacing w:before="0" w:after="0" w:line="276" w:lineRule="auto"/>
              <w:ind w:left="0" w:right="-103"/>
              <w:jc w:val="center"/>
              <w:rPr>
                <w:rFonts w:asciiTheme="minorHAnsi" w:hAnsiTheme="minorHAnsi" w:cstheme="minorHAnsi"/>
                <w:lang w:val="fr-FR"/>
              </w:rPr>
            </w:pPr>
            <w:r w:rsidRPr="009F6662">
              <w:rPr>
                <w:rFonts w:asciiTheme="minorHAnsi" w:hAnsiTheme="minorHAnsi" w:cstheme="minorHAnsi"/>
                <w:lang w:val="fr-FR"/>
              </w:rPr>
              <w:t>1 sec</w:t>
            </w:r>
          </w:p>
        </w:tc>
        <w:tc>
          <w:tcPr>
            <w:tcW w:w="2126" w:type="dxa"/>
          </w:tcPr>
          <w:p w14:paraId="3C13B2D8"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lang w:val="fr-FR"/>
              </w:rPr>
            </w:pPr>
            <w:r w:rsidRPr="009F6662">
              <w:rPr>
                <w:rFonts w:asciiTheme="minorHAnsi" w:hAnsiTheme="minorHAnsi" w:cstheme="minorHAnsi"/>
                <w:lang w:val="fr-FR"/>
              </w:rPr>
              <w:t>1 Sec</w:t>
            </w:r>
          </w:p>
        </w:tc>
      </w:tr>
    </w:tbl>
    <w:p w14:paraId="3C13B2DA" w14:textId="77777777" w:rsidR="008B48A6" w:rsidRPr="009F6662" w:rsidRDefault="008B48A6" w:rsidP="008B48A6">
      <w:pPr>
        <w:widowControl w:val="0"/>
        <w:suppressAutoHyphens/>
        <w:autoSpaceDE w:val="0"/>
        <w:autoSpaceDN w:val="0"/>
        <w:spacing w:before="0" w:after="0" w:line="276" w:lineRule="auto"/>
        <w:ind w:left="0" w:right="-330"/>
        <w:jc w:val="both"/>
        <w:rPr>
          <w:rFonts w:asciiTheme="minorHAnsi" w:hAnsiTheme="minorHAnsi" w:cstheme="minorHAnsi"/>
          <w:lang w:val="en-US"/>
        </w:rPr>
      </w:pPr>
    </w:p>
    <w:p w14:paraId="3C13B2DB"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eastAsia="Calibri" w:hAnsiTheme="minorHAnsi" w:cstheme="minorHAnsi"/>
          <w:lang w:val="en-US"/>
        </w:rPr>
      </w:pPr>
      <w:r w:rsidRPr="009F6662">
        <w:rPr>
          <w:rFonts w:asciiTheme="minorHAnsi" w:hAnsiTheme="minorHAnsi" w:cstheme="minorHAnsi"/>
          <w:b/>
          <w:bCs/>
          <w:snapToGrid w:val="0"/>
          <w:lang w:val="en-US"/>
        </w:rPr>
        <w:t>B.1.2</w:t>
      </w:r>
      <w:r w:rsidRPr="009F6662">
        <w:rPr>
          <w:rFonts w:asciiTheme="minorHAnsi" w:hAnsiTheme="minorHAnsi" w:cstheme="minorHAnsi"/>
          <w:snapToGrid w:val="0"/>
          <w:lang w:val="en-US"/>
        </w:rPr>
        <w:t xml:space="preserve"> </w:t>
      </w:r>
      <w:r w:rsidRPr="009F6662">
        <w:rPr>
          <w:rFonts w:asciiTheme="minorHAnsi" w:hAnsiTheme="minorHAnsi" w:cstheme="minorHAnsi"/>
          <w:snapToGrid w:val="0"/>
          <w:lang w:val="en-US"/>
        </w:rPr>
        <w:tab/>
      </w:r>
      <w:r w:rsidRPr="009F6662">
        <w:rPr>
          <w:rFonts w:asciiTheme="minorHAnsi" w:hAnsiTheme="minorHAnsi" w:cstheme="minorHAnsi"/>
          <w:b/>
          <w:lang w:val="en-US" w:eastAsia="ar-SA"/>
        </w:rPr>
        <w:t>Switching</w:t>
      </w:r>
      <w:r w:rsidRPr="009F6662">
        <w:rPr>
          <w:rFonts w:asciiTheme="minorHAnsi" w:eastAsia="Calibri" w:hAnsiTheme="minorHAnsi" w:cstheme="minorHAnsi"/>
          <w:b/>
          <w:lang w:val="en-US"/>
        </w:rPr>
        <w:t xml:space="preserve"> </w:t>
      </w:r>
      <w:r w:rsidRPr="009F6662">
        <w:rPr>
          <w:rFonts w:asciiTheme="minorHAnsi" w:hAnsiTheme="minorHAnsi" w:cstheme="minorHAnsi"/>
          <w:b/>
          <w:lang w:val="en-US" w:eastAsia="ar-SA"/>
        </w:rPr>
        <w:t>Scheme</w:t>
      </w:r>
    </w:p>
    <w:p w14:paraId="3C13B2DC"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 xml:space="preserve">The </w:t>
      </w:r>
      <w:r w:rsidRPr="009F6662">
        <w:rPr>
          <w:rFonts w:asciiTheme="minorHAnsi" w:hAnsiTheme="minorHAnsi" w:cstheme="minorHAnsi"/>
          <w:bCs/>
          <w:lang w:val="en-US" w:eastAsia="ar-SA"/>
        </w:rPr>
        <w:t>switching</w:t>
      </w:r>
      <w:r w:rsidRPr="009F6662">
        <w:rPr>
          <w:rFonts w:asciiTheme="minorHAnsi" w:hAnsiTheme="minorHAnsi" w:cstheme="minorHAnsi"/>
          <w:lang w:val="en-US" w:eastAsia="en-GB"/>
        </w:rPr>
        <w:t xml:space="preserve"> schemes, as mentioned below, shall be adopted at various voltage levels of substation/switchyard:</w:t>
      </w:r>
    </w:p>
    <w:tbl>
      <w:tblPr>
        <w:tblW w:w="9241"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3"/>
        <w:gridCol w:w="1984"/>
        <w:gridCol w:w="1985"/>
        <w:gridCol w:w="1559"/>
      </w:tblGrid>
      <w:tr w:rsidR="008B48A6" w:rsidRPr="009F6662" w14:paraId="3C13B2E1" w14:textId="77777777" w:rsidTr="00CE691A">
        <w:trPr>
          <w:trHeight w:val="278"/>
        </w:trPr>
        <w:tc>
          <w:tcPr>
            <w:tcW w:w="3713" w:type="dxa"/>
            <w:shd w:val="clear" w:color="auto" w:fill="auto"/>
          </w:tcPr>
          <w:p w14:paraId="3C13B2DD"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b/>
                <w:lang w:val="en-US" w:eastAsia="ar-SA"/>
              </w:rPr>
            </w:pPr>
            <w:r w:rsidRPr="009F6662">
              <w:rPr>
                <w:rFonts w:asciiTheme="minorHAnsi" w:hAnsiTheme="minorHAnsi" w:cstheme="minorHAnsi"/>
                <w:b/>
                <w:lang w:val="en-US" w:eastAsia="ar-SA"/>
              </w:rPr>
              <w:t>Substation</w:t>
            </w:r>
          </w:p>
        </w:tc>
        <w:tc>
          <w:tcPr>
            <w:tcW w:w="1984" w:type="dxa"/>
          </w:tcPr>
          <w:p w14:paraId="3C13B2DE" w14:textId="77777777" w:rsidR="008B48A6" w:rsidRPr="009F6662" w:rsidRDefault="008B48A6" w:rsidP="008B48A6">
            <w:pPr>
              <w:widowControl w:val="0"/>
              <w:autoSpaceDE w:val="0"/>
              <w:autoSpaceDN w:val="0"/>
              <w:spacing w:before="0" w:after="0" w:line="276" w:lineRule="auto"/>
              <w:ind w:left="0" w:right="-48"/>
              <w:jc w:val="center"/>
              <w:rPr>
                <w:rFonts w:asciiTheme="minorHAnsi" w:hAnsiTheme="minorHAnsi" w:cstheme="minorHAnsi"/>
                <w:b/>
                <w:lang w:val="en-US" w:eastAsia="ar-SA"/>
              </w:rPr>
            </w:pPr>
            <w:r w:rsidRPr="009F6662">
              <w:rPr>
                <w:rFonts w:asciiTheme="minorHAnsi" w:hAnsiTheme="minorHAnsi" w:cstheme="minorHAnsi"/>
                <w:b/>
                <w:lang w:val="en-US" w:eastAsia="ar-SA"/>
              </w:rPr>
              <w:t>765 kV side</w:t>
            </w:r>
          </w:p>
        </w:tc>
        <w:tc>
          <w:tcPr>
            <w:tcW w:w="1985" w:type="dxa"/>
            <w:shd w:val="clear" w:color="auto" w:fill="auto"/>
          </w:tcPr>
          <w:p w14:paraId="3C13B2DF" w14:textId="77777777" w:rsidR="008B48A6" w:rsidRPr="009F6662" w:rsidRDefault="008B48A6" w:rsidP="008B48A6">
            <w:pPr>
              <w:widowControl w:val="0"/>
              <w:autoSpaceDE w:val="0"/>
              <w:autoSpaceDN w:val="0"/>
              <w:spacing w:before="0" w:after="0" w:line="276" w:lineRule="auto"/>
              <w:ind w:left="0" w:right="-143"/>
              <w:jc w:val="center"/>
              <w:rPr>
                <w:rFonts w:asciiTheme="minorHAnsi" w:hAnsiTheme="minorHAnsi" w:cstheme="minorHAnsi"/>
                <w:b/>
                <w:lang w:val="en-US" w:eastAsia="ar-SA"/>
              </w:rPr>
            </w:pPr>
            <w:r w:rsidRPr="009F6662">
              <w:rPr>
                <w:rFonts w:asciiTheme="minorHAnsi" w:hAnsiTheme="minorHAnsi" w:cstheme="minorHAnsi"/>
                <w:b/>
                <w:lang w:val="en-US" w:eastAsia="ar-SA"/>
              </w:rPr>
              <w:t>400 kV side</w:t>
            </w:r>
          </w:p>
        </w:tc>
        <w:tc>
          <w:tcPr>
            <w:tcW w:w="1559" w:type="dxa"/>
          </w:tcPr>
          <w:p w14:paraId="3C13B2E0" w14:textId="77777777" w:rsidR="008B48A6" w:rsidRPr="009F6662" w:rsidRDefault="008B48A6" w:rsidP="008B48A6">
            <w:pPr>
              <w:widowControl w:val="0"/>
              <w:autoSpaceDE w:val="0"/>
              <w:autoSpaceDN w:val="0"/>
              <w:spacing w:before="0" w:after="0" w:line="276" w:lineRule="auto"/>
              <w:ind w:left="0" w:right="-143"/>
              <w:jc w:val="center"/>
              <w:rPr>
                <w:rFonts w:asciiTheme="minorHAnsi" w:hAnsiTheme="minorHAnsi" w:cstheme="minorHAnsi"/>
                <w:b/>
                <w:i/>
                <w:iCs/>
                <w:szCs w:val="22"/>
                <w:lang w:val="en-US"/>
              </w:rPr>
            </w:pPr>
            <w:r w:rsidRPr="009F6662">
              <w:rPr>
                <w:rFonts w:asciiTheme="minorHAnsi" w:hAnsiTheme="minorHAnsi" w:cstheme="minorHAnsi"/>
                <w:b/>
                <w:i/>
                <w:iCs/>
                <w:szCs w:val="22"/>
                <w:lang w:val="en-US"/>
              </w:rPr>
              <w:t>220 kV side (future)</w:t>
            </w:r>
          </w:p>
        </w:tc>
      </w:tr>
      <w:tr w:rsidR="008B48A6" w:rsidRPr="009F6662" w14:paraId="3C13B2E6" w14:textId="77777777" w:rsidTr="00CE691A">
        <w:trPr>
          <w:trHeight w:val="391"/>
        </w:trPr>
        <w:tc>
          <w:tcPr>
            <w:tcW w:w="3713" w:type="dxa"/>
            <w:shd w:val="clear" w:color="auto" w:fill="auto"/>
          </w:tcPr>
          <w:p w14:paraId="3C13B2E2" w14:textId="77777777" w:rsidR="008B48A6" w:rsidRPr="009F6662" w:rsidRDefault="008B48A6" w:rsidP="008B48A6">
            <w:pPr>
              <w:widowControl w:val="0"/>
              <w:autoSpaceDE w:val="0"/>
              <w:autoSpaceDN w:val="0"/>
              <w:spacing w:before="0" w:after="0" w:line="276" w:lineRule="auto"/>
              <w:ind w:left="0"/>
              <w:rPr>
                <w:rFonts w:asciiTheme="minorHAnsi" w:hAnsiTheme="minorHAnsi" w:cstheme="minorHAnsi"/>
                <w:b/>
                <w:bCs/>
                <w:lang w:val="en-US" w:eastAsia="ar-SA"/>
              </w:rPr>
            </w:pPr>
            <w:r w:rsidRPr="009F6662">
              <w:rPr>
                <w:rFonts w:asciiTheme="minorHAnsi" w:hAnsiTheme="minorHAnsi" w:cstheme="minorHAnsi"/>
                <w:b/>
                <w:bCs/>
                <w:lang w:val="en-US" w:eastAsia="ar-SA"/>
              </w:rPr>
              <w:t xml:space="preserve">765/400 kV </w:t>
            </w:r>
            <w:r w:rsidRPr="009F6662">
              <w:rPr>
                <w:rFonts w:asciiTheme="minorHAnsi" w:hAnsiTheme="minorHAnsi" w:cstheme="minorHAnsi"/>
                <w:b/>
                <w:lang w:val="en-US" w:eastAsia="ar-SA"/>
              </w:rPr>
              <w:t>Navinal (Mundra)</w:t>
            </w:r>
            <w:r w:rsidRPr="009F6662">
              <w:rPr>
                <w:rFonts w:asciiTheme="minorHAnsi" w:hAnsiTheme="minorHAnsi" w:cstheme="minorHAnsi"/>
                <w:b/>
                <w:bCs/>
                <w:lang w:val="en-US"/>
              </w:rPr>
              <w:t xml:space="preserve"> (GIS)</w:t>
            </w:r>
          </w:p>
        </w:tc>
        <w:tc>
          <w:tcPr>
            <w:tcW w:w="1984" w:type="dxa"/>
          </w:tcPr>
          <w:p w14:paraId="3C13B2E3" w14:textId="77777777" w:rsidR="008B48A6" w:rsidRPr="009F6662" w:rsidRDefault="008B48A6" w:rsidP="008B48A6">
            <w:pPr>
              <w:widowControl w:val="0"/>
              <w:autoSpaceDE w:val="0"/>
              <w:autoSpaceDN w:val="0"/>
              <w:spacing w:before="0" w:after="0" w:line="276" w:lineRule="auto"/>
              <w:ind w:left="0" w:right="-48"/>
              <w:jc w:val="center"/>
              <w:rPr>
                <w:rFonts w:asciiTheme="minorHAnsi" w:hAnsiTheme="minorHAnsi" w:cstheme="minorHAnsi"/>
                <w:bCs/>
                <w:lang w:val="en-US" w:eastAsia="ar-SA"/>
              </w:rPr>
            </w:pPr>
            <w:r w:rsidRPr="009F6662">
              <w:rPr>
                <w:rFonts w:asciiTheme="minorHAnsi" w:hAnsiTheme="minorHAnsi" w:cstheme="minorHAnsi"/>
                <w:bCs/>
                <w:lang w:val="en-US" w:eastAsia="ar-SA"/>
              </w:rPr>
              <w:t xml:space="preserve">One </w:t>
            </w:r>
            <w:r w:rsidRPr="009F6662">
              <w:rPr>
                <w:rFonts w:asciiTheme="minorHAnsi" w:hAnsiTheme="minorHAnsi" w:cstheme="minorHAnsi"/>
                <w:snapToGrid w:val="0"/>
                <w:lang w:val="en-US"/>
              </w:rPr>
              <w:t>and</w:t>
            </w:r>
            <w:r w:rsidRPr="009F6662">
              <w:rPr>
                <w:rFonts w:asciiTheme="minorHAnsi" w:hAnsiTheme="minorHAnsi" w:cstheme="minorHAnsi"/>
                <w:bCs/>
                <w:lang w:val="en-US" w:eastAsia="ar-SA"/>
              </w:rPr>
              <w:t xml:space="preserve"> Half Breaker</w:t>
            </w:r>
          </w:p>
        </w:tc>
        <w:tc>
          <w:tcPr>
            <w:tcW w:w="1985" w:type="dxa"/>
            <w:shd w:val="clear" w:color="auto" w:fill="auto"/>
          </w:tcPr>
          <w:p w14:paraId="3C13B2E4" w14:textId="77777777" w:rsidR="008B48A6" w:rsidRPr="009F6662" w:rsidRDefault="008B48A6" w:rsidP="008B48A6">
            <w:pPr>
              <w:widowControl w:val="0"/>
              <w:autoSpaceDE w:val="0"/>
              <w:autoSpaceDN w:val="0"/>
              <w:spacing w:before="0" w:after="0" w:line="276" w:lineRule="auto"/>
              <w:ind w:left="0" w:right="-143"/>
              <w:jc w:val="center"/>
              <w:rPr>
                <w:rFonts w:asciiTheme="minorHAnsi" w:hAnsiTheme="minorHAnsi" w:cstheme="minorHAnsi"/>
                <w:bCs/>
                <w:lang w:val="en-US" w:eastAsia="ar-SA"/>
              </w:rPr>
            </w:pPr>
            <w:r w:rsidRPr="009F6662">
              <w:rPr>
                <w:rFonts w:asciiTheme="minorHAnsi" w:hAnsiTheme="minorHAnsi" w:cstheme="minorHAnsi"/>
                <w:bCs/>
                <w:lang w:val="en-US" w:eastAsia="ar-SA"/>
              </w:rPr>
              <w:t xml:space="preserve">One </w:t>
            </w:r>
            <w:r w:rsidRPr="009F6662">
              <w:rPr>
                <w:rFonts w:asciiTheme="minorHAnsi" w:hAnsiTheme="minorHAnsi" w:cstheme="minorHAnsi"/>
                <w:snapToGrid w:val="0"/>
                <w:lang w:val="en-US"/>
              </w:rPr>
              <w:t>and</w:t>
            </w:r>
            <w:r w:rsidRPr="009F6662">
              <w:rPr>
                <w:rFonts w:asciiTheme="minorHAnsi" w:hAnsiTheme="minorHAnsi" w:cstheme="minorHAnsi"/>
                <w:bCs/>
                <w:lang w:val="en-US" w:eastAsia="ar-SA"/>
              </w:rPr>
              <w:t xml:space="preserve"> Half Breaker</w:t>
            </w:r>
          </w:p>
        </w:tc>
        <w:tc>
          <w:tcPr>
            <w:tcW w:w="1559" w:type="dxa"/>
          </w:tcPr>
          <w:p w14:paraId="3C13B2E5" w14:textId="77777777" w:rsidR="008B48A6" w:rsidRPr="009F6662" w:rsidRDefault="008B48A6" w:rsidP="008B48A6">
            <w:pPr>
              <w:widowControl w:val="0"/>
              <w:autoSpaceDE w:val="0"/>
              <w:autoSpaceDN w:val="0"/>
              <w:spacing w:before="0" w:after="0" w:line="276" w:lineRule="auto"/>
              <w:ind w:left="0"/>
              <w:jc w:val="center"/>
              <w:rPr>
                <w:rFonts w:asciiTheme="minorHAnsi" w:hAnsiTheme="minorHAnsi" w:cstheme="minorHAnsi"/>
                <w:i/>
                <w:iCs/>
                <w:szCs w:val="22"/>
                <w:lang w:val="en-US"/>
              </w:rPr>
            </w:pPr>
            <w:r w:rsidRPr="009F6662">
              <w:rPr>
                <w:rFonts w:asciiTheme="minorHAnsi" w:hAnsiTheme="minorHAnsi" w:cstheme="minorHAnsi"/>
                <w:i/>
                <w:iCs/>
                <w:szCs w:val="22"/>
                <w:lang w:val="en-US"/>
              </w:rPr>
              <w:t>Double Main</w:t>
            </w:r>
          </w:p>
        </w:tc>
      </w:tr>
    </w:tbl>
    <w:p w14:paraId="3C13B2E7" w14:textId="77777777" w:rsidR="008B48A6" w:rsidRPr="009F6662" w:rsidRDefault="008B48A6" w:rsidP="008B48A6">
      <w:pPr>
        <w:widowControl w:val="0"/>
        <w:suppressAutoHyphens/>
        <w:autoSpaceDE w:val="0"/>
        <w:autoSpaceDN w:val="0"/>
        <w:spacing w:before="0" w:after="0" w:line="276" w:lineRule="auto"/>
        <w:ind w:left="567" w:right="-330"/>
        <w:jc w:val="both"/>
        <w:rPr>
          <w:rFonts w:asciiTheme="minorHAnsi" w:hAnsiTheme="minorHAnsi" w:cstheme="minorHAnsi"/>
          <w:lang w:val="en-US"/>
        </w:rPr>
      </w:pPr>
    </w:p>
    <w:p w14:paraId="3C13B2E8" w14:textId="77777777" w:rsidR="008B48A6" w:rsidRPr="009F6662" w:rsidRDefault="008B48A6" w:rsidP="008B48A6">
      <w:pPr>
        <w:widowControl w:val="0"/>
        <w:suppressAutoHyphens/>
        <w:autoSpaceDE w:val="0"/>
        <w:autoSpaceDN w:val="0"/>
        <w:spacing w:before="0" w:after="0" w:line="276" w:lineRule="auto"/>
        <w:ind w:left="360" w:right="-330"/>
        <w:jc w:val="both"/>
        <w:rPr>
          <w:rFonts w:asciiTheme="minorHAnsi" w:hAnsiTheme="minorHAnsi" w:cstheme="minorHAnsi"/>
          <w:lang w:val="en-US"/>
        </w:rPr>
      </w:pPr>
      <w:r w:rsidRPr="009F6662">
        <w:rPr>
          <w:rFonts w:asciiTheme="minorHAnsi" w:hAnsiTheme="minorHAnsi" w:cstheme="minorHAnsi"/>
          <w:lang w:val="en-US"/>
        </w:rPr>
        <w:t>Notes: -</w:t>
      </w:r>
    </w:p>
    <w:p w14:paraId="3C13B2E9" w14:textId="77777777" w:rsidR="008B48A6" w:rsidRPr="009F6662" w:rsidRDefault="008B48A6" w:rsidP="008B48A6">
      <w:pPr>
        <w:widowControl w:val="0"/>
        <w:numPr>
          <w:ilvl w:val="0"/>
          <w:numId w:val="65"/>
        </w:numPr>
        <w:suppressAutoHyphens/>
        <w:autoSpaceDE w:val="0"/>
        <w:autoSpaceDN w:val="0"/>
        <w:spacing w:before="0" w:after="120" w:line="276" w:lineRule="auto"/>
        <w:ind w:left="900" w:right="-329" w:hanging="540"/>
        <w:jc w:val="both"/>
        <w:rPr>
          <w:rFonts w:asciiTheme="minorHAnsi" w:hAnsiTheme="minorHAnsi" w:cstheme="minorHAnsi"/>
          <w:i/>
          <w:iCs/>
          <w:lang w:val="en-US"/>
        </w:rPr>
      </w:pPr>
      <w:r w:rsidRPr="009F6662">
        <w:rPr>
          <w:rFonts w:asciiTheme="minorHAnsi" w:hAnsiTheme="minorHAnsi" w:cstheme="minorHAnsi"/>
          <w:i/>
          <w:iCs/>
          <w:lang w:val="en-US"/>
        </w:rPr>
        <w:t>For one and half breaker switching scheme, any double circuit line consisting of two numbers of feeders and originating from the same transmission or generating switchyard shall not be terminated in one diameter.</w:t>
      </w:r>
    </w:p>
    <w:p w14:paraId="3C13B2EA" w14:textId="77777777" w:rsidR="008B48A6" w:rsidRPr="009F6662" w:rsidRDefault="008B48A6" w:rsidP="008B48A6">
      <w:pPr>
        <w:widowControl w:val="0"/>
        <w:numPr>
          <w:ilvl w:val="0"/>
          <w:numId w:val="65"/>
        </w:numPr>
        <w:suppressAutoHyphens/>
        <w:autoSpaceDE w:val="0"/>
        <w:autoSpaceDN w:val="0"/>
        <w:spacing w:before="0" w:after="120" w:line="276" w:lineRule="auto"/>
        <w:ind w:left="900" w:right="-329" w:hanging="540"/>
        <w:jc w:val="both"/>
        <w:rPr>
          <w:rFonts w:asciiTheme="minorHAnsi" w:hAnsiTheme="minorHAnsi" w:cstheme="minorHAnsi"/>
          <w:i/>
          <w:iCs/>
          <w:lang w:val="en-US"/>
        </w:rPr>
      </w:pPr>
      <w:r w:rsidRPr="009F6662">
        <w:rPr>
          <w:rFonts w:asciiTheme="minorHAnsi" w:hAnsiTheme="minorHAnsi" w:cstheme="minorHAnsi"/>
          <w:i/>
          <w:iCs/>
          <w:lang w:val="en-US"/>
        </w:rPr>
        <w:t>Two transformers of the same HV rating shall not be connected in the same diameter and</w:t>
      </w:r>
      <w:r w:rsidRPr="009F6662">
        <w:rPr>
          <w:rFonts w:asciiTheme="minorHAnsi" w:hAnsiTheme="minorHAnsi" w:cstheme="minorHAnsi"/>
          <w:i/>
          <w:iCs/>
          <w:spacing w:val="1"/>
          <w:lang w:val="en-US"/>
        </w:rPr>
        <w:t xml:space="preserve"> </w:t>
      </w:r>
      <w:r w:rsidRPr="009F6662">
        <w:rPr>
          <w:rFonts w:asciiTheme="minorHAnsi" w:hAnsiTheme="minorHAnsi" w:cstheme="minorHAnsi"/>
          <w:i/>
          <w:iCs/>
          <w:lang w:val="en-US"/>
        </w:rPr>
        <w:t>similarly two</w:t>
      </w:r>
      <w:r w:rsidRPr="009F6662">
        <w:rPr>
          <w:rFonts w:asciiTheme="minorHAnsi" w:hAnsiTheme="minorHAnsi" w:cstheme="minorHAnsi"/>
          <w:i/>
          <w:iCs/>
          <w:spacing w:val="-6"/>
          <w:lang w:val="en-US"/>
        </w:rPr>
        <w:t xml:space="preserve"> </w:t>
      </w:r>
      <w:r w:rsidRPr="009F6662">
        <w:rPr>
          <w:rFonts w:asciiTheme="minorHAnsi" w:hAnsiTheme="minorHAnsi" w:cstheme="minorHAnsi"/>
          <w:i/>
          <w:iCs/>
          <w:lang w:val="en-US"/>
        </w:rPr>
        <w:t>bus reactors of same</w:t>
      </w:r>
      <w:r w:rsidRPr="009F6662">
        <w:rPr>
          <w:rFonts w:asciiTheme="minorHAnsi" w:hAnsiTheme="minorHAnsi" w:cstheme="minorHAnsi"/>
          <w:i/>
          <w:iCs/>
          <w:spacing w:val="-2"/>
          <w:lang w:val="en-US"/>
        </w:rPr>
        <w:t xml:space="preserve"> </w:t>
      </w:r>
      <w:r w:rsidRPr="009F6662">
        <w:rPr>
          <w:rFonts w:asciiTheme="minorHAnsi" w:hAnsiTheme="minorHAnsi" w:cstheme="minorHAnsi"/>
          <w:i/>
          <w:iCs/>
          <w:lang w:val="en-US"/>
        </w:rPr>
        <w:t>HV</w:t>
      </w:r>
      <w:r w:rsidRPr="009F6662">
        <w:rPr>
          <w:rFonts w:asciiTheme="minorHAnsi" w:hAnsiTheme="minorHAnsi" w:cstheme="minorHAnsi"/>
          <w:i/>
          <w:iCs/>
          <w:spacing w:val="-1"/>
          <w:lang w:val="en-US"/>
        </w:rPr>
        <w:t xml:space="preserve"> </w:t>
      </w:r>
      <w:r w:rsidRPr="009F6662">
        <w:rPr>
          <w:rFonts w:asciiTheme="minorHAnsi" w:hAnsiTheme="minorHAnsi" w:cstheme="minorHAnsi"/>
          <w:i/>
          <w:iCs/>
          <w:lang w:val="en-US"/>
        </w:rPr>
        <w:t>rating</w:t>
      </w:r>
      <w:r w:rsidRPr="009F6662">
        <w:rPr>
          <w:rFonts w:asciiTheme="minorHAnsi" w:hAnsiTheme="minorHAnsi" w:cstheme="minorHAnsi"/>
          <w:i/>
          <w:iCs/>
          <w:spacing w:val="-3"/>
          <w:lang w:val="en-US"/>
        </w:rPr>
        <w:t xml:space="preserve"> </w:t>
      </w:r>
      <w:r w:rsidRPr="009F6662">
        <w:rPr>
          <w:rFonts w:asciiTheme="minorHAnsi" w:hAnsiTheme="minorHAnsi" w:cstheme="minorHAnsi"/>
          <w:i/>
          <w:iCs/>
          <w:lang w:val="en-US"/>
        </w:rPr>
        <w:t>shall also</w:t>
      </w:r>
      <w:r w:rsidRPr="009F6662">
        <w:rPr>
          <w:rFonts w:asciiTheme="minorHAnsi" w:hAnsiTheme="minorHAnsi" w:cstheme="minorHAnsi"/>
          <w:i/>
          <w:iCs/>
          <w:spacing w:val="-1"/>
          <w:lang w:val="en-US"/>
        </w:rPr>
        <w:t xml:space="preserve"> </w:t>
      </w:r>
      <w:r w:rsidRPr="009F6662">
        <w:rPr>
          <w:rFonts w:asciiTheme="minorHAnsi" w:hAnsiTheme="minorHAnsi" w:cstheme="minorHAnsi"/>
          <w:i/>
          <w:iCs/>
          <w:lang w:val="en-US"/>
        </w:rPr>
        <w:t>not be connected in the</w:t>
      </w:r>
      <w:r w:rsidRPr="009F6662">
        <w:rPr>
          <w:rFonts w:asciiTheme="minorHAnsi" w:hAnsiTheme="minorHAnsi" w:cstheme="minorHAnsi"/>
          <w:i/>
          <w:iCs/>
          <w:spacing w:val="-1"/>
          <w:lang w:val="en-US"/>
        </w:rPr>
        <w:t xml:space="preserve"> </w:t>
      </w:r>
      <w:r w:rsidRPr="009F6662">
        <w:rPr>
          <w:rFonts w:asciiTheme="minorHAnsi" w:hAnsiTheme="minorHAnsi" w:cstheme="minorHAnsi"/>
          <w:i/>
          <w:iCs/>
          <w:lang w:val="en-US"/>
        </w:rPr>
        <w:t>same diameter.</w:t>
      </w:r>
    </w:p>
    <w:p w14:paraId="3C13B2EB" w14:textId="77777777" w:rsidR="008B48A6" w:rsidRPr="009F6662" w:rsidRDefault="008B48A6" w:rsidP="008B48A6">
      <w:pPr>
        <w:widowControl w:val="0"/>
        <w:numPr>
          <w:ilvl w:val="0"/>
          <w:numId w:val="65"/>
        </w:numPr>
        <w:suppressAutoHyphens/>
        <w:autoSpaceDE w:val="0"/>
        <w:autoSpaceDN w:val="0"/>
        <w:spacing w:before="0" w:after="120" w:line="276" w:lineRule="auto"/>
        <w:ind w:left="900" w:right="-329" w:hanging="540"/>
        <w:jc w:val="both"/>
        <w:rPr>
          <w:rFonts w:asciiTheme="minorHAnsi" w:hAnsiTheme="minorHAnsi" w:cstheme="minorHAnsi"/>
          <w:i/>
          <w:iCs/>
          <w:lang w:val="en-US"/>
        </w:rPr>
      </w:pPr>
      <w:r w:rsidRPr="009F6662">
        <w:rPr>
          <w:rFonts w:asciiTheme="minorHAnsi" w:hAnsiTheme="minorHAnsi" w:cstheme="minorHAnsi"/>
          <w:i/>
          <w:iCs/>
          <w:lang w:val="en-US"/>
        </w:rPr>
        <w:t>A diameter in one and half breaker scheme is a set of 3 circuit breakers with associated isolators, earth switches, current transformers etc. for controlling 2 numbers of feeders.</w:t>
      </w:r>
    </w:p>
    <w:p w14:paraId="3C13B2EC" w14:textId="77777777" w:rsidR="008B48A6" w:rsidRPr="009F6662" w:rsidRDefault="00016290" w:rsidP="008B48A6">
      <w:pPr>
        <w:widowControl w:val="0"/>
        <w:numPr>
          <w:ilvl w:val="0"/>
          <w:numId w:val="65"/>
        </w:numPr>
        <w:suppressAutoHyphens/>
        <w:autoSpaceDE w:val="0"/>
        <w:autoSpaceDN w:val="0"/>
        <w:spacing w:before="0" w:after="120" w:line="276" w:lineRule="auto"/>
        <w:ind w:left="900" w:right="-329" w:hanging="540"/>
        <w:jc w:val="both"/>
        <w:rPr>
          <w:rFonts w:asciiTheme="minorHAnsi" w:hAnsiTheme="minorHAnsi" w:cstheme="minorHAnsi"/>
          <w:i/>
          <w:iCs/>
          <w:lang w:val="en-US"/>
        </w:rPr>
      </w:pPr>
      <w:r w:rsidRPr="009F6662">
        <w:rPr>
          <w:rFonts w:asciiTheme="minorHAnsi" w:hAnsiTheme="minorHAnsi" w:cstheme="minorHAnsi"/>
          <w:i/>
          <w:iCs/>
          <w:lang w:val="en-US"/>
        </w:rPr>
        <w:t xml:space="preserve"> </w:t>
      </w:r>
      <w:r w:rsidR="008B48A6" w:rsidRPr="009F6662">
        <w:rPr>
          <w:rFonts w:asciiTheme="minorHAnsi" w:hAnsiTheme="minorHAnsi" w:cstheme="minorHAnsi"/>
          <w:i/>
          <w:iCs/>
          <w:lang w:val="en-US"/>
        </w:rPr>
        <w:t xml:space="preserve">In case of GIS substation where the bus scheme is </w:t>
      </w:r>
      <w:r w:rsidR="008B48A6" w:rsidRPr="009F6662">
        <w:rPr>
          <w:rFonts w:asciiTheme="minorHAnsi" w:hAnsiTheme="minorHAnsi" w:cstheme="minorHAnsi"/>
          <w:bCs/>
          <w:i/>
          <w:iCs/>
          <w:lang w:val="en-US" w:eastAsia="ar-SA"/>
        </w:rPr>
        <w:t xml:space="preserve">One </w:t>
      </w:r>
      <w:r w:rsidR="008B48A6" w:rsidRPr="009F6662">
        <w:rPr>
          <w:rFonts w:asciiTheme="minorHAnsi" w:hAnsiTheme="minorHAnsi" w:cstheme="minorHAnsi"/>
          <w:i/>
          <w:iCs/>
          <w:szCs w:val="22"/>
          <w:lang w:val="en-US"/>
        </w:rPr>
        <w:t>and</w:t>
      </w:r>
      <w:r w:rsidR="008B48A6" w:rsidRPr="009F6662">
        <w:rPr>
          <w:rFonts w:asciiTheme="minorHAnsi" w:hAnsiTheme="minorHAnsi" w:cstheme="minorHAnsi"/>
          <w:bCs/>
          <w:i/>
          <w:iCs/>
          <w:lang w:val="en-US" w:eastAsia="ar-SA"/>
        </w:rPr>
        <w:t xml:space="preserve"> Half breaker </w:t>
      </w:r>
      <w:r w:rsidR="008B48A6" w:rsidRPr="009F6662">
        <w:rPr>
          <w:rFonts w:asciiTheme="minorHAnsi" w:hAnsiTheme="minorHAnsi" w:cstheme="minorHAnsi"/>
          <w:i/>
          <w:iCs/>
          <w:lang w:val="en-US"/>
        </w:rPr>
        <w:t xml:space="preserve">scheme, the diameters shall be complete with feeder/line side isolator and GIS duct of the future bay shall be brought outside the GIS hall/building with extension/interface module suitably.  </w:t>
      </w:r>
    </w:p>
    <w:p w14:paraId="3C13B2ED" w14:textId="77777777" w:rsidR="008B48A6" w:rsidRPr="009F6662" w:rsidRDefault="008B48A6" w:rsidP="008B48A6">
      <w:pPr>
        <w:widowControl w:val="0"/>
        <w:numPr>
          <w:ilvl w:val="0"/>
          <w:numId w:val="65"/>
        </w:numPr>
        <w:suppressAutoHyphens/>
        <w:autoSpaceDE w:val="0"/>
        <w:autoSpaceDN w:val="0"/>
        <w:spacing w:before="0" w:after="120" w:line="276" w:lineRule="auto"/>
        <w:ind w:left="900" w:right="-329" w:hanging="540"/>
        <w:jc w:val="both"/>
        <w:rPr>
          <w:rFonts w:asciiTheme="minorHAnsi" w:hAnsiTheme="minorHAnsi" w:cstheme="minorHAnsi"/>
          <w:i/>
          <w:iCs/>
          <w:lang w:val="en-US"/>
        </w:rPr>
      </w:pPr>
      <w:r w:rsidRPr="009F6662">
        <w:rPr>
          <w:rFonts w:asciiTheme="minorHAnsi" w:hAnsiTheme="minorHAnsi" w:cstheme="minorHAnsi"/>
          <w:lang w:val="en-US"/>
        </w:rPr>
        <w:t>C</w:t>
      </w:r>
      <w:r w:rsidRPr="009F6662">
        <w:rPr>
          <w:rFonts w:asciiTheme="minorHAnsi" w:hAnsiTheme="minorHAnsi" w:cstheme="minorHAnsi"/>
          <w:i/>
          <w:iCs/>
          <w:lang w:val="en-US"/>
        </w:rPr>
        <w:t>onnection arrangement of Switchable Line reactors shall be such that it can be used as Line reactor as well as Bus reactor with suitable NGR bypass arrangement. Further, Spare 1-phase Shunt Reactor unit shall be placed and connected in such a way that the spare unit can be utilized for all the bus and switchable line reactor banks (including future reactor banks) without its physical movement.</w:t>
      </w:r>
    </w:p>
    <w:p w14:paraId="3C13B2EE" w14:textId="77777777" w:rsidR="008B48A6" w:rsidRPr="009F6662" w:rsidRDefault="008B48A6" w:rsidP="008B48A6">
      <w:pPr>
        <w:widowControl w:val="0"/>
        <w:numPr>
          <w:ilvl w:val="0"/>
          <w:numId w:val="65"/>
        </w:numPr>
        <w:suppressAutoHyphens/>
        <w:autoSpaceDE w:val="0"/>
        <w:autoSpaceDN w:val="0"/>
        <w:spacing w:before="0" w:after="120" w:line="276" w:lineRule="auto"/>
        <w:ind w:left="900" w:right="-329" w:hanging="540"/>
        <w:jc w:val="both"/>
        <w:rPr>
          <w:rFonts w:asciiTheme="minorHAnsi" w:hAnsiTheme="minorHAnsi" w:cstheme="minorHAnsi"/>
          <w:i/>
          <w:iCs/>
          <w:lang w:val="en-US"/>
        </w:rPr>
      </w:pPr>
      <w:r w:rsidRPr="009F6662">
        <w:rPr>
          <w:rFonts w:asciiTheme="minorHAnsi" w:hAnsiTheme="minorHAnsi" w:cstheme="minorHAnsi"/>
          <w:i/>
          <w:iCs/>
          <w:lang w:val="en-US"/>
        </w:rPr>
        <w:t xml:space="preserve">Space provision for 765 kV </w:t>
      </w:r>
      <w:r w:rsidRPr="009F6662">
        <w:rPr>
          <w:rFonts w:asciiTheme="minorHAnsi" w:hAnsiTheme="minorHAnsi" w:cstheme="minorHAnsi"/>
          <w:i/>
          <w:iCs/>
          <w:snapToGrid w:val="0"/>
          <w:lang w:val="en-US"/>
        </w:rPr>
        <w:t>and</w:t>
      </w:r>
      <w:r w:rsidRPr="009F6662">
        <w:rPr>
          <w:rFonts w:asciiTheme="minorHAnsi" w:hAnsiTheme="minorHAnsi" w:cstheme="minorHAnsi"/>
          <w:i/>
          <w:iCs/>
          <w:lang w:val="en-US"/>
        </w:rPr>
        <w:t xml:space="preserve"> 400 kV future lines shall be kept considering switchable Line reactor for the lines.</w:t>
      </w:r>
    </w:p>
    <w:p w14:paraId="3C13B2EF" w14:textId="77777777" w:rsidR="008B48A6" w:rsidRPr="009F6662" w:rsidRDefault="008B48A6" w:rsidP="008B48A6">
      <w:pPr>
        <w:widowControl w:val="0"/>
        <w:numPr>
          <w:ilvl w:val="0"/>
          <w:numId w:val="65"/>
        </w:numPr>
        <w:suppressAutoHyphens/>
        <w:autoSpaceDE w:val="0"/>
        <w:autoSpaceDN w:val="0"/>
        <w:spacing w:before="0" w:after="120" w:line="276" w:lineRule="auto"/>
        <w:ind w:left="900" w:right="-329" w:hanging="540"/>
        <w:jc w:val="both"/>
        <w:rPr>
          <w:rFonts w:asciiTheme="minorHAnsi" w:hAnsiTheme="minorHAnsi" w:cstheme="minorHAnsi"/>
          <w:i/>
          <w:iCs/>
          <w:lang w:val="en-US"/>
        </w:rPr>
      </w:pPr>
      <w:r w:rsidRPr="009F6662">
        <w:rPr>
          <w:rFonts w:asciiTheme="minorHAnsi" w:hAnsiTheme="minorHAnsi" w:cstheme="minorHAnsi"/>
          <w:lang w:val="en-US"/>
        </w:rPr>
        <w:t xml:space="preserve"> </w:t>
      </w:r>
      <w:r w:rsidRPr="009F6662">
        <w:rPr>
          <w:rFonts w:asciiTheme="minorHAnsi" w:hAnsiTheme="minorHAnsi" w:cstheme="minorHAnsi"/>
          <w:i/>
          <w:iCs/>
          <w:lang w:val="en-US"/>
        </w:rPr>
        <w:t xml:space="preserve">Space Provision for Future Bus sectionalizer: </w:t>
      </w:r>
    </w:p>
    <w:p w14:paraId="3C13B2F0" w14:textId="77777777" w:rsidR="008B48A6" w:rsidRPr="009F6662" w:rsidRDefault="008B48A6" w:rsidP="008B48A6">
      <w:pPr>
        <w:widowControl w:val="0"/>
        <w:suppressAutoHyphens/>
        <w:autoSpaceDE w:val="0"/>
        <w:autoSpaceDN w:val="0"/>
        <w:spacing w:after="120" w:line="276" w:lineRule="auto"/>
        <w:ind w:left="900" w:right="-329"/>
        <w:jc w:val="both"/>
        <w:rPr>
          <w:rFonts w:asciiTheme="minorHAnsi" w:hAnsiTheme="minorHAnsi" w:cstheme="minorHAnsi"/>
          <w:i/>
          <w:iCs/>
          <w:lang w:val="en-US"/>
        </w:rPr>
      </w:pPr>
      <w:r w:rsidRPr="009F6662">
        <w:rPr>
          <w:rFonts w:asciiTheme="minorHAnsi" w:hAnsiTheme="minorHAnsi" w:cstheme="minorHAnsi"/>
          <w:i/>
          <w:iCs/>
          <w:lang w:val="en-US"/>
        </w:rPr>
        <w:t xml:space="preserve">One (1) set of future bus sectionalizer for 765 kV shall comprise 2 Nos. of bus sectionalizer bays with associated Circuit Breakers, Isolators and Current Transformers for both buses. </w:t>
      </w:r>
    </w:p>
    <w:p w14:paraId="3C13B2F1" w14:textId="77777777" w:rsidR="008B48A6" w:rsidRPr="009F6662" w:rsidRDefault="008B48A6" w:rsidP="008B48A6">
      <w:pPr>
        <w:widowControl w:val="0"/>
        <w:suppressAutoHyphens/>
        <w:autoSpaceDE w:val="0"/>
        <w:autoSpaceDN w:val="0"/>
        <w:spacing w:after="120" w:line="276" w:lineRule="auto"/>
        <w:ind w:left="900" w:right="-329"/>
        <w:jc w:val="both"/>
        <w:rPr>
          <w:rFonts w:asciiTheme="minorHAnsi" w:hAnsiTheme="minorHAnsi" w:cstheme="minorHAnsi"/>
          <w:i/>
          <w:iCs/>
          <w:lang w:val="en-US"/>
        </w:rPr>
      </w:pPr>
      <w:r w:rsidRPr="009F6662">
        <w:rPr>
          <w:rFonts w:asciiTheme="minorHAnsi" w:hAnsiTheme="minorHAnsi" w:cstheme="minorHAnsi"/>
          <w:i/>
          <w:iCs/>
          <w:lang w:val="en-US"/>
        </w:rPr>
        <w:t xml:space="preserve">One (1) set of future bus sectionalizer for 400 kV shall comprise 2 Nos. of bus sectionalizer bays with associated Circuit Breakers, Isolators and Current Transformers for both buses. </w:t>
      </w:r>
    </w:p>
    <w:p w14:paraId="3C13B2F2" w14:textId="77777777" w:rsidR="008B48A6" w:rsidRPr="009F6662" w:rsidRDefault="008B48A6" w:rsidP="008B48A6">
      <w:pPr>
        <w:widowControl w:val="0"/>
        <w:suppressAutoHyphens/>
        <w:autoSpaceDE w:val="0"/>
        <w:autoSpaceDN w:val="0"/>
        <w:spacing w:after="120" w:line="276" w:lineRule="auto"/>
        <w:ind w:left="900" w:right="-329"/>
        <w:jc w:val="both"/>
        <w:rPr>
          <w:rFonts w:asciiTheme="minorHAnsi" w:hAnsiTheme="minorHAnsi" w:cstheme="minorHAnsi"/>
          <w:i/>
          <w:iCs/>
          <w:lang w:val="en-US"/>
        </w:rPr>
      </w:pPr>
      <w:r w:rsidRPr="009F6662">
        <w:rPr>
          <w:rFonts w:asciiTheme="minorHAnsi" w:hAnsiTheme="minorHAnsi" w:cstheme="minorHAnsi"/>
          <w:i/>
          <w:iCs/>
          <w:lang w:val="en-US"/>
        </w:rPr>
        <w:t xml:space="preserve">One (1) set of future bus sectionalizer for 220 kV shall comprise 2 Nos. of bus sectionalizer bays with associated Circuit Breakers, Isolators and Current Transformers for both buses. </w:t>
      </w:r>
    </w:p>
    <w:p w14:paraId="3C13B2F3" w14:textId="77777777" w:rsidR="008B48A6" w:rsidRPr="009F6662" w:rsidRDefault="008B48A6" w:rsidP="008B48A6">
      <w:pPr>
        <w:widowControl w:val="0"/>
        <w:numPr>
          <w:ilvl w:val="0"/>
          <w:numId w:val="65"/>
        </w:numPr>
        <w:suppressAutoHyphens/>
        <w:autoSpaceDE w:val="0"/>
        <w:autoSpaceDN w:val="0"/>
        <w:spacing w:before="0" w:after="120" w:line="276" w:lineRule="auto"/>
        <w:ind w:left="900" w:right="-329" w:hanging="540"/>
        <w:jc w:val="both"/>
        <w:rPr>
          <w:rFonts w:asciiTheme="minorHAnsi" w:hAnsiTheme="minorHAnsi" w:cstheme="minorHAnsi"/>
          <w:i/>
          <w:iCs/>
          <w:lang w:val="en-US"/>
        </w:rPr>
      </w:pPr>
      <w:r w:rsidRPr="009F6662">
        <w:rPr>
          <w:rFonts w:asciiTheme="minorHAnsi" w:hAnsiTheme="minorHAnsi" w:cstheme="minorHAnsi"/>
          <w:i/>
          <w:iCs/>
          <w:lang w:val="en-US"/>
        </w:rPr>
        <w:t>TSP shall plan distribution of line and transformer feeders to bus bar in such a way that all power can be evacuated successfully without crossing thermal limit at any point of bus-bar.</w:t>
      </w:r>
    </w:p>
    <w:p w14:paraId="3C13B2F4" w14:textId="77777777" w:rsidR="008B48A6" w:rsidRPr="009F6662" w:rsidRDefault="008B48A6" w:rsidP="008B48A6">
      <w:pPr>
        <w:widowControl w:val="0"/>
        <w:numPr>
          <w:ilvl w:val="0"/>
          <w:numId w:val="65"/>
        </w:numPr>
        <w:suppressAutoHyphens/>
        <w:autoSpaceDE w:val="0"/>
        <w:autoSpaceDN w:val="0"/>
        <w:spacing w:before="0" w:after="120" w:line="276" w:lineRule="auto"/>
        <w:ind w:left="900" w:right="-329" w:hanging="540"/>
        <w:jc w:val="both"/>
        <w:rPr>
          <w:rFonts w:asciiTheme="minorHAnsi" w:hAnsiTheme="minorHAnsi" w:cstheme="minorHAnsi"/>
          <w:i/>
          <w:iCs/>
          <w:lang w:val="en-US"/>
        </w:rPr>
      </w:pPr>
      <w:r w:rsidRPr="009F6662">
        <w:rPr>
          <w:rFonts w:asciiTheme="minorHAnsi" w:hAnsiTheme="minorHAnsi" w:cstheme="minorHAnsi"/>
          <w:i/>
          <w:iCs/>
          <w:lang w:val="en-US"/>
        </w:rPr>
        <w:t xml:space="preserve">  765 kV: TSP shall implement 5 Nos. new diameters with following bay configuration:</w:t>
      </w:r>
    </w:p>
    <w:p w14:paraId="3C13B2F5" w14:textId="77777777" w:rsidR="008B48A6" w:rsidRPr="009F6662" w:rsidRDefault="008B48A6" w:rsidP="008B48A6">
      <w:pPr>
        <w:widowControl w:val="0"/>
        <w:numPr>
          <w:ilvl w:val="1"/>
          <w:numId w:val="65"/>
        </w:numPr>
        <w:suppressAutoHyphens/>
        <w:autoSpaceDE w:val="0"/>
        <w:autoSpaceDN w:val="0"/>
        <w:spacing w:before="0" w:after="0"/>
        <w:ind w:left="1985" w:right="-329" w:hanging="357"/>
        <w:jc w:val="both"/>
        <w:rPr>
          <w:rFonts w:asciiTheme="minorHAnsi" w:hAnsiTheme="minorHAnsi" w:cstheme="minorHAnsi"/>
          <w:i/>
          <w:iCs/>
          <w:lang w:val="en-US"/>
        </w:rPr>
      </w:pPr>
      <w:r w:rsidRPr="009F6662">
        <w:rPr>
          <w:rFonts w:asciiTheme="minorHAnsi" w:hAnsiTheme="minorHAnsi" w:cstheme="minorHAnsi"/>
          <w:i/>
          <w:iCs/>
          <w:lang w:val="en-US"/>
        </w:rPr>
        <w:t xml:space="preserve"> Line- Tie- ICT – 3 Nos.</w:t>
      </w:r>
    </w:p>
    <w:p w14:paraId="3C13B2F6" w14:textId="77777777" w:rsidR="008B48A6" w:rsidRPr="009F6662" w:rsidRDefault="008B48A6" w:rsidP="008B48A6">
      <w:pPr>
        <w:widowControl w:val="0"/>
        <w:numPr>
          <w:ilvl w:val="1"/>
          <w:numId w:val="65"/>
        </w:numPr>
        <w:suppressAutoHyphens/>
        <w:autoSpaceDE w:val="0"/>
        <w:autoSpaceDN w:val="0"/>
        <w:spacing w:before="0" w:after="0"/>
        <w:ind w:left="1985" w:right="-329" w:hanging="357"/>
        <w:jc w:val="both"/>
        <w:rPr>
          <w:rFonts w:asciiTheme="minorHAnsi" w:hAnsiTheme="minorHAnsi" w:cstheme="minorHAnsi"/>
          <w:i/>
          <w:iCs/>
          <w:lang w:val="en-US"/>
        </w:rPr>
      </w:pPr>
      <w:r w:rsidRPr="009F6662">
        <w:rPr>
          <w:rFonts w:asciiTheme="minorHAnsi" w:hAnsiTheme="minorHAnsi" w:cstheme="minorHAnsi"/>
          <w:i/>
          <w:iCs/>
          <w:lang w:val="en-US"/>
        </w:rPr>
        <w:lastRenderedPageBreak/>
        <w:t>Line- Tie- Reactor- 1 No.</w:t>
      </w:r>
    </w:p>
    <w:p w14:paraId="3C13B2F7" w14:textId="77777777" w:rsidR="008B48A6" w:rsidRPr="009F6662" w:rsidRDefault="008B48A6" w:rsidP="008B48A6">
      <w:pPr>
        <w:widowControl w:val="0"/>
        <w:numPr>
          <w:ilvl w:val="1"/>
          <w:numId w:val="65"/>
        </w:numPr>
        <w:suppressAutoHyphens/>
        <w:autoSpaceDE w:val="0"/>
        <w:autoSpaceDN w:val="0"/>
        <w:spacing w:before="0" w:after="0"/>
        <w:ind w:left="1985" w:right="-329" w:hanging="357"/>
        <w:jc w:val="both"/>
        <w:rPr>
          <w:rFonts w:asciiTheme="minorHAnsi" w:hAnsiTheme="minorHAnsi" w:cstheme="minorHAnsi"/>
          <w:i/>
          <w:iCs/>
          <w:lang w:val="en-US"/>
        </w:rPr>
      </w:pPr>
      <w:r w:rsidRPr="009F6662">
        <w:rPr>
          <w:rFonts w:asciiTheme="minorHAnsi" w:hAnsiTheme="minorHAnsi" w:cstheme="minorHAnsi"/>
          <w:i/>
          <w:iCs/>
          <w:lang w:val="en-US"/>
        </w:rPr>
        <w:t>ICT- Tie- Reactor- 1 No.</w:t>
      </w:r>
    </w:p>
    <w:p w14:paraId="3C13B2F8" w14:textId="77777777" w:rsidR="008B48A6" w:rsidRPr="009F6662" w:rsidRDefault="008B48A6" w:rsidP="008B48A6">
      <w:pPr>
        <w:widowControl w:val="0"/>
        <w:suppressAutoHyphens/>
        <w:autoSpaceDE w:val="0"/>
        <w:autoSpaceDN w:val="0"/>
        <w:spacing w:after="120" w:line="276" w:lineRule="auto"/>
        <w:ind w:left="900" w:right="-329"/>
        <w:jc w:val="both"/>
        <w:rPr>
          <w:rFonts w:asciiTheme="minorHAnsi" w:hAnsiTheme="minorHAnsi" w:cstheme="minorHAnsi"/>
          <w:i/>
          <w:iCs/>
          <w:lang w:val="en-US"/>
        </w:rPr>
      </w:pPr>
      <w:r w:rsidRPr="009F6662">
        <w:rPr>
          <w:rFonts w:asciiTheme="minorHAnsi" w:hAnsiTheme="minorHAnsi" w:cstheme="minorHAnsi"/>
          <w:i/>
          <w:iCs/>
          <w:lang w:val="en-US"/>
        </w:rPr>
        <w:t>400 kV: TSP shall implement 4 Nos. new diameters with following bay configuration:</w:t>
      </w:r>
    </w:p>
    <w:p w14:paraId="3C13B2F9" w14:textId="77777777" w:rsidR="008B48A6" w:rsidRPr="009F6662" w:rsidRDefault="008B48A6" w:rsidP="008B48A6">
      <w:pPr>
        <w:widowControl w:val="0"/>
        <w:numPr>
          <w:ilvl w:val="0"/>
          <w:numId w:val="89"/>
        </w:numPr>
        <w:suppressAutoHyphens/>
        <w:autoSpaceDE w:val="0"/>
        <w:autoSpaceDN w:val="0"/>
        <w:spacing w:before="0" w:after="0"/>
        <w:ind w:left="1985" w:right="-329"/>
        <w:jc w:val="both"/>
        <w:rPr>
          <w:rFonts w:asciiTheme="minorHAnsi" w:hAnsiTheme="minorHAnsi" w:cstheme="minorHAnsi"/>
          <w:i/>
          <w:iCs/>
          <w:lang w:val="en-US"/>
        </w:rPr>
      </w:pPr>
      <w:r w:rsidRPr="009F6662">
        <w:rPr>
          <w:rFonts w:asciiTheme="minorHAnsi" w:hAnsiTheme="minorHAnsi" w:cstheme="minorHAnsi"/>
          <w:i/>
          <w:iCs/>
          <w:lang w:val="en-US"/>
        </w:rPr>
        <w:t xml:space="preserve"> ICT- Tie- Reactor- 1 No.</w:t>
      </w:r>
    </w:p>
    <w:p w14:paraId="3C13B2FA" w14:textId="77777777" w:rsidR="008B48A6" w:rsidRPr="009F6662" w:rsidRDefault="008B48A6" w:rsidP="008B48A6">
      <w:pPr>
        <w:widowControl w:val="0"/>
        <w:numPr>
          <w:ilvl w:val="0"/>
          <w:numId w:val="89"/>
        </w:numPr>
        <w:suppressAutoHyphens/>
        <w:autoSpaceDE w:val="0"/>
        <w:autoSpaceDN w:val="0"/>
        <w:spacing w:before="0" w:after="0"/>
        <w:ind w:left="1985" w:right="-329"/>
        <w:jc w:val="both"/>
        <w:rPr>
          <w:rFonts w:asciiTheme="minorHAnsi" w:hAnsiTheme="minorHAnsi" w:cstheme="minorHAnsi"/>
          <w:i/>
          <w:iCs/>
          <w:lang w:val="en-US"/>
        </w:rPr>
      </w:pPr>
      <w:r w:rsidRPr="009F6662">
        <w:rPr>
          <w:rFonts w:asciiTheme="minorHAnsi" w:hAnsiTheme="minorHAnsi" w:cstheme="minorHAnsi"/>
          <w:i/>
          <w:iCs/>
          <w:lang w:val="en-US"/>
        </w:rPr>
        <w:t>ICT- Tie- Line* - 3 Nos.</w:t>
      </w:r>
    </w:p>
    <w:p w14:paraId="3C13B2FB" w14:textId="77777777" w:rsidR="008B48A6" w:rsidRPr="009F6662" w:rsidRDefault="008B48A6" w:rsidP="008B48A6">
      <w:pPr>
        <w:widowControl w:val="0"/>
        <w:suppressAutoHyphens/>
        <w:autoSpaceDE w:val="0"/>
        <w:autoSpaceDN w:val="0"/>
        <w:spacing w:before="0" w:after="0"/>
        <w:ind w:right="-329"/>
        <w:jc w:val="both"/>
        <w:rPr>
          <w:rFonts w:asciiTheme="minorHAnsi" w:hAnsiTheme="minorHAnsi" w:cstheme="minorHAnsi"/>
          <w:i/>
          <w:iCs/>
          <w:lang w:val="en-US"/>
        </w:rPr>
      </w:pPr>
    </w:p>
    <w:p w14:paraId="3C13B2FC" w14:textId="77777777" w:rsidR="008B48A6" w:rsidRPr="009F6662" w:rsidRDefault="008B48A6" w:rsidP="008B48A6">
      <w:pPr>
        <w:widowControl w:val="0"/>
        <w:suppressAutoHyphens/>
        <w:autoSpaceDE w:val="0"/>
        <w:autoSpaceDN w:val="0"/>
        <w:spacing w:before="0" w:after="0"/>
        <w:ind w:left="993" w:right="-329"/>
        <w:jc w:val="both"/>
        <w:rPr>
          <w:rFonts w:asciiTheme="minorHAnsi" w:hAnsiTheme="minorHAnsi" w:cstheme="minorHAnsi"/>
          <w:i/>
          <w:iCs/>
          <w:lang w:val="en-US"/>
        </w:rPr>
      </w:pPr>
      <w:r w:rsidRPr="009F6662">
        <w:rPr>
          <w:rFonts w:asciiTheme="minorHAnsi" w:hAnsiTheme="minorHAnsi" w:cstheme="minorHAnsi"/>
          <w:i/>
          <w:iCs/>
          <w:lang w:val="en-US"/>
        </w:rPr>
        <w:t>Note (*): Line bays for diameter completion shall be complete along with line side equipment for termination of MUL-Navinal (Mundra) (GIS) 400 kV lines.</w:t>
      </w:r>
    </w:p>
    <w:p w14:paraId="3C13B2FD" w14:textId="77777777" w:rsidR="008B48A6" w:rsidRPr="009F6662" w:rsidRDefault="008B48A6" w:rsidP="008B48A6">
      <w:pPr>
        <w:widowControl w:val="0"/>
        <w:suppressAutoHyphens/>
        <w:autoSpaceDE w:val="0"/>
        <w:autoSpaceDN w:val="0"/>
        <w:spacing w:before="0" w:after="0"/>
        <w:ind w:right="-329"/>
        <w:jc w:val="both"/>
        <w:rPr>
          <w:rFonts w:asciiTheme="minorHAnsi" w:hAnsiTheme="minorHAnsi" w:cstheme="minorHAnsi"/>
          <w:i/>
          <w:iCs/>
          <w:lang w:val="en-US"/>
        </w:rPr>
      </w:pPr>
    </w:p>
    <w:p w14:paraId="3C13B2FE" w14:textId="77777777" w:rsidR="008B48A6" w:rsidRPr="009F6662" w:rsidRDefault="008B48A6" w:rsidP="008B48A6">
      <w:pPr>
        <w:widowControl w:val="0"/>
        <w:numPr>
          <w:ilvl w:val="0"/>
          <w:numId w:val="65"/>
        </w:numPr>
        <w:suppressAutoHyphens/>
        <w:autoSpaceDE w:val="0"/>
        <w:autoSpaceDN w:val="0"/>
        <w:spacing w:before="0" w:after="120" w:line="276" w:lineRule="auto"/>
        <w:ind w:left="900" w:right="-329" w:hanging="540"/>
        <w:jc w:val="both"/>
        <w:rPr>
          <w:rFonts w:asciiTheme="minorHAnsi" w:hAnsiTheme="minorHAnsi" w:cstheme="minorHAnsi"/>
          <w:i/>
          <w:iCs/>
          <w:lang w:val="en-US"/>
        </w:rPr>
      </w:pPr>
      <w:r w:rsidRPr="009F6662">
        <w:rPr>
          <w:rFonts w:asciiTheme="minorHAnsi" w:hAnsiTheme="minorHAnsi" w:cstheme="minorHAnsi"/>
          <w:b/>
          <w:bCs/>
          <w:lang w:val="en-US" w:eastAsia="ar-SA"/>
        </w:rPr>
        <w:t xml:space="preserve">765/400 kV </w:t>
      </w:r>
      <w:r w:rsidRPr="009F6662">
        <w:rPr>
          <w:rFonts w:asciiTheme="minorHAnsi" w:hAnsiTheme="minorHAnsi" w:cstheme="minorHAnsi"/>
          <w:b/>
          <w:lang w:val="en-US" w:eastAsia="ar-SA"/>
        </w:rPr>
        <w:t>Navinal (Mundra):</w:t>
      </w:r>
    </w:p>
    <w:p w14:paraId="3C13B2FF" w14:textId="77777777" w:rsidR="008B48A6" w:rsidRPr="009F6662" w:rsidRDefault="008B48A6" w:rsidP="008B48A6">
      <w:pPr>
        <w:widowControl w:val="0"/>
        <w:suppressAutoHyphens/>
        <w:autoSpaceDE w:val="0"/>
        <w:autoSpaceDN w:val="0"/>
        <w:spacing w:after="0" w:line="276" w:lineRule="auto"/>
        <w:ind w:right="-330"/>
        <w:jc w:val="both"/>
        <w:rPr>
          <w:rFonts w:asciiTheme="minorHAnsi" w:hAnsiTheme="minorHAnsi" w:cstheme="minorHAnsi"/>
          <w:i/>
          <w:iCs/>
          <w:lang w:val="en-US"/>
        </w:rPr>
      </w:pPr>
      <w:r w:rsidRPr="009F6662">
        <w:rPr>
          <w:rFonts w:asciiTheme="minorHAnsi" w:hAnsiTheme="minorHAnsi" w:cstheme="minorHAnsi"/>
          <w:i/>
          <w:iCs/>
          <w:lang w:val="en-US"/>
        </w:rPr>
        <w:t>Provision of 765 kV Bus Sectionalization (Future) and space provision shall be with the following feeder distribution.</w:t>
      </w:r>
    </w:p>
    <w:p w14:paraId="3C13B300" w14:textId="77777777" w:rsidR="008B48A6" w:rsidRPr="009F6662" w:rsidRDefault="008B48A6" w:rsidP="008B48A6">
      <w:pPr>
        <w:widowControl w:val="0"/>
        <w:autoSpaceDE w:val="0"/>
        <w:autoSpaceDN w:val="0"/>
        <w:spacing w:before="0" w:after="0" w:line="276" w:lineRule="auto"/>
        <w:ind w:right="-330"/>
        <w:rPr>
          <w:rFonts w:asciiTheme="minorHAnsi" w:hAnsiTheme="minorHAnsi" w:cstheme="minorHAnsi"/>
          <w:lang w:val="en-US"/>
        </w:rPr>
      </w:pPr>
    </w:p>
    <w:tbl>
      <w:tblPr>
        <w:tblW w:w="8326" w:type="dxa"/>
        <w:tblInd w:w="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5"/>
        <w:gridCol w:w="4111"/>
      </w:tblGrid>
      <w:tr w:rsidR="008B48A6" w:rsidRPr="009F6662" w14:paraId="3C13B303" w14:textId="77777777" w:rsidTr="00CE691A">
        <w:tc>
          <w:tcPr>
            <w:tcW w:w="4215" w:type="dxa"/>
            <w:shd w:val="clear" w:color="auto" w:fill="auto"/>
          </w:tcPr>
          <w:p w14:paraId="3C13B301" w14:textId="77777777" w:rsidR="008B48A6" w:rsidRPr="009F6662" w:rsidRDefault="008B48A6" w:rsidP="008B48A6">
            <w:pPr>
              <w:widowControl w:val="0"/>
              <w:autoSpaceDE w:val="0"/>
              <w:autoSpaceDN w:val="0"/>
              <w:adjustRightInd w:val="0"/>
              <w:spacing w:after="120" w:line="276" w:lineRule="auto"/>
              <w:ind w:left="418" w:firstLine="720"/>
              <w:rPr>
                <w:rFonts w:asciiTheme="minorHAnsi" w:hAnsiTheme="minorHAnsi" w:cstheme="minorHAnsi"/>
                <w:b/>
                <w:bCs/>
                <w:lang w:val="en-US"/>
              </w:rPr>
            </w:pPr>
            <w:r w:rsidRPr="009F6662">
              <w:rPr>
                <w:rFonts w:asciiTheme="minorHAnsi" w:hAnsiTheme="minorHAnsi" w:cstheme="minorHAnsi"/>
                <w:b/>
                <w:bCs/>
                <w:i/>
                <w:iCs/>
                <w:lang w:val="en-US"/>
              </w:rPr>
              <w:t>765 kV Bus Section-1</w:t>
            </w:r>
          </w:p>
        </w:tc>
        <w:tc>
          <w:tcPr>
            <w:tcW w:w="4111" w:type="dxa"/>
            <w:shd w:val="clear" w:color="auto" w:fill="auto"/>
          </w:tcPr>
          <w:p w14:paraId="3C13B302" w14:textId="77777777" w:rsidR="008B48A6" w:rsidRPr="009F6662" w:rsidRDefault="008B48A6" w:rsidP="008B48A6">
            <w:pPr>
              <w:widowControl w:val="0"/>
              <w:autoSpaceDE w:val="0"/>
              <w:autoSpaceDN w:val="0"/>
              <w:adjustRightInd w:val="0"/>
              <w:spacing w:after="120" w:line="276" w:lineRule="auto"/>
              <w:ind w:left="418" w:right="-44" w:hanging="19"/>
              <w:rPr>
                <w:rFonts w:asciiTheme="minorHAnsi" w:hAnsiTheme="minorHAnsi" w:cstheme="minorHAnsi"/>
                <w:b/>
                <w:bCs/>
                <w:lang w:val="en-US"/>
              </w:rPr>
            </w:pPr>
            <w:r w:rsidRPr="009F6662">
              <w:rPr>
                <w:rFonts w:asciiTheme="minorHAnsi" w:hAnsiTheme="minorHAnsi" w:cstheme="minorHAnsi"/>
                <w:b/>
                <w:bCs/>
                <w:i/>
                <w:iCs/>
                <w:lang w:val="en-US"/>
              </w:rPr>
              <w:t>765 kV Bus Section-2 (Future)</w:t>
            </w:r>
          </w:p>
        </w:tc>
      </w:tr>
      <w:tr w:rsidR="008B48A6" w:rsidRPr="009F6662" w14:paraId="3C13B30C" w14:textId="77777777" w:rsidTr="00CE691A">
        <w:tc>
          <w:tcPr>
            <w:tcW w:w="4215" w:type="dxa"/>
            <w:shd w:val="clear" w:color="auto" w:fill="auto"/>
          </w:tcPr>
          <w:p w14:paraId="3C13B304" w14:textId="77777777" w:rsidR="008B48A6" w:rsidRPr="009F6662" w:rsidRDefault="008B48A6" w:rsidP="008B48A6">
            <w:pPr>
              <w:widowControl w:val="0"/>
              <w:numPr>
                <w:ilvl w:val="0"/>
                <w:numId w:val="83"/>
              </w:numPr>
              <w:autoSpaceDE w:val="0"/>
              <w:autoSpaceDN w:val="0"/>
              <w:adjustRightInd w:val="0"/>
              <w:spacing w:before="0" w:after="0" w:line="276" w:lineRule="auto"/>
              <w:rPr>
                <w:rFonts w:asciiTheme="minorHAnsi" w:hAnsiTheme="minorHAnsi" w:cstheme="minorHAnsi"/>
                <w:lang w:val="en-US"/>
              </w:rPr>
            </w:pPr>
            <w:r w:rsidRPr="009F6662">
              <w:rPr>
                <w:rFonts w:asciiTheme="minorHAnsi" w:hAnsiTheme="minorHAnsi" w:cstheme="minorHAnsi"/>
                <w:lang w:val="en-US"/>
              </w:rPr>
              <w:t xml:space="preserve">4 Nos. of present 765 kV Line </w:t>
            </w:r>
          </w:p>
          <w:p w14:paraId="3C13B305" w14:textId="77777777" w:rsidR="008B48A6" w:rsidRPr="009F6662" w:rsidRDefault="008B48A6" w:rsidP="008B48A6">
            <w:pPr>
              <w:widowControl w:val="0"/>
              <w:numPr>
                <w:ilvl w:val="0"/>
                <w:numId w:val="83"/>
              </w:numPr>
              <w:autoSpaceDE w:val="0"/>
              <w:autoSpaceDN w:val="0"/>
              <w:adjustRightInd w:val="0"/>
              <w:spacing w:before="0" w:after="0" w:line="276" w:lineRule="auto"/>
              <w:rPr>
                <w:rFonts w:asciiTheme="minorHAnsi" w:hAnsiTheme="minorHAnsi" w:cstheme="minorHAnsi"/>
                <w:lang w:val="en-US"/>
              </w:rPr>
            </w:pPr>
            <w:r w:rsidRPr="009F6662">
              <w:rPr>
                <w:rFonts w:asciiTheme="minorHAnsi" w:hAnsiTheme="minorHAnsi" w:cstheme="minorHAnsi"/>
                <w:lang w:val="en-US"/>
              </w:rPr>
              <w:t>4 Nos. of present 765/400 kV ICT</w:t>
            </w:r>
          </w:p>
          <w:p w14:paraId="3C13B306" w14:textId="77777777" w:rsidR="008B48A6" w:rsidRPr="009F6662" w:rsidRDefault="008B48A6" w:rsidP="008B48A6">
            <w:pPr>
              <w:widowControl w:val="0"/>
              <w:numPr>
                <w:ilvl w:val="0"/>
                <w:numId w:val="83"/>
              </w:numPr>
              <w:autoSpaceDE w:val="0"/>
              <w:autoSpaceDN w:val="0"/>
              <w:adjustRightInd w:val="0"/>
              <w:spacing w:before="0" w:after="0" w:line="276" w:lineRule="auto"/>
              <w:rPr>
                <w:rFonts w:asciiTheme="minorHAnsi" w:hAnsiTheme="minorHAnsi" w:cstheme="minorHAnsi"/>
                <w:lang w:val="en-US"/>
              </w:rPr>
            </w:pPr>
            <w:r w:rsidRPr="009F6662">
              <w:rPr>
                <w:rFonts w:asciiTheme="minorHAnsi" w:hAnsiTheme="minorHAnsi" w:cstheme="minorHAnsi"/>
                <w:lang w:val="en-US"/>
              </w:rPr>
              <w:t>2 Nos. of present 765 kV Bus Reactor</w:t>
            </w:r>
            <w:r w:rsidRPr="009F6662" w:rsidDel="00264409">
              <w:rPr>
                <w:rFonts w:asciiTheme="minorHAnsi" w:hAnsiTheme="minorHAnsi" w:cstheme="minorHAnsi"/>
                <w:lang w:val="en-US"/>
              </w:rPr>
              <w:t xml:space="preserve"> </w:t>
            </w:r>
          </w:p>
          <w:p w14:paraId="3C13B307" w14:textId="77777777" w:rsidR="008B48A6" w:rsidRPr="009F6662" w:rsidRDefault="008B48A6" w:rsidP="008B48A6">
            <w:pPr>
              <w:widowControl w:val="0"/>
              <w:autoSpaceDE w:val="0"/>
              <w:autoSpaceDN w:val="0"/>
              <w:spacing w:before="0" w:after="0"/>
              <w:ind w:left="643"/>
              <w:jc w:val="both"/>
              <w:rPr>
                <w:rFonts w:asciiTheme="minorHAnsi" w:hAnsiTheme="minorHAnsi" w:cstheme="minorHAnsi"/>
                <w:lang w:val="en-US"/>
              </w:rPr>
            </w:pPr>
          </w:p>
        </w:tc>
        <w:tc>
          <w:tcPr>
            <w:tcW w:w="4111" w:type="dxa"/>
            <w:shd w:val="clear" w:color="auto" w:fill="auto"/>
          </w:tcPr>
          <w:p w14:paraId="3C13B308" w14:textId="77777777" w:rsidR="008B48A6" w:rsidRPr="009F6662" w:rsidRDefault="008B48A6" w:rsidP="008B48A6">
            <w:pPr>
              <w:widowControl w:val="0"/>
              <w:numPr>
                <w:ilvl w:val="0"/>
                <w:numId w:val="84"/>
              </w:numPr>
              <w:autoSpaceDE w:val="0"/>
              <w:autoSpaceDN w:val="0"/>
              <w:spacing w:before="0" w:after="0"/>
              <w:ind w:left="466" w:hanging="283"/>
              <w:jc w:val="both"/>
              <w:rPr>
                <w:rFonts w:asciiTheme="minorHAnsi" w:hAnsiTheme="minorHAnsi" w:cstheme="minorHAnsi"/>
                <w:lang w:val="en-US"/>
              </w:rPr>
            </w:pPr>
            <w:r w:rsidRPr="009F6662">
              <w:rPr>
                <w:rFonts w:asciiTheme="minorHAnsi" w:hAnsiTheme="minorHAnsi" w:cstheme="minorHAnsi"/>
                <w:lang w:val="en-US"/>
              </w:rPr>
              <w:t>6 Nos. of future 765 kV line along with switchable line reactor</w:t>
            </w:r>
          </w:p>
          <w:p w14:paraId="3C13B309" w14:textId="77777777" w:rsidR="008B48A6" w:rsidRPr="009F6662" w:rsidRDefault="008B48A6" w:rsidP="008B48A6">
            <w:pPr>
              <w:widowControl w:val="0"/>
              <w:numPr>
                <w:ilvl w:val="0"/>
                <w:numId w:val="84"/>
              </w:numPr>
              <w:autoSpaceDE w:val="0"/>
              <w:autoSpaceDN w:val="0"/>
              <w:spacing w:before="0" w:after="0"/>
              <w:ind w:left="466" w:hanging="283"/>
              <w:rPr>
                <w:rFonts w:asciiTheme="minorHAnsi" w:hAnsiTheme="minorHAnsi" w:cstheme="minorHAnsi"/>
                <w:lang w:val="en-US"/>
              </w:rPr>
            </w:pPr>
            <w:r w:rsidRPr="009F6662">
              <w:rPr>
                <w:rFonts w:asciiTheme="minorHAnsi" w:hAnsiTheme="minorHAnsi" w:cstheme="minorHAnsi"/>
                <w:lang w:val="en-US"/>
              </w:rPr>
              <w:t>5 Nos. of future 765/400 kV ICT</w:t>
            </w:r>
          </w:p>
          <w:p w14:paraId="3C13B30A" w14:textId="77777777" w:rsidR="008B48A6" w:rsidRPr="009F6662" w:rsidRDefault="008B48A6" w:rsidP="008B48A6">
            <w:pPr>
              <w:widowControl w:val="0"/>
              <w:numPr>
                <w:ilvl w:val="0"/>
                <w:numId w:val="84"/>
              </w:numPr>
              <w:autoSpaceDE w:val="0"/>
              <w:autoSpaceDN w:val="0"/>
              <w:spacing w:before="0" w:after="0"/>
              <w:ind w:left="466" w:hanging="283"/>
              <w:rPr>
                <w:rFonts w:asciiTheme="minorHAnsi" w:hAnsiTheme="minorHAnsi" w:cstheme="minorHAnsi"/>
                <w:lang w:val="en-US"/>
              </w:rPr>
            </w:pPr>
            <w:r w:rsidRPr="009F6662">
              <w:rPr>
                <w:rFonts w:asciiTheme="minorHAnsi" w:hAnsiTheme="minorHAnsi" w:cstheme="minorHAnsi"/>
                <w:lang w:val="en-US"/>
              </w:rPr>
              <w:t>2 Nos. of future 765 kV Bus Reactor</w:t>
            </w:r>
          </w:p>
          <w:p w14:paraId="3C13B30B" w14:textId="77777777" w:rsidR="008B48A6" w:rsidRPr="009F6662" w:rsidRDefault="008B48A6" w:rsidP="008B48A6">
            <w:pPr>
              <w:widowControl w:val="0"/>
              <w:autoSpaceDE w:val="0"/>
              <w:autoSpaceDN w:val="0"/>
              <w:adjustRightInd w:val="0"/>
              <w:spacing w:before="0" w:after="0" w:line="276" w:lineRule="auto"/>
              <w:ind w:left="570" w:right="-330"/>
              <w:rPr>
                <w:rFonts w:asciiTheme="minorHAnsi" w:hAnsiTheme="minorHAnsi" w:cstheme="minorHAnsi"/>
                <w:lang w:val="en-US"/>
              </w:rPr>
            </w:pPr>
          </w:p>
        </w:tc>
      </w:tr>
    </w:tbl>
    <w:p w14:paraId="3C13B30D" w14:textId="77777777" w:rsidR="008B48A6" w:rsidRPr="009F6662" w:rsidRDefault="008B48A6" w:rsidP="008B48A6">
      <w:pPr>
        <w:widowControl w:val="0"/>
        <w:suppressAutoHyphens/>
        <w:autoSpaceDE w:val="0"/>
        <w:autoSpaceDN w:val="0"/>
        <w:spacing w:after="0" w:line="276" w:lineRule="auto"/>
        <w:ind w:left="1138" w:right="-330"/>
        <w:jc w:val="both"/>
        <w:rPr>
          <w:rFonts w:asciiTheme="minorHAnsi" w:hAnsiTheme="minorHAnsi" w:cstheme="minorHAnsi"/>
          <w:i/>
          <w:iCs/>
          <w:lang w:val="en-US"/>
        </w:rPr>
      </w:pPr>
      <w:r w:rsidRPr="009F6662">
        <w:rPr>
          <w:rFonts w:asciiTheme="minorHAnsi" w:hAnsiTheme="minorHAnsi" w:cstheme="minorHAnsi"/>
          <w:i/>
          <w:iCs/>
          <w:lang w:val="en-US"/>
        </w:rPr>
        <w:t>Provision of 400 kV Bus Sectionalization (Future) and space provision shall be with the following feeder distribution.</w:t>
      </w:r>
    </w:p>
    <w:p w14:paraId="3C13B30E" w14:textId="77777777" w:rsidR="008B48A6" w:rsidRPr="009F6662" w:rsidRDefault="008B48A6" w:rsidP="008B48A6">
      <w:pPr>
        <w:widowControl w:val="0"/>
        <w:suppressAutoHyphens/>
        <w:autoSpaceDE w:val="0"/>
        <w:autoSpaceDN w:val="0"/>
        <w:spacing w:after="0" w:line="276" w:lineRule="auto"/>
        <w:ind w:left="1138" w:right="-330"/>
        <w:jc w:val="both"/>
        <w:rPr>
          <w:rFonts w:asciiTheme="minorHAnsi" w:hAnsiTheme="minorHAnsi" w:cstheme="minorHAnsi"/>
          <w:lang w:val="en-US"/>
        </w:rPr>
      </w:pPr>
    </w:p>
    <w:tbl>
      <w:tblPr>
        <w:tblW w:w="8326" w:type="dxa"/>
        <w:tblInd w:w="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3"/>
        <w:gridCol w:w="4253"/>
      </w:tblGrid>
      <w:tr w:rsidR="008B48A6" w:rsidRPr="009F6662" w14:paraId="3C13B311" w14:textId="77777777" w:rsidTr="00CE691A">
        <w:trPr>
          <w:tblHeader/>
        </w:trPr>
        <w:tc>
          <w:tcPr>
            <w:tcW w:w="4073" w:type="dxa"/>
            <w:shd w:val="clear" w:color="auto" w:fill="auto"/>
          </w:tcPr>
          <w:p w14:paraId="3C13B30F" w14:textId="77777777" w:rsidR="008B48A6" w:rsidRPr="009F6662" w:rsidRDefault="008B48A6" w:rsidP="008B48A6">
            <w:pPr>
              <w:widowControl w:val="0"/>
              <w:autoSpaceDE w:val="0"/>
              <w:autoSpaceDN w:val="0"/>
              <w:adjustRightInd w:val="0"/>
              <w:spacing w:after="120" w:line="276" w:lineRule="auto"/>
              <w:ind w:left="-147" w:right="-330" w:firstLine="283"/>
              <w:jc w:val="center"/>
              <w:rPr>
                <w:rFonts w:asciiTheme="minorHAnsi" w:hAnsiTheme="minorHAnsi" w:cstheme="minorHAnsi"/>
                <w:b/>
                <w:bCs/>
                <w:lang w:val="en-US"/>
              </w:rPr>
            </w:pPr>
            <w:r w:rsidRPr="009F6662">
              <w:rPr>
                <w:rFonts w:asciiTheme="minorHAnsi" w:hAnsiTheme="minorHAnsi" w:cstheme="minorHAnsi"/>
                <w:b/>
                <w:bCs/>
                <w:i/>
                <w:iCs/>
                <w:lang w:val="en-US"/>
              </w:rPr>
              <w:t>400 kV Bus Section-1</w:t>
            </w:r>
          </w:p>
        </w:tc>
        <w:tc>
          <w:tcPr>
            <w:tcW w:w="4253" w:type="dxa"/>
            <w:shd w:val="clear" w:color="auto" w:fill="auto"/>
          </w:tcPr>
          <w:p w14:paraId="3C13B310" w14:textId="77777777" w:rsidR="008B48A6" w:rsidRPr="009F6662" w:rsidRDefault="008B48A6" w:rsidP="008B48A6">
            <w:pPr>
              <w:widowControl w:val="0"/>
              <w:autoSpaceDE w:val="0"/>
              <w:autoSpaceDN w:val="0"/>
              <w:adjustRightInd w:val="0"/>
              <w:spacing w:after="120" w:line="276" w:lineRule="auto"/>
              <w:ind w:left="418" w:right="-330" w:hanging="19"/>
              <w:rPr>
                <w:rFonts w:asciiTheme="minorHAnsi" w:hAnsiTheme="minorHAnsi" w:cstheme="minorHAnsi"/>
                <w:b/>
                <w:bCs/>
                <w:lang w:val="en-US"/>
              </w:rPr>
            </w:pPr>
            <w:r w:rsidRPr="009F6662">
              <w:rPr>
                <w:rFonts w:asciiTheme="minorHAnsi" w:hAnsiTheme="minorHAnsi" w:cstheme="minorHAnsi"/>
                <w:b/>
                <w:bCs/>
                <w:i/>
                <w:iCs/>
                <w:lang w:val="en-US"/>
              </w:rPr>
              <w:t>400 kV Bus Section-2 (Future)</w:t>
            </w:r>
          </w:p>
        </w:tc>
      </w:tr>
      <w:tr w:rsidR="008B48A6" w:rsidRPr="009F6662" w14:paraId="3C13B320" w14:textId="77777777" w:rsidTr="00CE691A">
        <w:tc>
          <w:tcPr>
            <w:tcW w:w="4073" w:type="dxa"/>
            <w:shd w:val="clear" w:color="auto" w:fill="auto"/>
          </w:tcPr>
          <w:p w14:paraId="3C13B312" w14:textId="77777777" w:rsidR="008B48A6" w:rsidRPr="009F6662" w:rsidRDefault="008B48A6" w:rsidP="008B48A6">
            <w:pPr>
              <w:widowControl w:val="0"/>
              <w:numPr>
                <w:ilvl w:val="0"/>
                <w:numId w:val="85"/>
              </w:numPr>
              <w:autoSpaceDE w:val="0"/>
              <w:autoSpaceDN w:val="0"/>
              <w:adjustRightInd w:val="0"/>
              <w:spacing w:before="0" w:after="0" w:line="276" w:lineRule="auto"/>
              <w:ind w:left="570" w:right="-111"/>
              <w:rPr>
                <w:rFonts w:asciiTheme="minorHAnsi" w:hAnsiTheme="minorHAnsi" w:cstheme="minorHAnsi"/>
                <w:lang w:val="en-US"/>
              </w:rPr>
            </w:pPr>
            <w:r w:rsidRPr="009F6662">
              <w:rPr>
                <w:rFonts w:asciiTheme="minorHAnsi" w:hAnsiTheme="minorHAnsi" w:cstheme="minorHAnsi"/>
                <w:lang w:val="en-US"/>
              </w:rPr>
              <w:t>4 Nos. of present 765/400 kV ICT</w:t>
            </w:r>
          </w:p>
          <w:p w14:paraId="3C13B313" w14:textId="77777777" w:rsidR="008B48A6" w:rsidRPr="009F6662" w:rsidRDefault="008B48A6" w:rsidP="008B48A6">
            <w:pPr>
              <w:widowControl w:val="0"/>
              <w:numPr>
                <w:ilvl w:val="0"/>
                <w:numId w:val="85"/>
              </w:numPr>
              <w:autoSpaceDE w:val="0"/>
              <w:autoSpaceDN w:val="0"/>
              <w:adjustRightInd w:val="0"/>
              <w:spacing w:before="0" w:after="0" w:line="276" w:lineRule="auto"/>
              <w:ind w:left="570" w:right="-111"/>
              <w:rPr>
                <w:rFonts w:asciiTheme="minorHAnsi" w:hAnsiTheme="minorHAnsi" w:cstheme="minorHAnsi"/>
                <w:lang w:val="en-US"/>
              </w:rPr>
            </w:pPr>
            <w:r w:rsidRPr="009F6662">
              <w:rPr>
                <w:rFonts w:asciiTheme="minorHAnsi" w:hAnsiTheme="minorHAnsi" w:cstheme="minorHAnsi"/>
                <w:lang w:val="en-US"/>
              </w:rPr>
              <w:t>1 No. of present Bus Reactor</w:t>
            </w:r>
          </w:p>
          <w:p w14:paraId="3C13B314" w14:textId="77777777" w:rsidR="008B48A6" w:rsidRPr="009F6662" w:rsidRDefault="008B48A6" w:rsidP="008B48A6">
            <w:pPr>
              <w:widowControl w:val="0"/>
              <w:numPr>
                <w:ilvl w:val="0"/>
                <w:numId w:val="85"/>
              </w:numPr>
              <w:autoSpaceDE w:val="0"/>
              <w:autoSpaceDN w:val="0"/>
              <w:adjustRightInd w:val="0"/>
              <w:spacing w:before="0" w:after="0" w:line="276" w:lineRule="auto"/>
              <w:ind w:left="570" w:right="-111"/>
              <w:rPr>
                <w:rFonts w:asciiTheme="minorHAnsi" w:hAnsiTheme="minorHAnsi" w:cstheme="minorHAnsi"/>
                <w:lang w:val="en-US"/>
              </w:rPr>
            </w:pPr>
            <w:r w:rsidRPr="009F6662">
              <w:rPr>
                <w:rFonts w:asciiTheme="minorHAnsi" w:hAnsiTheme="minorHAnsi" w:cstheme="minorHAnsi"/>
                <w:lang w:val="en-US"/>
              </w:rPr>
              <w:t>MUL-Navinal (Mundra) (GIS) 2xD/C (Future)</w:t>
            </w:r>
          </w:p>
          <w:p w14:paraId="3C13B315" w14:textId="77777777" w:rsidR="008B48A6" w:rsidRPr="009F6662" w:rsidRDefault="008B48A6" w:rsidP="008B48A6">
            <w:pPr>
              <w:widowControl w:val="0"/>
              <w:numPr>
                <w:ilvl w:val="0"/>
                <w:numId w:val="85"/>
              </w:numPr>
              <w:autoSpaceDE w:val="0"/>
              <w:autoSpaceDN w:val="0"/>
              <w:adjustRightInd w:val="0"/>
              <w:spacing w:before="0" w:after="0" w:line="276" w:lineRule="auto"/>
              <w:ind w:left="570" w:right="-111"/>
              <w:rPr>
                <w:rFonts w:asciiTheme="minorHAnsi" w:hAnsiTheme="minorHAnsi" w:cstheme="minorHAnsi"/>
                <w:lang w:val="en-US"/>
              </w:rPr>
            </w:pPr>
            <w:r w:rsidRPr="009F6662">
              <w:rPr>
                <w:rFonts w:asciiTheme="minorHAnsi" w:hAnsiTheme="minorHAnsi" w:cstheme="minorHAnsi"/>
                <w:lang w:val="en-US"/>
              </w:rPr>
              <w:t>2 Nos. of future 400 kV Line along with switchable line reactor</w:t>
            </w:r>
          </w:p>
          <w:p w14:paraId="3C13B316" w14:textId="77777777" w:rsidR="008B48A6" w:rsidRPr="009F6662" w:rsidRDefault="008B48A6" w:rsidP="008B48A6">
            <w:pPr>
              <w:widowControl w:val="0"/>
              <w:numPr>
                <w:ilvl w:val="0"/>
                <w:numId w:val="85"/>
              </w:numPr>
              <w:autoSpaceDE w:val="0"/>
              <w:autoSpaceDN w:val="0"/>
              <w:adjustRightInd w:val="0"/>
              <w:spacing w:before="0" w:after="0" w:line="276" w:lineRule="auto"/>
              <w:ind w:left="570" w:right="-111"/>
              <w:rPr>
                <w:rFonts w:asciiTheme="minorHAnsi" w:hAnsiTheme="minorHAnsi" w:cstheme="minorHAnsi"/>
                <w:lang w:val="en-US"/>
              </w:rPr>
            </w:pPr>
            <w:r w:rsidRPr="009F6662">
              <w:rPr>
                <w:rFonts w:asciiTheme="minorHAnsi" w:hAnsiTheme="minorHAnsi" w:cstheme="minorHAnsi"/>
                <w:lang w:val="en-US"/>
              </w:rPr>
              <w:t>3 Nos. of future 400/220 kV ICT</w:t>
            </w:r>
          </w:p>
          <w:p w14:paraId="3C13B317" w14:textId="77777777" w:rsidR="008B48A6" w:rsidRPr="009F6662" w:rsidRDefault="008B48A6" w:rsidP="008B48A6">
            <w:pPr>
              <w:widowControl w:val="0"/>
              <w:numPr>
                <w:ilvl w:val="0"/>
                <w:numId w:val="85"/>
              </w:numPr>
              <w:autoSpaceDE w:val="0"/>
              <w:autoSpaceDN w:val="0"/>
              <w:adjustRightInd w:val="0"/>
              <w:spacing w:before="0" w:after="0" w:line="276" w:lineRule="auto"/>
              <w:ind w:left="570" w:right="-111"/>
              <w:rPr>
                <w:rFonts w:asciiTheme="minorHAnsi" w:hAnsiTheme="minorHAnsi" w:cstheme="minorHAnsi"/>
                <w:lang w:val="en-US"/>
              </w:rPr>
            </w:pPr>
            <w:r w:rsidRPr="009F6662">
              <w:rPr>
                <w:rFonts w:asciiTheme="minorHAnsi" w:hAnsiTheme="minorHAnsi" w:cstheme="minorHAnsi"/>
                <w:lang w:val="en-US"/>
              </w:rPr>
              <w:t>1 No. of future Bus Reactor</w:t>
            </w:r>
          </w:p>
          <w:p w14:paraId="3C13B318" w14:textId="77777777" w:rsidR="008B48A6" w:rsidRPr="009F6662" w:rsidRDefault="008B48A6" w:rsidP="008B48A6">
            <w:pPr>
              <w:widowControl w:val="0"/>
              <w:numPr>
                <w:ilvl w:val="0"/>
                <w:numId w:val="85"/>
              </w:numPr>
              <w:autoSpaceDE w:val="0"/>
              <w:autoSpaceDN w:val="0"/>
              <w:adjustRightInd w:val="0"/>
              <w:spacing w:before="0" w:after="0" w:line="276" w:lineRule="auto"/>
              <w:ind w:left="570" w:right="-111"/>
              <w:rPr>
                <w:rFonts w:asciiTheme="minorHAnsi" w:hAnsiTheme="minorHAnsi" w:cstheme="minorHAnsi"/>
                <w:lang w:val="en-US"/>
              </w:rPr>
            </w:pPr>
            <w:r w:rsidRPr="009F6662">
              <w:rPr>
                <w:rFonts w:asciiTheme="minorHAnsi" w:hAnsiTheme="minorHAnsi" w:cstheme="minorHAnsi"/>
                <w:lang w:val="en-US"/>
              </w:rPr>
              <w:t>1 No. STATCOM (Future)</w:t>
            </w:r>
          </w:p>
          <w:p w14:paraId="3C13B319" w14:textId="77777777" w:rsidR="008B48A6" w:rsidRPr="009F6662" w:rsidRDefault="008B48A6" w:rsidP="008B48A6">
            <w:pPr>
              <w:widowControl w:val="0"/>
              <w:autoSpaceDE w:val="0"/>
              <w:autoSpaceDN w:val="0"/>
              <w:adjustRightInd w:val="0"/>
              <w:spacing w:before="0" w:after="0" w:line="276" w:lineRule="auto"/>
              <w:ind w:left="0" w:right="-111"/>
              <w:rPr>
                <w:rFonts w:asciiTheme="minorHAnsi" w:hAnsiTheme="minorHAnsi" w:cstheme="minorHAnsi"/>
                <w:lang w:val="en-US"/>
              </w:rPr>
            </w:pPr>
          </w:p>
        </w:tc>
        <w:tc>
          <w:tcPr>
            <w:tcW w:w="4253" w:type="dxa"/>
            <w:shd w:val="clear" w:color="auto" w:fill="auto"/>
          </w:tcPr>
          <w:p w14:paraId="3C13B31A" w14:textId="77777777" w:rsidR="008B48A6" w:rsidRPr="009F6662" w:rsidRDefault="008B48A6" w:rsidP="008B48A6">
            <w:pPr>
              <w:widowControl w:val="0"/>
              <w:numPr>
                <w:ilvl w:val="0"/>
                <w:numId w:val="86"/>
              </w:numPr>
              <w:autoSpaceDE w:val="0"/>
              <w:autoSpaceDN w:val="0"/>
              <w:adjustRightInd w:val="0"/>
              <w:spacing w:before="0" w:after="0" w:line="276" w:lineRule="auto"/>
              <w:ind w:left="462" w:right="-44"/>
              <w:rPr>
                <w:rFonts w:asciiTheme="minorHAnsi" w:hAnsiTheme="minorHAnsi" w:cstheme="minorHAnsi"/>
                <w:lang w:val="en-US"/>
              </w:rPr>
            </w:pPr>
            <w:r w:rsidRPr="009F6662">
              <w:rPr>
                <w:rFonts w:asciiTheme="minorHAnsi" w:hAnsiTheme="minorHAnsi" w:cstheme="minorHAnsi"/>
                <w:lang w:val="en-US"/>
              </w:rPr>
              <w:t>5 Nos. of future 765/400 kV ICT</w:t>
            </w:r>
          </w:p>
          <w:p w14:paraId="3C13B31B" w14:textId="77777777" w:rsidR="008B48A6" w:rsidRPr="009F6662" w:rsidRDefault="008B48A6" w:rsidP="008B48A6">
            <w:pPr>
              <w:widowControl w:val="0"/>
              <w:numPr>
                <w:ilvl w:val="0"/>
                <w:numId w:val="86"/>
              </w:numPr>
              <w:autoSpaceDE w:val="0"/>
              <w:autoSpaceDN w:val="0"/>
              <w:adjustRightInd w:val="0"/>
              <w:spacing w:before="0" w:after="0" w:line="276" w:lineRule="auto"/>
              <w:ind w:left="462" w:right="-44"/>
              <w:rPr>
                <w:rFonts w:asciiTheme="minorHAnsi" w:hAnsiTheme="minorHAnsi" w:cstheme="minorHAnsi"/>
                <w:lang w:val="en-US"/>
              </w:rPr>
            </w:pPr>
            <w:r w:rsidRPr="009F6662">
              <w:rPr>
                <w:rFonts w:asciiTheme="minorHAnsi" w:hAnsiTheme="minorHAnsi" w:cstheme="minorHAnsi"/>
                <w:lang w:val="en-US"/>
              </w:rPr>
              <w:t>3 Nos. of future 400/220 kV ICT</w:t>
            </w:r>
          </w:p>
          <w:p w14:paraId="3C13B31C" w14:textId="77777777" w:rsidR="008B48A6" w:rsidRPr="009F6662" w:rsidRDefault="008B48A6" w:rsidP="008B48A6">
            <w:pPr>
              <w:widowControl w:val="0"/>
              <w:numPr>
                <w:ilvl w:val="0"/>
                <w:numId w:val="86"/>
              </w:numPr>
              <w:autoSpaceDE w:val="0"/>
              <w:autoSpaceDN w:val="0"/>
              <w:adjustRightInd w:val="0"/>
              <w:spacing w:before="0" w:after="0" w:line="276" w:lineRule="auto"/>
              <w:ind w:left="462" w:right="-111"/>
              <w:rPr>
                <w:rFonts w:asciiTheme="minorHAnsi" w:hAnsiTheme="minorHAnsi" w:cstheme="minorHAnsi"/>
                <w:lang w:val="en-US"/>
              </w:rPr>
            </w:pPr>
            <w:r w:rsidRPr="009F6662">
              <w:rPr>
                <w:rFonts w:asciiTheme="minorHAnsi" w:hAnsiTheme="minorHAnsi" w:cstheme="minorHAnsi"/>
                <w:lang w:val="en-US"/>
              </w:rPr>
              <w:t>8 Nos. of future 400 kV Line along with switchable line reactor</w:t>
            </w:r>
          </w:p>
          <w:p w14:paraId="3C13B31D" w14:textId="77777777" w:rsidR="008B48A6" w:rsidRPr="009F6662" w:rsidRDefault="008B48A6" w:rsidP="008B48A6">
            <w:pPr>
              <w:widowControl w:val="0"/>
              <w:numPr>
                <w:ilvl w:val="0"/>
                <w:numId w:val="86"/>
              </w:numPr>
              <w:autoSpaceDE w:val="0"/>
              <w:autoSpaceDN w:val="0"/>
              <w:adjustRightInd w:val="0"/>
              <w:spacing w:before="0" w:after="0" w:line="276" w:lineRule="auto"/>
              <w:ind w:left="462" w:right="-44"/>
              <w:rPr>
                <w:rFonts w:asciiTheme="minorHAnsi" w:hAnsiTheme="minorHAnsi" w:cstheme="minorHAnsi"/>
                <w:lang w:val="en-US"/>
              </w:rPr>
            </w:pPr>
            <w:r w:rsidRPr="009F6662">
              <w:rPr>
                <w:rFonts w:asciiTheme="minorHAnsi" w:hAnsiTheme="minorHAnsi" w:cstheme="minorHAnsi"/>
                <w:lang w:val="en-US"/>
              </w:rPr>
              <w:t>2 Nos. of future 400 kV Bus Reactor</w:t>
            </w:r>
          </w:p>
          <w:p w14:paraId="3C13B31E" w14:textId="77777777" w:rsidR="008B48A6" w:rsidRPr="009F6662" w:rsidRDefault="008B48A6" w:rsidP="008B48A6">
            <w:pPr>
              <w:widowControl w:val="0"/>
              <w:numPr>
                <w:ilvl w:val="0"/>
                <w:numId w:val="86"/>
              </w:numPr>
              <w:autoSpaceDE w:val="0"/>
              <w:autoSpaceDN w:val="0"/>
              <w:adjustRightInd w:val="0"/>
              <w:spacing w:before="0" w:after="0" w:line="276" w:lineRule="auto"/>
              <w:ind w:left="462" w:right="-111"/>
              <w:rPr>
                <w:rFonts w:asciiTheme="minorHAnsi" w:hAnsiTheme="minorHAnsi" w:cstheme="minorHAnsi"/>
                <w:lang w:val="en-US"/>
              </w:rPr>
            </w:pPr>
            <w:r w:rsidRPr="009F6662">
              <w:rPr>
                <w:rFonts w:asciiTheme="minorHAnsi" w:hAnsiTheme="minorHAnsi" w:cstheme="minorHAnsi"/>
                <w:lang w:val="en-US"/>
              </w:rPr>
              <w:t>1 No. STATCOM (Future)</w:t>
            </w:r>
          </w:p>
          <w:p w14:paraId="3C13B31F" w14:textId="77777777" w:rsidR="008B48A6" w:rsidRPr="009F6662" w:rsidRDefault="008B48A6" w:rsidP="008B48A6">
            <w:pPr>
              <w:widowControl w:val="0"/>
              <w:autoSpaceDE w:val="0"/>
              <w:autoSpaceDN w:val="0"/>
              <w:adjustRightInd w:val="0"/>
              <w:spacing w:before="0" w:after="0" w:line="276" w:lineRule="auto"/>
              <w:ind w:left="2578" w:right="-44"/>
              <w:rPr>
                <w:rFonts w:asciiTheme="minorHAnsi" w:hAnsiTheme="minorHAnsi" w:cstheme="minorHAnsi"/>
                <w:lang w:val="en-US"/>
              </w:rPr>
            </w:pPr>
          </w:p>
        </w:tc>
      </w:tr>
    </w:tbl>
    <w:p w14:paraId="3C13B321" w14:textId="77777777" w:rsidR="008B48A6" w:rsidRPr="009F6662" w:rsidRDefault="008B48A6" w:rsidP="008B48A6">
      <w:pPr>
        <w:autoSpaceDE w:val="0"/>
        <w:autoSpaceDN w:val="0"/>
        <w:adjustRightInd w:val="0"/>
        <w:spacing w:before="0" w:after="0" w:line="276" w:lineRule="auto"/>
        <w:ind w:left="1170" w:right="-330"/>
        <w:jc w:val="both"/>
        <w:rPr>
          <w:rFonts w:asciiTheme="minorHAnsi" w:hAnsiTheme="minorHAnsi" w:cstheme="minorHAnsi"/>
          <w:i/>
          <w:iCs/>
          <w:sz w:val="22"/>
          <w:szCs w:val="22"/>
          <w:lang w:val="en-US"/>
        </w:rPr>
      </w:pPr>
    </w:p>
    <w:p w14:paraId="3C13B322" w14:textId="77777777" w:rsidR="008B48A6" w:rsidRPr="009F6662" w:rsidRDefault="008B48A6" w:rsidP="008B48A6">
      <w:pPr>
        <w:widowControl w:val="0"/>
        <w:suppressAutoHyphens/>
        <w:autoSpaceDE w:val="0"/>
        <w:autoSpaceDN w:val="0"/>
        <w:spacing w:after="0" w:line="276" w:lineRule="auto"/>
        <w:ind w:left="1138" w:right="-330"/>
        <w:jc w:val="both"/>
        <w:rPr>
          <w:rFonts w:asciiTheme="minorHAnsi" w:hAnsiTheme="minorHAnsi" w:cstheme="minorHAnsi"/>
          <w:i/>
          <w:iCs/>
          <w:lang w:val="en-US"/>
        </w:rPr>
      </w:pPr>
      <w:r w:rsidRPr="009F6662">
        <w:rPr>
          <w:rFonts w:asciiTheme="minorHAnsi" w:hAnsiTheme="minorHAnsi" w:cstheme="minorHAnsi"/>
          <w:i/>
          <w:iCs/>
          <w:lang w:val="en-US"/>
        </w:rPr>
        <w:t>Provision of 220 kV Bus Sectionalization (Future) and space provision shall be with the following feeder distribution.</w:t>
      </w:r>
    </w:p>
    <w:p w14:paraId="3C13B323" w14:textId="77777777" w:rsidR="008B48A6" w:rsidRPr="009F6662" w:rsidRDefault="008B48A6" w:rsidP="008B48A6">
      <w:pPr>
        <w:widowControl w:val="0"/>
        <w:suppressAutoHyphens/>
        <w:autoSpaceDE w:val="0"/>
        <w:autoSpaceDN w:val="0"/>
        <w:spacing w:after="0" w:line="276" w:lineRule="auto"/>
        <w:ind w:left="1138" w:right="-330"/>
        <w:jc w:val="both"/>
        <w:rPr>
          <w:rFonts w:asciiTheme="minorHAnsi" w:hAnsiTheme="minorHAnsi" w:cstheme="minorHAnsi"/>
          <w:lang w:val="en-US"/>
        </w:rPr>
      </w:pPr>
    </w:p>
    <w:tbl>
      <w:tblPr>
        <w:tblW w:w="8326" w:type="dxa"/>
        <w:tblInd w:w="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7"/>
        <w:gridCol w:w="3969"/>
      </w:tblGrid>
      <w:tr w:rsidR="008B48A6" w:rsidRPr="009F6662" w14:paraId="3C13B326" w14:textId="77777777" w:rsidTr="00CE691A">
        <w:trPr>
          <w:tblHeader/>
        </w:trPr>
        <w:tc>
          <w:tcPr>
            <w:tcW w:w="4357" w:type="dxa"/>
            <w:shd w:val="clear" w:color="auto" w:fill="auto"/>
          </w:tcPr>
          <w:p w14:paraId="3C13B324" w14:textId="77777777" w:rsidR="008B48A6" w:rsidRPr="009F6662" w:rsidRDefault="008B48A6" w:rsidP="008B48A6">
            <w:pPr>
              <w:widowControl w:val="0"/>
              <w:autoSpaceDE w:val="0"/>
              <w:autoSpaceDN w:val="0"/>
              <w:adjustRightInd w:val="0"/>
              <w:spacing w:after="120" w:line="276" w:lineRule="auto"/>
              <w:ind w:left="136" w:right="-330"/>
              <w:jc w:val="both"/>
              <w:rPr>
                <w:rFonts w:asciiTheme="minorHAnsi" w:hAnsiTheme="minorHAnsi" w:cstheme="minorHAnsi"/>
                <w:b/>
                <w:bCs/>
                <w:lang w:val="en-US"/>
              </w:rPr>
            </w:pPr>
            <w:r w:rsidRPr="009F6662">
              <w:rPr>
                <w:rFonts w:asciiTheme="minorHAnsi" w:hAnsiTheme="minorHAnsi" w:cstheme="minorHAnsi"/>
                <w:b/>
                <w:bCs/>
                <w:i/>
                <w:iCs/>
                <w:lang w:val="en-US"/>
              </w:rPr>
              <w:t>220 kV Bus Section-1 (Future)</w:t>
            </w:r>
          </w:p>
        </w:tc>
        <w:tc>
          <w:tcPr>
            <w:tcW w:w="3969" w:type="dxa"/>
            <w:shd w:val="clear" w:color="auto" w:fill="auto"/>
          </w:tcPr>
          <w:p w14:paraId="3C13B325" w14:textId="77777777" w:rsidR="008B48A6" w:rsidRPr="009F6662" w:rsidRDefault="008B48A6" w:rsidP="008B48A6">
            <w:pPr>
              <w:widowControl w:val="0"/>
              <w:autoSpaceDE w:val="0"/>
              <w:autoSpaceDN w:val="0"/>
              <w:adjustRightInd w:val="0"/>
              <w:spacing w:after="120" w:line="276" w:lineRule="auto"/>
              <w:ind w:left="136" w:right="35"/>
              <w:jc w:val="both"/>
              <w:rPr>
                <w:rFonts w:asciiTheme="minorHAnsi" w:hAnsiTheme="minorHAnsi" w:cstheme="minorHAnsi"/>
                <w:b/>
                <w:bCs/>
                <w:lang w:val="en-US"/>
              </w:rPr>
            </w:pPr>
            <w:r w:rsidRPr="009F6662">
              <w:rPr>
                <w:rFonts w:asciiTheme="minorHAnsi" w:hAnsiTheme="minorHAnsi" w:cstheme="minorHAnsi"/>
                <w:b/>
                <w:bCs/>
                <w:i/>
                <w:iCs/>
                <w:lang w:val="en-US"/>
              </w:rPr>
              <w:t>220 kV Bus Section-2 (Future)</w:t>
            </w:r>
          </w:p>
        </w:tc>
      </w:tr>
      <w:tr w:rsidR="008B48A6" w:rsidRPr="009F6662" w14:paraId="3C13B32B" w14:textId="77777777" w:rsidTr="00CE691A">
        <w:tc>
          <w:tcPr>
            <w:tcW w:w="4357" w:type="dxa"/>
            <w:shd w:val="clear" w:color="auto" w:fill="auto"/>
          </w:tcPr>
          <w:p w14:paraId="3C13B327" w14:textId="77777777" w:rsidR="008B48A6" w:rsidRPr="009F6662" w:rsidRDefault="008B48A6" w:rsidP="008B48A6">
            <w:pPr>
              <w:widowControl w:val="0"/>
              <w:numPr>
                <w:ilvl w:val="0"/>
                <w:numId w:val="87"/>
              </w:numPr>
              <w:autoSpaceDE w:val="0"/>
              <w:autoSpaceDN w:val="0"/>
              <w:adjustRightInd w:val="0"/>
              <w:spacing w:before="0" w:after="0" w:line="276" w:lineRule="auto"/>
              <w:ind w:left="278" w:hanging="284"/>
              <w:jc w:val="both"/>
              <w:rPr>
                <w:rFonts w:asciiTheme="minorHAnsi" w:hAnsiTheme="minorHAnsi" w:cstheme="minorHAnsi"/>
                <w:szCs w:val="22"/>
                <w:lang w:val="en-US"/>
              </w:rPr>
            </w:pPr>
            <w:r w:rsidRPr="009F6662">
              <w:rPr>
                <w:rFonts w:asciiTheme="minorHAnsi" w:hAnsiTheme="minorHAnsi" w:cstheme="minorHAnsi"/>
                <w:lang w:val="en-US"/>
              </w:rPr>
              <w:t>3</w:t>
            </w:r>
            <w:r w:rsidRPr="009F6662">
              <w:rPr>
                <w:rFonts w:asciiTheme="minorHAnsi" w:hAnsiTheme="minorHAnsi" w:cstheme="minorHAnsi"/>
                <w:szCs w:val="22"/>
                <w:lang w:val="en-US"/>
              </w:rPr>
              <w:t xml:space="preserve"> Nos. of future 400/220 kV ICT</w:t>
            </w:r>
          </w:p>
          <w:p w14:paraId="3C13B328" w14:textId="77777777" w:rsidR="008B48A6" w:rsidRPr="009F6662" w:rsidRDefault="008B48A6" w:rsidP="008B48A6">
            <w:pPr>
              <w:widowControl w:val="0"/>
              <w:numPr>
                <w:ilvl w:val="0"/>
                <w:numId w:val="87"/>
              </w:numPr>
              <w:autoSpaceDE w:val="0"/>
              <w:autoSpaceDN w:val="0"/>
              <w:adjustRightInd w:val="0"/>
              <w:spacing w:before="0" w:after="0" w:line="276" w:lineRule="auto"/>
              <w:ind w:left="278" w:hanging="284"/>
              <w:jc w:val="both"/>
              <w:rPr>
                <w:rFonts w:asciiTheme="minorHAnsi" w:hAnsiTheme="minorHAnsi" w:cstheme="minorHAnsi"/>
                <w:lang w:val="en-US"/>
              </w:rPr>
            </w:pPr>
            <w:r w:rsidRPr="009F6662">
              <w:rPr>
                <w:rFonts w:asciiTheme="minorHAnsi" w:hAnsiTheme="minorHAnsi" w:cstheme="minorHAnsi"/>
                <w:szCs w:val="22"/>
                <w:lang w:val="en-US"/>
              </w:rPr>
              <w:t>5 Nos. of future 220 kV Line</w:t>
            </w:r>
          </w:p>
        </w:tc>
        <w:tc>
          <w:tcPr>
            <w:tcW w:w="3969" w:type="dxa"/>
            <w:shd w:val="clear" w:color="auto" w:fill="auto"/>
          </w:tcPr>
          <w:p w14:paraId="3C13B329" w14:textId="77777777" w:rsidR="008B48A6" w:rsidRPr="009F6662" w:rsidRDefault="008B48A6" w:rsidP="008B48A6">
            <w:pPr>
              <w:widowControl w:val="0"/>
              <w:numPr>
                <w:ilvl w:val="0"/>
                <w:numId w:val="88"/>
              </w:numPr>
              <w:autoSpaceDE w:val="0"/>
              <w:autoSpaceDN w:val="0"/>
              <w:adjustRightInd w:val="0"/>
              <w:spacing w:before="0" w:after="0" w:line="276" w:lineRule="auto"/>
              <w:ind w:left="463"/>
              <w:jc w:val="both"/>
              <w:rPr>
                <w:rFonts w:asciiTheme="minorHAnsi" w:hAnsiTheme="minorHAnsi" w:cstheme="minorHAnsi"/>
                <w:lang w:val="en-US"/>
              </w:rPr>
            </w:pPr>
            <w:r w:rsidRPr="009F6662">
              <w:rPr>
                <w:rFonts w:asciiTheme="minorHAnsi" w:hAnsiTheme="minorHAnsi" w:cstheme="minorHAnsi"/>
                <w:lang w:val="en-US"/>
              </w:rPr>
              <w:t>3 Nos. of future 400/220 kV ICT</w:t>
            </w:r>
          </w:p>
          <w:p w14:paraId="3C13B32A" w14:textId="77777777" w:rsidR="008B48A6" w:rsidRPr="009F6662" w:rsidRDefault="008B48A6" w:rsidP="008B48A6">
            <w:pPr>
              <w:widowControl w:val="0"/>
              <w:numPr>
                <w:ilvl w:val="0"/>
                <w:numId w:val="88"/>
              </w:numPr>
              <w:autoSpaceDE w:val="0"/>
              <w:autoSpaceDN w:val="0"/>
              <w:adjustRightInd w:val="0"/>
              <w:spacing w:before="0" w:after="0" w:line="276" w:lineRule="auto"/>
              <w:ind w:left="463"/>
              <w:jc w:val="both"/>
              <w:rPr>
                <w:rFonts w:asciiTheme="minorHAnsi" w:hAnsiTheme="minorHAnsi" w:cstheme="minorHAnsi"/>
                <w:lang w:val="en-US"/>
              </w:rPr>
            </w:pPr>
            <w:r w:rsidRPr="009F6662">
              <w:rPr>
                <w:rFonts w:asciiTheme="minorHAnsi" w:hAnsiTheme="minorHAnsi" w:cstheme="minorHAnsi"/>
                <w:lang w:val="en-US"/>
              </w:rPr>
              <w:t>5</w:t>
            </w:r>
            <w:r w:rsidRPr="009F6662">
              <w:rPr>
                <w:rFonts w:asciiTheme="minorHAnsi" w:hAnsiTheme="minorHAnsi" w:cstheme="minorHAnsi"/>
                <w:szCs w:val="22"/>
                <w:lang w:val="en-US"/>
              </w:rPr>
              <w:t xml:space="preserve"> Nos. of future 220 kV Line</w:t>
            </w:r>
          </w:p>
        </w:tc>
      </w:tr>
    </w:tbl>
    <w:p w14:paraId="3C13B32C" w14:textId="77777777" w:rsidR="008B48A6" w:rsidRPr="009F6662" w:rsidRDefault="008B48A6" w:rsidP="008B48A6">
      <w:pPr>
        <w:widowControl w:val="0"/>
        <w:suppressAutoHyphens/>
        <w:autoSpaceDE w:val="0"/>
        <w:autoSpaceDN w:val="0"/>
        <w:spacing w:after="120" w:line="276" w:lineRule="auto"/>
        <w:ind w:left="0" w:right="-329"/>
        <w:jc w:val="both"/>
        <w:rPr>
          <w:rFonts w:asciiTheme="minorHAnsi" w:hAnsiTheme="minorHAnsi" w:cstheme="minorHAnsi"/>
          <w:b/>
          <w:bCs/>
          <w:lang w:val="en-US"/>
        </w:rPr>
      </w:pPr>
      <w:r w:rsidRPr="009F6662">
        <w:rPr>
          <w:rFonts w:asciiTheme="minorHAnsi" w:hAnsiTheme="minorHAnsi" w:cstheme="minorHAnsi"/>
          <w:b/>
          <w:bCs/>
          <w:lang w:val="en-US"/>
        </w:rPr>
        <w:t xml:space="preserve"> </w:t>
      </w:r>
      <w:r w:rsidRPr="009F6662">
        <w:rPr>
          <w:rFonts w:asciiTheme="minorHAnsi" w:hAnsiTheme="minorHAnsi" w:cstheme="minorHAnsi"/>
          <w:b/>
          <w:bCs/>
          <w:lang w:val="en-US"/>
        </w:rPr>
        <w:tab/>
      </w:r>
    </w:p>
    <w:p w14:paraId="3C13B32D"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bCs/>
          <w:snapToGrid w:val="0"/>
          <w:lang w:val="en-US"/>
        </w:rPr>
      </w:pPr>
      <w:r w:rsidRPr="009F6662">
        <w:rPr>
          <w:rFonts w:asciiTheme="minorHAnsi" w:hAnsiTheme="minorHAnsi" w:cstheme="minorHAnsi"/>
          <w:b/>
          <w:bCs/>
          <w:snapToGrid w:val="0"/>
          <w:lang w:val="en-US"/>
        </w:rPr>
        <w:t xml:space="preserve">B.2.0 </w:t>
      </w:r>
      <w:r w:rsidRPr="009F6662">
        <w:rPr>
          <w:rFonts w:asciiTheme="minorHAnsi" w:hAnsiTheme="minorHAnsi" w:cstheme="minorHAnsi"/>
          <w:b/>
          <w:bCs/>
          <w:snapToGrid w:val="0"/>
          <w:lang w:val="en-US"/>
        </w:rPr>
        <w:tab/>
        <w:t>Substation Equipment and facilities (Voltage level as applicable):</w:t>
      </w:r>
    </w:p>
    <w:p w14:paraId="3C13B32E"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 xml:space="preserve">The </w:t>
      </w:r>
      <w:r w:rsidRPr="009F6662">
        <w:rPr>
          <w:rFonts w:asciiTheme="minorHAnsi" w:hAnsiTheme="minorHAnsi" w:cstheme="minorHAnsi"/>
          <w:bCs/>
          <w:lang w:val="en-US" w:eastAsia="ar-SA"/>
        </w:rPr>
        <w:t>switchgear</w:t>
      </w:r>
      <w:r w:rsidRPr="009F6662">
        <w:rPr>
          <w:rFonts w:asciiTheme="minorHAnsi" w:hAnsiTheme="minorHAnsi" w:cstheme="minorHAnsi"/>
          <w:lang w:val="en-US" w:eastAsia="en-GB"/>
        </w:rPr>
        <w:t xml:space="preserve"> shall be designed and specified to withstand operating conditions and duty requirements. All equipment shall be designed considering the following capacity.</w:t>
      </w:r>
    </w:p>
    <w:tbl>
      <w:tblPr>
        <w:tblW w:w="4770" w:type="pct"/>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2362"/>
        <w:gridCol w:w="2627"/>
        <w:gridCol w:w="2352"/>
      </w:tblGrid>
      <w:tr w:rsidR="008B48A6" w:rsidRPr="009F6662" w14:paraId="3C13B332" w14:textId="77777777" w:rsidTr="00CE691A">
        <w:trPr>
          <w:trHeight w:val="501"/>
          <w:tblHeader/>
        </w:trPr>
        <w:tc>
          <w:tcPr>
            <w:tcW w:w="733" w:type="pct"/>
            <w:vMerge w:val="restart"/>
          </w:tcPr>
          <w:p w14:paraId="3C13B32F" w14:textId="77777777" w:rsidR="008B48A6" w:rsidRPr="009F6662" w:rsidRDefault="008B48A6" w:rsidP="008B48A6">
            <w:pPr>
              <w:widowControl w:val="0"/>
              <w:autoSpaceDE w:val="0"/>
              <w:autoSpaceDN w:val="0"/>
              <w:adjustRightInd w:val="0"/>
              <w:spacing w:before="0" w:after="0" w:line="276" w:lineRule="auto"/>
              <w:ind w:left="0" w:right="39"/>
              <w:jc w:val="center"/>
              <w:rPr>
                <w:rFonts w:asciiTheme="minorHAnsi" w:hAnsiTheme="minorHAnsi" w:cstheme="minorHAnsi"/>
                <w:b/>
                <w:bCs/>
                <w:lang w:val="en-US"/>
              </w:rPr>
            </w:pPr>
            <w:r w:rsidRPr="009F6662">
              <w:rPr>
                <w:rFonts w:asciiTheme="minorHAnsi" w:hAnsiTheme="minorHAnsi" w:cstheme="minorHAnsi"/>
                <w:b/>
                <w:bCs/>
                <w:lang w:val="en-US"/>
              </w:rPr>
              <w:t>Sl. No</w:t>
            </w:r>
          </w:p>
        </w:tc>
        <w:tc>
          <w:tcPr>
            <w:tcW w:w="1373" w:type="pct"/>
            <w:vMerge w:val="restart"/>
          </w:tcPr>
          <w:p w14:paraId="3C13B330" w14:textId="77777777" w:rsidR="008B48A6" w:rsidRPr="009F6662" w:rsidRDefault="008B48A6" w:rsidP="008B48A6">
            <w:pPr>
              <w:widowControl w:val="0"/>
              <w:autoSpaceDE w:val="0"/>
              <w:autoSpaceDN w:val="0"/>
              <w:adjustRightInd w:val="0"/>
              <w:spacing w:before="0" w:after="0" w:line="276" w:lineRule="auto"/>
              <w:ind w:left="0" w:right="-84"/>
              <w:rPr>
                <w:rFonts w:asciiTheme="minorHAnsi" w:hAnsiTheme="minorHAnsi" w:cstheme="minorHAnsi"/>
                <w:b/>
                <w:bCs/>
                <w:lang w:val="en-US"/>
              </w:rPr>
            </w:pPr>
            <w:r w:rsidRPr="009F6662">
              <w:rPr>
                <w:rFonts w:asciiTheme="minorHAnsi" w:hAnsiTheme="minorHAnsi" w:cstheme="minorHAnsi"/>
                <w:b/>
                <w:bCs/>
                <w:lang w:val="en-US"/>
              </w:rPr>
              <w:t>Description of bay</w:t>
            </w:r>
          </w:p>
        </w:tc>
        <w:tc>
          <w:tcPr>
            <w:tcW w:w="2894" w:type="pct"/>
            <w:gridSpan w:val="2"/>
            <w:vAlign w:val="center"/>
          </w:tcPr>
          <w:p w14:paraId="3C13B331" w14:textId="77777777" w:rsidR="008B48A6" w:rsidRPr="009F6662" w:rsidRDefault="008B48A6" w:rsidP="008B48A6">
            <w:pPr>
              <w:widowControl w:val="0"/>
              <w:autoSpaceDE w:val="0"/>
              <w:autoSpaceDN w:val="0"/>
              <w:adjustRightInd w:val="0"/>
              <w:spacing w:before="0" w:after="0" w:line="276" w:lineRule="auto"/>
              <w:ind w:left="0" w:right="-93"/>
              <w:jc w:val="center"/>
              <w:rPr>
                <w:rFonts w:asciiTheme="minorHAnsi" w:hAnsiTheme="minorHAnsi" w:cstheme="minorHAnsi"/>
                <w:b/>
                <w:bCs/>
                <w:lang w:val="en-US"/>
              </w:rPr>
            </w:pPr>
            <w:r w:rsidRPr="009F6662">
              <w:rPr>
                <w:rFonts w:asciiTheme="minorHAnsi" w:hAnsiTheme="minorHAnsi" w:cstheme="minorHAnsi"/>
                <w:b/>
                <w:bCs/>
                <w:lang w:val="en-US"/>
              </w:rPr>
              <w:t xml:space="preserve">765/400 kV </w:t>
            </w:r>
            <w:r w:rsidRPr="009F6662">
              <w:rPr>
                <w:rFonts w:asciiTheme="minorHAnsi" w:hAnsiTheme="minorHAnsi" w:cstheme="minorHAnsi"/>
                <w:b/>
                <w:lang w:val="en-US" w:eastAsia="ar-SA"/>
              </w:rPr>
              <w:t>Navinal (Mundra)</w:t>
            </w:r>
            <w:r w:rsidRPr="009F6662">
              <w:rPr>
                <w:rFonts w:asciiTheme="minorHAnsi" w:hAnsiTheme="minorHAnsi" w:cstheme="minorHAnsi"/>
                <w:b/>
                <w:bCs/>
                <w:lang w:val="en-US"/>
              </w:rPr>
              <w:t xml:space="preserve"> (GIS)</w:t>
            </w:r>
          </w:p>
        </w:tc>
      </w:tr>
      <w:tr w:rsidR="008B48A6" w:rsidRPr="009F6662" w14:paraId="3C13B337" w14:textId="77777777" w:rsidTr="00CE691A">
        <w:trPr>
          <w:trHeight w:val="277"/>
        </w:trPr>
        <w:tc>
          <w:tcPr>
            <w:tcW w:w="733" w:type="pct"/>
            <w:vMerge/>
          </w:tcPr>
          <w:p w14:paraId="3C13B333" w14:textId="77777777" w:rsidR="008B48A6" w:rsidRPr="009F6662" w:rsidRDefault="008B48A6" w:rsidP="008B48A6">
            <w:pPr>
              <w:widowControl w:val="0"/>
              <w:autoSpaceDE w:val="0"/>
              <w:autoSpaceDN w:val="0"/>
              <w:adjustRightInd w:val="0"/>
              <w:spacing w:before="0" w:after="0" w:line="276" w:lineRule="auto"/>
              <w:ind w:left="0" w:right="-330"/>
              <w:jc w:val="center"/>
              <w:rPr>
                <w:rFonts w:asciiTheme="minorHAnsi" w:hAnsiTheme="minorHAnsi" w:cstheme="minorHAnsi"/>
                <w:lang w:val="en-US"/>
              </w:rPr>
            </w:pPr>
          </w:p>
        </w:tc>
        <w:tc>
          <w:tcPr>
            <w:tcW w:w="1373" w:type="pct"/>
            <w:vMerge/>
          </w:tcPr>
          <w:p w14:paraId="3C13B334" w14:textId="77777777" w:rsidR="008B48A6" w:rsidRPr="009F6662" w:rsidRDefault="008B48A6" w:rsidP="008B48A6">
            <w:pPr>
              <w:widowControl w:val="0"/>
              <w:autoSpaceDE w:val="0"/>
              <w:autoSpaceDN w:val="0"/>
              <w:adjustRightInd w:val="0"/>
              <w:spacing w:before="0" w:after="0" w:line="276" w:lineRule="auto"/>
              <w:ind w:left="0" w:right="-330"/>
              <w:jc w:val="center"/>
              <w:rPr>
                <w:rFonts w:asciiTheme="minorHAnsi" w:hAnsiTheme="minorHAnsi" w:cstheme="minorHAnsi"/>
                <w:b/>
                <w:bCs/>
                <w:lang w:val="en-US"/>
              </w:rPr>
            </w:pPr>
          </w:p>
        </w:tc>
        <w:tc>
          <w:tcPr>
            <w:tcW w:w="1527" w:type="pct"/>
          </w:tcPr>
          <w:p w14:paraId="3C13B335" w14:textId="77777777" w:rsidR="008B48A6" w:rsidRPr="009F6662" w:rsidRDefault="008B48A6" w:rsidP="008B48A6">
            <w:pPr>
              <w:widowControl w:val="0"/>
              <w:autoSpaceDE w:val="0"/>
              <w:autoSpaceDN w:val="0"/>
              <w:adjustRightInd w:val="0"/>
              <w:spacing w:before="0" w:after="0" w:line="276" w:lineRule="auto"/>
              <w:ind w:left="0" w:right="-112"/>
              <w:jc w:val="center"/>
              <w:rPr>
                <w:rFonts w:asciiTheme="minorHAnsi" w:hAnsiTheme="minorHAnsi" w:cstheme="minorHAnsi"/>
                <w:b/>
                <w:bCs/>
                <w:lang w:val="en-US"/>
              </w:rPr>
            </w:pPr>
            <w:r w:rsidRPr="009F6662">
              <w:rPr>
                <w:rFonts w:asciiTheme="minorHAnsi" w:hAnsiTheme="minorHAnsi" w:cstheme="minorHAnsi"/>
                <w:b/>
                <w:bCs/>
                <w:lang w:val="en-US"/>
              </w:rPr>
              <w:t>765 kV</w:t>
            </w:r>
          </w:p>
        </w:tc>
        <w:tc>
          <w:tcPr>
            <w:tcW w:w="1367" w:type="pct"/>
          </w:tcPr>
          <w:p w14:paraId="3C13B336" w14:textId="77777777" w:rsidR="008B48A6" w:rsidRPr="009F6662" w:rsidRDefault="008B48A6" w:rsidP="008B48A6">
            <w:pPr>
              <w:widowControl w:val="0"/>
              <w:autoSpaceDE w:val="0"/>
              <w:autoSpaceDN w:val="0"/>
              <w:adjustRightInd w:val="0"/>
              <w:spacing w:before="0" w:after="0" w:line="276" w:lineRule="auto"/>
              <w:ind w:left="0" w:right="-61"/>
              <w:jc w:val="center"/>
              <w:rPr>
                <w:rFonts w:asciiTheme="minorHAnsi" w:hAnsiTheme="minorHAnsi" w:cstheme="minorHAnsi"/>
                <w:b/>
                <w:bCs/>
                <w:lang w:val="en-US"/>
              </w:rPr>
            </w:pPr>
            <w:r w:rsidRPr="009F6662">
              <w:rPr>
                <w:rFonts w:asciiTheme="minorHAnsi" w:hAnsiTheme="minorHAnsi" w:cstheme="minorHAnsi"/>
                <w:b/>
                <w:bCs/>
                <w:lang w:val="en-US"/>
              </w:rPr>
              <w:t>400 kV</w:t>
            </w:r>
          </w:p>
        </w:tc>
      </w:tr>
      <w:tr w:rsidR="008B48A6" w:rsidRPr="009F6662" w14:paraId="3C13B33C" w14:textId="77777777" w:rsidTr="00CE691A">
        <w:trPr>
          <w:trHeight w:val="350"/>
        </w:trPr>
        <w:tc>
          <w:tcPr>
            <w:tcW w:w="733" w:type="pct"/>
          </w:tcPr>
          <w:p w14:paraId="3C13B338" w14:textId="77777777" w:rsidR="008B48A6" w:rsidRPr="009F6662" w:rsidRDefault="008B48A6" w:rsidP="008B48A6">
            <w:pPr>
              <w:widowControl w:val="0"/>
              <w:autoSpaceDE w:val="0"/>
              <w:autoSpaceDN w:val="0"/>
              <w:adjustRightInd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1.</w:t>
            </w:r>
          </w:p>
        </w:tc>
        <w:tc>
          <w:tcPr>
            <w:tcW w:w="1373" w:type="pct"/>
          </w:tcPr>
          <w:p w14:paraId="3C13B339" w14:textId="77777777" w:rsidR="008B48A6" w:rsidRPr="009F6662" w:rsidRDefault="008B48A6" w:rsidP="008B48A6">
            <w:pPr>
              <w:widowControl w:val="0"/>
              <w:autoSpaceDE w:val="0"/>
              <w:autoSpaceDN w:val="0"/>
              <w:adjustRightInd w:val="0"/>
              <w:spacing w:before="0" w:after="0" w:line="276" w:lineRule="auto"/>
              <w:ind w:left="0" w:right="-2"/>
              <w:jc w:val="both"/>
              <w:rPr>
                <w:rFonts w:asciiTheme="minorHAnsi" w:hAnsiTheme="minorHAnsi" w:cstheme="minorHAnsi"/>
                <w:lang w:val="en-US"/>
              </w:rPr>
            </w:pPr>
            <w:r w:rsidRPr="009F6662">
              <w:rPr>
                <w:rFonts w:asciiTheme="minorHAnsi" w:hAnsiTheme="minorHAnsi" w:cstheme="minorHAnsi"/>
                <w:lang w:val="en-US"/>
              </w:rPr>
              <w:t xml:space="preserve">Bus Bar </w:t>
            </w:r>
          </w:p>
        </w:tc>
        <w:tc>
          <w:tcPr>
            <w:tcW w:w="1527" w:type="pct"/>
          </w:tcPr>
          <w:p w14:paraId="3C13B33A" w14:textId="77777777" w:rsidR="008B48A6" w:rsidRPr="009F6662" w:rsidRDefault="008B48A6" w:rsidP="008B48A6">
            <w:pPr>
              <w:widowControl w:val="0"/>
              <w:autoSpaceDE w:val="0"/>
              <w:autoSpaceDN w:val="0"/>
              <w:adjustRightInd w:val="0"/>
              <w:spacing w:before="0" w:after="0" w:line="276" w:lineRule="auto"/>
              <w:ind w:left="0" w:right="-112"/>
              <w:jc w:val="center"/>
              <w:rPr>
                <w:rFonts w:asciiTheme="minorHAnsi" w:hAnsiTheme="minorHAnsi" w:cstheme="minorHAnsi"/>
                <w:lang w:val="en-US"/>
              </w:rPr>
            </w:pPr>
            <w:r w:rsidRPr="009F6662">
              <w:rPr>
                <w:rFonts w:asciiTheme="minorHAnsi" w:hAnsiTheme="minorHAnsi" w:cstheme="minorHAnsi"/>
                <w:lang w:val="en-US"/>
              </w:rPr>
              <w:t>4000 A</w:t>
            </w:r>
          </w:p>
        </w:tc>
        <w:tc>
          <w:tcPr>
            <w:tcW w:w="1367" w:type="pct"/>
          </w:tcPr>
          <w:p w14:paraId="3C13B33B" w14:textId="77777777" w:rsidR="008B48A6" w:rsidRPr="009F6662" w:rsidRDefault="008B48A6" w:rsidP="008B48A6">
            <w:pPr>
              <w:widowControl w:val="0"/>
              <w:autoSpaceDE w:val="0"/>
              <w:autoSpaceDN w:val="0"/>
              <w:adjustRightInd w:val="0"/>
              <w:spacing w:before="0" w:after="0" w:line="276" w:lineRule="auto"/>
              <w:ind w:left="0" w:right="-61"/>
              <w:jc w:val="center"/>
              <w:rPr>
                <w:rFonts w:asciiTheme="minorHAnsi" w:hAnsiTheme="minorHAnsi" w:cstheme="minorHAnsi"/>
                <w:lang w:val="en-US"/>
              </w:rPr>
            </w:pPr>
            <w:r w:rsidRPr="009F6662">
              <w:rPr>
                <w:rFonts w:asciiTheme="minorHAnsi" w:hAnsiTheme="minorHAnsi" w:cstheme="minorHAnsi"/>
                <w:lang w:val="en-US"/>
              </w:rPr>
              <w:t>4000 A</w:t>
            </w:r>
          </w:p>
        </w:tc>
      </w:tr>
      <w:tr w:rsidR="008B48A6" w:rsidRPr="009F6662" w14:paraId="3C13B341" w14:textId="77777777" w:rsidTr="00CE691A">
        <w:trPr>
          <w:trHeight w:val="350"/>
        </w:trPr>
        <w:tc>
          <w:tcPr>
            <w:tcW w:w="733" w:type="pct"/>
          </w:tcPr>
          <w:p w14:paraId="3C13B33D" w14:textId="77777777" w:rsidR="008B48A6" w:rsidRPr="009F6662" w:rsidRDefault="008B48A6" w:rsidP="008B48A6">
            <w:pPr>
              <w:widowControl w:val="0"/>
              <w:autoSpaceDE w:val="0"/>
              <w:autoSpaceDN w:val="0"/>
              <w:adjustRightInd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2.</w:t>
            </w:r>
          </w:p>
        </w:tc>
        <w:tc>
          <w:tcPr>
            <w:tcW w:w="1373" w:type="pct"/>
          </w:tcPr>
          <w:p w14:paraId="3C13B33E" w14:textId="77777777" w:rsidR="008B48A6" w:rsidRPr="009F6662" w:rsidRDefault="008B48A6" w:rsidP="008B48A6">
            <w:pPr>
              <w:widowControl w:val="0"/>
              <w:autoSpaceDE w:val="0"/>
              <w:autoSpaceDN w:val="0"/>
              <w:adjustRightInd w:val="0"/>
              <w:spacing w:before="0" w:after="0" w:line="276" w:lineRule="auto"/>
              <w:ind w:left="0" w:right="-2"/>
              <w:rPr>
                <w:rFonts w:asciiTheme="minorHAnsi" w:hAnsiTheme="minorHAnsi" w:cstheme="minorHAnsi"/>
                <w:lang w:val="en-US"/>
              </w:rPr>
            </w:pPr>
            <w:r w:rsidRPr="009F6662">
              <w:rPr>
                <w:rFonts w:asciiTheme="minorHAnsi" w:hAnsiTheme="minorHAnsi" w:cstheme="minorHAnsi"/>
                <w:lang w:val="en-US"/>
              </w:rPr>
              <w:t xml:space="preserve">Line bay </w:t>
            </w:r>
          </w:p>
        </w:tc>
        <w:tc>
          <w:tcPr>
            <w:tcW w:w="1527" w:type="pct"/>
          </w:tcPr>
          <w:p w14:paraId="3C13B33F" w14:textId="77777777" w:rsidR="008B48A6" w:rsidRPr="009F6662" w:rsidRDefault="008B48A6" w:rsidP="008B48A6">
            <w:pPr>
              <w:widowControl w:val="0"/>
              <w:autoSpaceDE w:val="0"/>
              <w:autoSpaceDN w:val="0"/>
              <w:spacing w:before="0" w:after="0" w:line="276" w:lineRule="auto"/>
              <w:ind w:left="0" w:right="-112"/>
              <w:jc w:val="center"/>
              <w:rPr>
                <w:rFonts w:asciiTheme="minorHAnsi" w:hAnsiTheme="minorHAnsi" w:cstheme="minorHAnsi"/>
                <w:lang w:val="en-US"/>
              </w:rPr>
            </w:pPr>
            <w:r w:rsidRPr="009F6662">
              <w:rPr>
                <w:rFonts w:asciiTheme="minorHAnsi" w:hAnsiTheme="minorHAnsi" w:cstheme="minorHAnsi"/>
                <w:lang w:val="en-US"/>
              </w:rPr>
              <w:t>3150 A</w:t>
            </w:r>
          </w:p>
        </w:tc>
        <w:tc>
          <w:tcPr>
            <w:tcW w:w="1367" w:type="pct"/>
          </w:tcPr>
          <w:p w14:paraId="3C13B340" w14:textId="77777777" w:rsidR="008B48A6" w:rsidRPr="009F6662" w:rsidRDefault="008B48A6" w:rsidP="008B48A6">
            <w:pPr>
              <w:widowControl w:val="0"/>
              <w:autoSpaceDE w:val="0"/>
              <w:autoSpaceDN w:val="0"/>
              <w:spacing w:before="0" w:after="0" w:line="276" w:lineRule="auto"/>
              <w:ind w:left="0" w:right="-61"/>
              <w:jc w:val="center"/>
              <w:rPr>
                <w:rFonts w:asciiTheme="minorHAnsi" w:hAnsiTheme="minorHAnsi" w:cstheme="minorHAnsi"/>
                <w:lang w:val="en-US"/>
              </w:rPr>
            </w:pPr>
            <w:r w:rsidRPr="009F6662">
              <w:rPr>
                <w:rFonts w:asciiTheme="minorHAnsi" w:hAnsiTheme="minorHAnsi" w:cstheme="minorHAnsi"/>
                <w:lang w:val="en-US"/>
              </w:rPr>
              <w:t>3150 A</w:t>
            </w:r>
          </w:p>
        </w:tc>
      </w:tr>
      <w:tr w:rsidR="008B48A6" w:rsidRPr="009F6662" w14:paraId="3C13B346" w14:textId="77777777" w:rsidTr="00CE691A">
        <w:trPr>
          <w:trHeight w:val="350"/>
        </w:trPr>
        <w:tc>
          <w:tcPr>
            <w:tcW w:w="733" w:type="pct"/>
          </w:tcPr>
          <w:p w14:paraId="3C13B342" w14:textId="77777777" w:rsidR="008B48A6" w:rsidRPr="009F6662" w:rsidRDefault="008B48A6" w:rsidP="008B48A6">
            <w:pPr>
              <w:widowControl w:val="0"/>
              <w:autoSpaceDE w:val="0"/>
              <w:autoSpaceDN w:val="0"/>
              <w:adjustRightInd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4.</w:t>
            </w:r>
          </w:p>
        </w:tc>
        <w:tc>
          <w:tcPr>
            <w:tcW w:w="1373" w:type="pct"/>
          </w:tcPr>
          <w:p w14:paraId="3C13B343" w14:textId="77777777" w:rsidR="008B48A6" w:rsidRPr="009F6662" w:rsidRDefault="008B48A6" w:rsidP="008B48A6">
            <w:pPr>
              <w:widowControl w:val="0"/>
              <w:autoSpaceDE w:val="0"/>
              <w:autoSpaceDN w:val="0"/>
              <w:adjustRightInd w:val="0"/>
              <w:spacing w:before="0" w:after="0" w:line="276" w:lineRule="auto"/>
              <w:ind w:left="0" w:right="-2"/>
              <w:jc w:val="both"/>
              <w:rPr>
                <w:rFonts w:asciiTheme="minorHAnsi" w:hAnsiTheme="minorHAnsi" w:cstheme="minorHAnsi"/>
                <w:lang w:val="en-US"/>
              </w:rPr>
            </w:pPr>
            <w:r w:rsidRPr="009F6662">
              <w:rPr>
                <w:rFonts w:asciiTheme="minorHAnsi" w:hAnsiTheme="minorHAnsi" w:cstheme="minorHAnsi"/>
                <w:lang w:val="en-US"/>
              </w:rPr>
              <w:t>ICT bay</w:t>
            </w:r>
          </w:p>
        </w:tc>
        <w:tc>
          <w:tcPr>
            <w:tcW w:w="1527" w:type="pct"/>
          </w:tcPr>
          <w:p w14:paraId="3C13B344" w14:textId="77777777" w:rsidR="008B48A6" w:rsidRPr="009F6662" w:rsidRDefault="008B48A6" w:rsidP="008B48A6">
            <w:pPr>
              <w:widowControl w:val="0"/>
              <w:autoSpaceDE w:val="0"/>
              <w:autoSpaceDN w:val="0"/>
              <w:spacing w:before="0" w:after="0" w:line="276" w:lineRule="auto"/>
              <w:ind w:left="0" w:right="-112"/>
              <w:jc w:val="center"/>
              <w:rPr>
                <w:rFonts w:asciiTheme="minorHAnsi" w:hAnsiTheme="minorHAnsi" w:cstheme="minorHAnsi"/>
                <w:lang w:val="en-US"/>
              </w:rPr>
            </w:pPr>
            <w:r w:rsidRPr="009F6662">
              <w:rPr>
                <w:rFonts w:asciiTheme="minorHAnsi" w:hAnsiTheme="minorHAnsi" w:cstheme="minorHAnsi"/>
                <w:lang w:val="en-US"/>
              </w:rPr>
              <w:t>3150 A</w:t>
            </w:r>
          </w:p>
        </w:tc>
        <w:tc>
          <w:tcPr>
            <w:tcW w:w="1367" w:type="pct"/>
          </w:tcPr>
          <w:p w14:paraId="3C13B345" w14:textId="77777777" w:rsidR="008B48A6" w:rsidRPr="009F6662" w:rsidRDefault="008B48A6" w:rsidP="008B48A6">
            <w:pPr>
              <w:widowControl w:val="0"/>
              <w:autoSpaceDE w:val="0"/>
              <w:autoSpaceDN w:val="0"/>
              <w:spacing w:before="0" w:after="0" w:line="276" w:lineRule="auto"/>
              <w:ind w:left="0" w:right="-61"/>
              <w:jc w:val="center"/>
              <w:rPr>
                <w:rFonts w:asciiTheme="minorHAnsi" w:hAnsiTheme="minorHAnsi" w:cstheme="minorHAnsi"/>
                <w:lang w:val="en-US"/>
              </w:rPr>
            </w:pPr>
            <w:r w:rsidRPr="009F6662">
              <w:rPr>
                <w:rFonts w:asciiTheme="minorHAnsi" w:hAnsiTheme="minorHAnsi" w:cstheme="minorHAnsi"/>
                <w:lang w:val="en-US"/>
              </w:rPr>
              <w:t>3150 A</w:t>
            </w:r>
          </w:p>
        </w:tc>
      </w:tr>
      <w:tr w:rsidR="008B48A6" w:rsidRPr="009F6662" w14:paraId="3C13B34B" w14:textId="77777777" w:rsidTr="00CE691A">
        <w:trPr>
          <w:trHeight w:val="377"/>
        </w:trPr>
        <w:tc>
          <w:tcPr>
            <w:tcW w:w="733" w:type="pct"/>
          </w:tcPr>
          <w:p w14:paraId="3C13B347" w14:textId="77777777" w:rsidR="008B48A6" w:rsidRPr="009F6662" w:rsidRDefault="008B48A6" w:rsidP="008B48A6">
            <w:pPr>
              <w:widowControl w:val="0"/>
              <w:autoSpaceDE w:val="0"/>
              <w:autoSpaceDN w:val="0"/>
              <w:adjustRightInd w:val="0"/>
              <w:spacing w:before="0" w:after="0" w:line="276" w:lineRule="auto"/>
              <w:ind w:left="0" w:right="-330"/>
              <w:rPr>
                <w:rFonts w:asciiTheme="minorHAnsi" w:hAnsiTheme="minorHAnsi" w:cstheme="minorHAnsi"/>
                <w:lang w:val="en-US"/>
              </w:rPr>
            </w:pPr>
            <w:r w:rsidRPr="009F6662">
              <w:rPr>
                <w:rFonts w:asciiTheme="minorHAnsi" w:hAnsiTheme="minorHAnsi" w:cstheme="minorHAnsi"/>
                <w:lang w:val="en-US"/>
              </w:rPr>
              <w:t>5.</w:t>
            </w:r>
          </w:p>
        </w:tc>
        <w:tc>
          <w:tcPr>
            <w:tcW w:w="1373" w:type="pct"/>
          </w:tcPr>
          <w:p w14:paraId="3C13B348" w14:textId="77777777" w:rsidR="008B48A6" w:rsidRPr="009F6662" w:rsidRDefault="008B48A6" w:rsidP="008B48A6">
            <w:pPr>
              <w:widowControl w:val="0"/>
              <w:autoSpaceDE w:val="0"/>
              <w:autoSpaceDN w:val="0"/>
              <w:adjustRightInd w:val="0"/>
              <w:spacing w:before="0" w:after="0" w:line="276" w:lineRule="auto"/>
              <w:ind w:left="0" w:right="-2"/>
              <w:jc w:val="both"/>
              <w:rPr>
                <w:rFonts w:asciiTheme="minorHAnsi" w:hAnsiTheme="minorHAnsi" w:cstheme="minorHAnsi"/>
                <w:lang w:val="en-US"/>
              </w:rPr>
            </w:pPr>
            <w:r w:rsidRPr="009F6662">
              <w:rPr>
                <w:rFonts w:asciiTheme="minorHAnsi" w:hAnsiTheme="minorHAnsi" w:cstheme="minorHAnsi"/>
                <w:lang w:val="en-US"/>
              </w:rPr>
              <w:t>Reactor bay</w:t>
            </w:r>
          </w:p>
        </w:tc>
        <w:tc>
          <w:tcPr>
            <w:tcW w:w="1527" w:type="pct"/>
          </w:tcPr>
          <w:p w14:paraId="3C13B349" w14:textId="77777777" w:rsidR="008B48A6" w:rsidRPr="009F6662" w:rsidRDefault="008B48A6" w:rsidP="008B48A6">
            <w:pPr>
              <w:widowControl w:val="0"/>
              <w:autoSpaceDE w:val="0"/>
              <w:autoSpaceDN w:val="0"/>
              <w:spacing w:before="0" w:after="0" w:line="276" w:lineRule="auto"/>
              <w:ind w:left="0" w:right="-112"/>
              <w:jc w:val="center"/>
              <w:rPr>
                <w:rFonts w:asciiTheme="minorHAnsi" w:hAnsiTheme="minorHAnsi" w:cstheme="minorHAnsi"/>
                <w:lang w:val="en-US"/>
              </w:rPr>
            </w:pPr>
            <w:r w:rsidRPr="009F6662">
              <w:rPr>
                <w:rFonts w:asciiTheme="minorHAnsi" w:hAnsiTheme="minorHAnsi" w:cstheme="minorHAnsi"/>
                <w:lang w:val="en-US"/>
              </w:rPr>
              <w:t>3150 A</w:t>
            </w:r>
          </w:p>
        </w:tc>
        <w:tc>
          <w:tcPr>
            <w:tcW w:w="1367" w:type="pct"/>
          </w:tcPr>
          <w:p w14:paraId="3C13B34A" w14:textId="77777777" w:rsidR="008B48A6" w:rsidRPr="009F6662" w:rsidRDefault="008B48A6" w:rsidP="008B48A6">
            <w:pPr>
              <w:widowControl w:val="0"/>
              <w:autoSpaceDE w:val="0"/>
              <w:autoSpaceDN w:val="0"/>
              <w:spacing w:before="0" w:after="0" w:line="276" w:lineRule="auto"/>
              <w:ind w:left="0" w:right="-61"/>
              <w:jc w:val="center"/>
              <w:rPr>
                <w:rFonts w:asciiTheme="minorHAnsi" w:hAnsiTheme="minorHAnsi" w:cstheme="minorHAnsi"/>
                <w:lang w:val="en-US"/>
              </w:rPr>
            </w:pPr>
            <w:r w:rsidRPr="009F6662">
              <w:rPr>
                <w:rFonts w:asciiTheme="minorHAnsi" w:hAnsiTheme="minorHAnsi" w:cstheme="minorHAnsi"/>
                <w:lang w:val="en-US"/>
              </w:rPr>
              <w:t>3150 A</w:t>
            </w:r>
          </w:p>
        </w:tc>
      </w:tr>
    </w:tbl>
    <w:p w14:paraId="3C13B34C"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US"/>
        </w:rPr>
      </w:pPr>
      <w:r w:rsidRPr="009F6662">
        <w:rPr>
          <w:rFonts w:asciiTheme="minorHAnsi" w:hAnsiTheme="minorHAnsi" w:cstheme="minorHAnsi"/>
          <w:b/>
          <w:lang w:val="en-US"/>
        </w:rPr>
        <w:t>B.2.1</w:t>
      </w:r>
      <w:r w:rsidRPr="009F6662">
        <w:rPr>
          <w:rFonts w:asciiTheme="minorHAnsi" w:hAnsiTheme="minorHAnsi" w:cstheme="minorHAnsi"/>
          <w:b/>
          <w:lang w:val="en-US"/>
        </w:rPr>
        <w:tab/>
        <w:t xml:space="preserve">Power </w:t>
      </w:r>
      <w:r w:rsidRPr="009F6662">
        <w:rPr>
          <w:rFonts w:asciiTheme="minorHAnsi" w:hAnsiTheme="minorHAnsi" w:cstheme="minorHAnsi"/>
          <w:b/>
          <w:lang w:val="en-US" w:eastAsia="ar-SA"/>
        </w:rPr>
        <w:t>Transformers</w:t>
      </w:r>
    </w:p>
    <w:p w14:paraId="3C13B34D"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US"/>
        </w:rPr>
      </w:pPr>
      <w:r w:rsidRPr="009F6662">
        <w:rPr>
          <w:rFonts w:asciiTheme="minorHAnsi" w:hAnsiTheme="minorHAnsi" w:cstheme="minorHAnsi"/>
          <w:b/>
          <w:lang w:val="en-US"/>
        </w:rPr>
        <w:t>B.2.1.1</w:t>
      </w:r>
      <w:r w:rsidRPr="009F6662">
        <w:rPr>
          <w:rFonts w:asciiTheme="minorHAnsi" w:hAnsiTheme="minorHAnsi" w:cstheme="minorHAnsi"/>
          <w:b/>
          <w:lang w:val="en-US"/>
        </w:rPr>
        <w:tab/>
        <w:t>(765/</w:t>
      </w:r>
      <w:r w:rsidRPr="009F6662">
        <w:rPr>
          <w:rFonts w:asciiTheme="minorHAnsi" w:eastAsia="Symbol" w:hAnsiTheme="minorHAnsi" w:cstheme="minorHAnsi"/>
          <w:b/>
          <w:lang w:val="en-US"/>
        </w:rPr>
        <w:t>Ö</w:t>
      </w:r>
      <w:r w:rsidRPr="009F6662">
        <w:rPr>
          <w:rFonts w:asciiTheme="minorHAnsi" w:hAnsiTheme="minorHAnsi" w:cstheme="minorHAnsi"/>
          <w:b/>
          <w:lang w:val="en-US"/>
        </w:rPr>
        <w:t>3)/(400/</w:t>
      </w:r>
      <w:r w:rsidRPr="009F6662">
        <w:rPr>
          <w:rFonts w:asciiTheme="minorHAnsi" w:eastAsia="Symbol" w:hAnsiTheme="minorHAnsi" w:cstheme="minorHAnsi"/>
          <w:b/>
          <w:lang w:val="en-US"/>
        </w:rPr>
        <w:t>Ö</w:t>
      </w:r>
      <w:r w:rsidRPr="009F6662">
        <w:rPr>
          <w:rFonts w:asciiTheme="minorHAnsi" w:hAnsiTheme="minorHAnsi" w:cstheme="minorHAnsi"/>
          <w:b/>
          <w:lang w:val="en-US"/>
        </w:rPr>
        <w:t>3)/33 kV Single Phase Autotransformer</w:t>
      </w:r>
    </w:p>
    <w:p w14:paraId="3C13B34E"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500 MVA 765/</w:t>
      </w:r>
      <w:r w:rsidRPr="009F6662">
        <w:rPr>
          <w:rFonts w:asciiTheme="minorHAnsi" w:eastAsia="Symbol" w:hAnsiTheme="minorHAnsi" w:cstheme="minorHAnsi"/>
          <w:lang w:val="en-US" w:eastAsia="en-GB"/>
        </w:rPr>
        <w:t>Ö</w:t>
      </w:r>
      <w:r w:rsidRPr="009F6662">
        <w:rPr>
          <w:rFonts w:asciiTheme="minorHAnsi" w:hAnsiTheme="minorHAnsi" w:cstheme="minorHAnsi"/>
          <w:lang w:val="en-US" w:eastAsia="en-GB"/>
        </w:rPr>
        <w:t>3)/(400/</w:t>
      </w:r>
      <w:r w:rsidRPr="009F6662">
        <w:rPr>
          <w:rFonts w:asciiTheme="minorHAnsi" w:eastAsia="Symbol" w:hAnsiTheme="minorHAnsi" w:cstheme="minorHAnsi"/>
          <w:lang w:val="en-US" w:eastAsia="en-GB"/>
        </w:rPr>
        <w:t>Ö</w:t>
      </w:r>
      <w:r w:rsidRPr="009F6662">
        <w:rPr>
          <w:rFonts w:asciiTheme="minorHAnsi" w:hAnsiTheme="minorHAnsi" w:cstheme="minorHAnsi"/>
          <w:lang w:val="en-US" w:eastAsia="en-GB"/>
        </w:rPr>
        <w:t>3)/33 kV, 1-phase autoransformer (including arrangement for 3-phase bank formation of 1500 MVA) shall conform to CEA’s “Standard Specifications and Technical Parameters for Transformers and Reactors (66 kV and above voltage class)” as amended up to date available on CEA website.</w:t>
      </w:r>
    </w:p>
    <w:p w14:paraId="3C13B34F"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Spare transformer (1-phase) unit shall be placed and connected in such a way that in case of fault in any unit of any of the transformer banks (including for future transformer banks) can be replaced by spare unit without physically moving it.</w:t>
      </w:r>
    </w:p>
    <w:p w14:paraId="3C13B350"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US"/>
        </w:rPr>
      </w:pPr>
      <w:r w:rsidRPr="009F6662">
        <w:rPr>
          <w:rFonts w:asciiTheme="minorHAnsi" w:hAnsiTheme="minorHAnsi" w:cstheme="minorHAnsi"/>
          <w:b/>
          <w:lang w:val="en-US"/>
        </w:rPr>
        <w:t>B.2.2</w:t>
      </w:r>
      <w:r w:rsidRPr="009F6662">
        <w:rPr>
          <w:rFonts w:asciiTheme="minorHAnsi" w:hAnsiTheme="minorHAnsi" w:cstheme="minorHAnsi"/>
          <w:b/>
          <w:lang w:val="en-US"/>
        </w:rPr>
        <w:tab/>
        <w:t>Shunt Reactors</w:t>
      </w:r>
    </w:p>
    <w:p w14:paraId="3C13B351"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US"/>
        </w:rPr>
      </w:pPr>
      <w:r w:rsidRPr="009F6662">
        <w:rPr>
          <w:rFonts w:asciiTheme="minorHAnsi" w:hAnsiTheme="minorHAnsi" w:cstheme="minorHAnsi"/>
          <w:b/>
          <w:lang w:val="en-US"/>
        </w:rPr>
        <w:t>B.2.2.1</w:t>
      </w:r>
      <w:r w:rsidRPr="009F6662">
        <w:rPr>
          <w:rFonts w:asciiTheme="minorHAnsi" w:hAnsiTheme="minorHAnsi" w:cstheme="minorHAnsi"/>
          <w:b/>
          <w:lang w:val="en-US"/>
        </w:rPr>
        <w:tab/>
        <w:t>(765/</w:t>
      </w:r>
      <w:r w:rsidRPr="009F6662">
        <w:rPr>
          <w:rFonts w:asciiTheme="minorHAnsi" w:eastAsia="Symbol" w:hAnsiTheme="minorHAnsi" w:cstheme="minorHAnsi"/>
          <w:lang w:val="en-US"/>
        </w:rPr>
        <w:t>Ö</w:t>
      </w:r>
      <w:r w:rsidRPr="009F6662">
        <w:rPr>
          <w:rFonts w:asciiTheme="minorHAnsi" w:hAnsiTheme="minorHAnsi" w:cstheme="minorHAnsi"/>
          <w:b/>
          <w:lang w:val="en-US"/>
        </w:rPr>
        <w:t>3) kV Single Phase Shunt Reactor</w:t>
      </w:r>
    </w:p>
    <w:p w14:paraId="3C13B352"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110 MVAR, 765/</w:t>
      </w:r>
      <w:r w:rsidRPr="009F6662">
        <w:rPr>
          <w:rFonts w:asciiTheme="minorHAnsi" w:eastAsia="Symbol" w:hAnsiTheme="minorHAnsi" w:cstheme="minorHAnsi"/>
          <w:lang w:val="en-US" w:eastAsia="en-GB"/>
        </w:rPr>
        <w:t>Ö</w:t>
      </w:r>
      <w:r w:rsidRPr="009F6662">
        <w:rPr>
          <w:rFonts w:asciiTheme="minorHAnsi" w:hAnsiTheme="minorHAnsi" w:cstheme="minorHAnsi"/>
          <w:lang w:val="en-US" w:eastAsia="en-GB"/>
        </w:rPr>
        <w:t>3 kV, 1-Phase Reactor (including arrangement for 3-phase bank formation of 330 MVAR) shall conform to CEA’s “Standard Specifications and Technical Parameters for Transformers and Reactors (66 kV and above voltage class)” as amended up to date available on CEA website.</w:t>
      </w:r>
    </w:p>
    <w:p w14:paraId="3C13B353"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 xml:space="preserve">Spare 1-phase Shunt Reactor unit shall be placed and connected in such a way that the spare unit can be utilized for all the bus and </w:t>
      </w:r>
      <w:r w:rsidRPr="009F6662">
        <w:rPr>
          <w:rFonts w:asciiTheme="minorHAnsi" w:hAnsiTheme="minorHAnsi" w:cstheme="minorHAnsi"/>
          <w:b/>
          <w:bCs/>
          <w:lang w:val="en-US" w:eastAsia="en-GB"/>
        </w:rPr>
        <w:t>switchable</w:t>
      </w:r>
      <w:r w:rsidRPr="009F6662">
        <w:rPr>
          <w:rFonts w:asciiTheme="minorHAnsi" w:hAnsiTheme="minorHAnsi" w:cstheme="minorHAnsi"/>
          <w:lang w:val="en-US" w:eastAsia="en-GB"/>
        </w:rPr>
        <w:t xml:space="preserve"> line reactor banks (including for </w:t>
      </w:r>
      <w:r w:rsidRPr="009F6662">
        <w:rPr>
          <w:rFonts w:asciiTheme="minorHAnsi" w:hAnsiTheme="minorHAnsi" w:cstheme="minorHAnsi"/>
          <w:lang w:val="en-US" w:eastAsia="en-GB"/>
        </w:rPr>
        <w:lastRenderedPageBreak/>
        <w:t>future reactor banks) without its physical movement.</w:t>
      </w:r>
    </w:p>
    <w:p w14:paraId="3C13B354"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b/>
          <w:bCs/>
          <w:lang w:val="en-US" w:eastAsia="en-GB"/>
        </w:rPr>
      </w:pPr>
      <w:r w:rsidRPr="009F6662">
        <w:rPr>
          <w:rFonts w:asciiTheme="minorHAnsi" w:hAnsiTheme="minorHAnsi" w:cstheme="minorHAnsi"/>
          <w:b/>
          <w:bCs/>
          <w:lang w:val="en-US" w:eastAsia="en-GB"/>
        </w:rPr>
        <w:t>Neutral Grounding Reactor and Surge Arrester for 765 kV Line Reactors (as applicable):</w:t>
      </w:r>
    </w:p>
    <w:p w14:paraId="3C13B355"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 xml:space="preserve">The neutral of the line reactors (wherever provided) shall be grounded through adequately rated Neutral Grounding Reactors (NGR) to facilitate single phase auto-reclosure, provided that the NGR shall be provided with suitable bypass arrangement so that the line reactor can be used as bus reactor as and when required. The neutral of bus reactor shall be solidly grounded. </w:t>
      </w:r>
    </w:p>
    <w:p w14:paraId="3C13B356"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NGR shall be oil filled or dry type air core for outdoor application. NGR shall conform to CEA’s “Standard Specifications and Technical Parameters for Transformers and Reactors (66 kV and above voltage class)”. as amended up to date. Technical parameters of NGR shall be as specified in Annexure-A of above-mentioned document.</w:t>
      </w:r>
    </w:p>
    <w:p w14:paraId="3C13B357"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 xml:space="preserve">The surge arresters (rated voltage of arrester in co-ordination with ohmic value of NGR shall be decided by the TSP) shall be provided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en-GB"/>
        </w:rPr>
        <w:t xml:space="preserve"> physically located between the neutral of shunt reactor (brought out at 145 kV class bushing) and neutral grounding reactor. The surge arresters shall be of Station Medium (SM) class duty gapless Metal oxide (ZnO) type conforming in general to IEC-60099-4. The arresters shall be hermetically sealed units, of self-supporting construction, suitable for mounting on structures.  </w:t>
      </w:r>
    </w:p>
    <w:p w14:paraId="3C13B358" w14:textId="77777777" w:rsidR="008B48A6" w:rsidRPr="009F6662" w:rsidRDefault="008B48A6" w:rsidP="008B48A6">
      <w:pPr>
        <w:widowControl w:val="0"/>
        <w:autoSpaceDE w:val="0"/>
        <w:autoSpaceDN w:val="0"/>
        <w:spacing w:before="240"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The Ohmic value of NGR for Line Reactors shall be as follows:</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5811"/>
        <w:gridCol w:w="1985"/>
      </w:tblGrid>
      <w:tr w:rsidR="008B48A6" w:rsidRPr="009F6662" w14:paraId="3C13B35C" w14:textId="77777777" w:rsidTr="00CE691A">
        <w:trPr>
          <w:tblHeader/>
        </w:trPr>
        <w:tc>
          <w:tcPr>
            <w:tcW w:w="993" w:type="dxa"/>
            <w:shd w:val="clear" w:color="auto" w:fill="auto"/>
          </w:tcPr>
          <w:p w14:paraId="3C13B359" w14:textId="77777777" w:rsidR="008B48A6" w:rsidRPr="009F6662" w:rsidRDefault="008B48A6" w:rsidP="008B48A6">
            <w:pPr>
              <w:widowControl w:val="0"/>
              <w:autoSpaceDE w:val="0"/>
              <w:autoSpaceDN w:val="0"/>
              <w:spacing w:before="0" w:after="120" w:line="276" w:lineRule="auto"/>
              <w:ind w:left="0" w:right="-43" w:hanging="21"/>
              <w:jc w:val="both"/>
              <w:rPr>
                <w:rFonts w:asciiTheme="minorHAnsi" w:hAnsiTheme="minorHAnsi" w:cstheme="minorHAnsi"/>
                <w:lang w:val="en-US" w:eastAsia="en-GB"/>
              </w:rPr>
            </w:pPr>
            <w:r w:rsidRPr="009F6662">
              <w:rPr>
                <w:rFonts w:asciiTheme="minorHAnsi" w:hAnsiTheme="minorHAnsi" w:cstheme="minorHAnsi"/>
                <w:lang w:val="en-US" w:eastAsia="en-GB"/>
              </w:rPr>
              <w:t>Sl. No.</w:t>
            </w:r>
          </w:p>
        </w:tc>
        <w:tc>
          <w:tcPr>
            <w:tcW w:w="5811" w:type="dxa"/>
            <w:shd w:val="clear" w:color="auto" w:fill="auto"/>
          </w:tcPr>
          <w:p w14:paraId="3C13B35A" w14:textId="77777777" w:rsidR="008B48A6" w:rsidRPr="009F6662" w:rsidRDefault="008B48A6" w:rsidP="008B48A6">
            <w:pPr>
              <w:widowControl w:val="0"/>
              <w:autoSpaceDE w:val="0"/>
              <w:autoSpaceDN w:val="0"/>
              <w:spacing w:before="0" w:after="120" w:line="276" w:lineRule="auto"/>
              <w:ind w:left="36" w:right="-113"/>
              <w:jc w:val="both"/>
              <w:rPr>
                <w:rFonts w:asciiTheme="minorHAnsi" w:hAnsiTheme="minorHAnsi" w:cstheme="minorHAnsi"/>
                <w:lang w:val="en-US" w:eastAsia="en-GB"/>
              </w:rPr>
            </w:pPr>
            <w:r w:rsidRPr="009F6662">
              <w:rPr>
                <w:rFonts w:asciiTheme="minorHAnsi" w:hAnsiTheme="minorHAnsi" w:cstheme="minorHAnsi"/>
                <w:lang w:val="en-US" w:eastAsia="en-GB"/>
              </w:rPr>
              <w:t>Line Name</w:t>
            </w:r>
          </w:p>
        </w:tc>
        <w:tc>
          <w:tcPr>
            <w:tcW w:w="1985" w:type="dxa"/>
            <w:shd w:val="clear" w:color="auto" w:fill="auto"/>
          </w:tcPr>
          <w:p w14:paraId="3C13B35B" w14:textId="77777777" w:rsidR="008B48A6" w:rsidRPr="009F6662" w:rsidRDefault="008B48A6" w:rsidP="008B48A6">
            <w:pPr>
              <w:widowControl w:val="0"/>
              <w:autoSpaceDE w:val="0"/>
              <w:autoSpaceDN w:val="0"/>
              <w:spacing w:before="0" w:after="120" w:line="276" w:lineRule="auto"/>
              <w:ind w:left="360"/>
              <w:jc w:val="both"/>
              <w:rPr>
                <w:rFonts w:asciiTheme="minorHAnsi" w:hAnsiTheme="minorHAnsi" w:cstheme="minorHAnsi"/>
                <w:lang w:val="en-US" w:eastAsia="en-GB"/>
              </w:rPr>
            </w:pPr>
            <w:r w:rsidRPr="009F6662">
              <w:rPr>
                <w:rFonts w:asciiTheme="minorHAnsi" w:hAnsiTheme="minorHAnsi" w:cstheme="minorHAnsi"/>
                <w:lang w:val="en-US" w:eastAsia="en-GB"/>
              </w:rPr>
              <w:t>NGR value</w:t>
            </w:r>
          </w:p>
        </w:tc>
      </w:tr>
      <w:tr w:rsidR="008B48A6" w:rsidRPr="009F6662" w14:paraId="3C13B360" w14:textId="77777777" w:rsidTr="00CE691A">
        <w:tc>
          <w:tcPr>
            <w:tcW w:w="993" w:type="dxa"/>
            <w:shd w:val="clear" w:color="auto" w:fill="auto"/>
          </w:tcPr>
          <w:p w14:paraId="3C13B35D" w14:textId="77777777" w:rsidR="008B48A6" w:rsidRPr="009F6662" w:rsidRDefault="008B48A6" w:rsidP="008B48A6">
            <w:pPr>
              <w:widowControl w:val="0"/>
              <w:autoSpaceDE w:val="0"/>
              <w:autoSpaceDN w:val="0"/>
              <w:spacing w:before="0" w:after="120" w:line="276" w:lineRule="auto"/>
              <w:ind w:left="360" w:right="-330"/>
              <w:jc w:val="both"/>
              <w:rPr>
                <w:rFonts w:asciiTheme="minorHAnsi" w:hAnsiTheme="minorHAnsi" w:cstheme="minorHAnsi"/>
                <w:lang w:val="en-US" w:eastAsia="en-GB"/>
              </w:rPr>
            </w:pPr>
            <w:r w:rsidRPr="009F6662">
              <w:rPr>
                <w:rFonts w:asciiTheme="minorHAnsi" w:hAnsiTheme="minorHAnsi" w:cstheme="minorHAnsi"/>
                <w:lang w:val="en-US" w:eastAsia="en-GB"/>
              </w:rPr>
              <w:t>1.</w:t>
            </w:r>
          </w:p>
        </w:tc>
        <w:tc>
          <w:tcPr>
            <w:tcW w:w="5811" w:type="dxa"/>
            <w:shd w:val="clear" w:color="auto" w:fill="auto"/>
          </w:tcPr>
          <w:p w14:paraId="3C13B35E" w14:textId="77777777" w:rsidR="008B48A6" w:rsidRPr="009F6662" w:rsidRDefault="008B48A6" w:rsidP="008B48A6">
            <w:pPr>
              <w:widowControl w:val="0"/>
              <w:autoSpaceDE w:val="0"/>
              <w:autoSpaceDN w:val="0"/>
              <w:spacing w:before="0" w:after="120" w:line="276" w:lineRule="auto"/>
              <w:ind w:left="108" w:right="175"/>
              <w:jc w:val="both"/>
              <w:rPr>
                <w:rFonts w:asciiTheme="minorHAnsi" w:hAnsiTheme="minorHAnsi" w:cstheme="minorHAnsi"/>
                <w:color w:val="0D0D0D"/>
                <w:lang w:val="en-US" w:eastAsia="en-GB"/>
              </w:rPr>
            </w:pPr>
            <w:r w:rsidRPr="009F6662">
              <w:rPr>
                <w:rFonts w:asciiTheme="minorHAnsi" w:hAnsiTheme="minorHAnsi" w:cstheme="minorHAnsi"/>
                <w:color w:val="0D0D0D"/>
                <w:lang w:val="en-US" w:eastAsia="en-GB"/>
              </w:rPr>
              <w:t xml:space="preserve">330 </w:t>
            </w:r>
            <w:r w:rsidRPr="009F6662">
              <w:rPr>
                <w:rFonts w:asciiTheme="minorHAnsi" w:hAnsiTheme="minorHAnsi" w:cstheme="minorHAnsi"/>
                <w:color w:val="000000"/>
                <w:lang w:val="en-US" w:eastAsia="en-GB"/>
              </w:rPr>
              <w:t xml:space="preserve">MVAR switchable </w:t>
            </w:r>
            <w:r w:rsidRPr="009F6662">
              <w:rPr>
                <w:rFonts w:asciiTheme="minorHAnsi" w:hAnsiTheme="minorHAnsi" w:cstheme="minorHAnsi"/>
                <w:color w:val="0D0D0D"/>
                <w:lang w:val="en-US" w:eastAsia="en-GB"/>
              </w:rPr>
              <w:t xml:space="preserve">line reactors </w:t>
            </w:r>
            <w:r w:rsidRPr="009F6662">
              <w:rPr>
                <w:rFonts w:asciiTheme="minorHAnsi" w:hAnsiTheme="minorHAnsi" w:cstheme="minorHAnsi"/>
                <w:color w:val="000000"/>
                <w:lang w:val="en-US" w:eastAsia="en-GB"/>
              </w:rPr>
              <w:t>of</w:t>
            </w:r>
            <w:r w:rsidRPr="009F6662">
              <w:rPr>
                <w:rFonts w:asciiTheme="minorHAnsi" w:hAnsiTheme="minorHAnsi" w:cstheme="minorHAnsi"/>
                <w:bCs/>
                <w:lang w:val="en-US" w:eastAsia="en-GB"/>
              </w:rPr>
              <w:t xml:space="preserve"> Lakadia – Navinal 765 kV D/C line on each circuit at </w:t>
            </w:r>
            <w:r w:rsidRPr="009F6662">
              <w:rPr>
                <w:rFonts w:asciiTheme="minorHAnsi" w:hAnsiTheme="minorHAnsi" w:cstheme="minorHAnsi"/>
                <w:color w:val="0D0D0D"/>
                <w:lang w:val="en-US" w:eastAsia="en-GB"/>
              </w:rPr>
              <w:t>Navinal end</w:t>
            </w:r>
          </w:p>
        </w:tc>
        <w:tc>
          <w:tcPr>
            <w:tcW w:w="1985" w:type="dxa"/>
            <w:shd w:val="clear" w:color="auto" w:fill="auto"/>
          </w:tcPr>
          <w:p w14:paraId="3C13B35F" w14:textId="77777777" w:rsidR="008B48A6" w:rsidRPr="009F6662" w:rsidRDefault="008B48A6" w:rsidP="008B48A6">
            <w:pPr>
              <w:widowControl w:val="0"/>
              <w:autoSpaceDE w:val="0"/>
              <w:autoSpaceDN w:val="0"/>
              <w:spacing w:before="0" w:after="120" w:line="276" w:lineRule="auto"/>
              <w:ind w:left="360"/>
              <w:jc w:val="both"/>
              <w:rPr>
                <w:rFonts w:asciiTheme="minorHAnsi" w:hAnsiTheme="minorHAnsi" w:cstheme="minorHAnsi"/>
                <w:lang w:val="en-US" w:eastAsia="en-GB"/>
              </w:rPr>
            </w:pPr>
            <w:r w:rsidRPr="009F6662">
              <w:rPr>
                <w:rFonts w:asciiTheme="minorHAnsi" w:hAnsiTheme="minorHAnsi" w:cstheme="minorHAnsi"/>
                <w:lang w:val="en-US" w:eastAsia="en-GB"/>
              </w:rPr>
              <w:t>400 ohm</w:t>
            </w:r>
          </w:p>
        </w:tc>
      </w:tr>
    </w:tbl>
    <w:p w14:paraId="3C13B361" w14:textId="77777777" w:rsidR="008B48A6" w:rsidRPr="009F6662" w:rsidRDefault="008B48A6" w:rsidP="008B48A6">
      <w:pPr>
        <w:widowControl w:val="0"/>
        <w:autoSpaceDE w:val="0"/>
        <w:autoSpaceDN w:val="0"/>
        <w:spacing w:before="240" w:after="240" w:line="276" w:lineRule="auto"/>
        <w:ind w:left="567" w:right="-330" w:hanging="1134"/>
        <w:jc w:val="both"/>
        <w:rPr>
          <w:rFonts w:asciiTheme="minorHAnsi" w:hAnsiTheme="minorHAnsi" w:cstheme="minorHAnsi"/>
          <w:b/>
          <w:bCs/>
          <w:lang w:val="en-IN"/>
        </w:rPr>
      </w:pPr>
      <w:r w:rsidRPr="009F6662">
        <w:rPr>
          <w:rFonts w:asciiTheme="minorHAnsi" w:hAnsiTheme="minorHAnsi" w:cstheme="minorHAnsi"/>
          <w:b/>
          <w:lang w:val="en-US"/>
        </w:rPr>
        <w:t>B.2.2.2</w:t>
      </w:r>
      <w:r w:rsidRPr="009F6662">
        <w:rPr>
          <w:rFonts w:asciiTheme="minorHAnsi" w:hAnsiTheme="minorHAnsi" w:cstheme="minorHAnsi"/>
          <w:b/>
          <w:lang w:val="en-US"/>
        </w:rPr>
        <w:tab/>
        <w:t xml:space="preserve">420 kV, 3-Phase, Shunt </w:t>
      </w:r>
      <w:r w:rsidRPr="009F6662">
        <w:rPr>
          <w:rFonts w:asciiTheme="minorHAnsi" w:hAnsiTheme="minorHAnsi" w:cstheme="minorHAnsi"/>
          <w:b/>
          <w:bCs/>
          <w:lang w:val="en-IN"/>
        </w:rPr>
        <w:t>Reactor</w:t>
      </w:r>
    </w:p>
    <w:p w14:paraId="3C13B362"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 xml:space="preserve">125 MVAR, 420 kV, 3-Phase Reactor shall conform to CEA’s “Standard Specifications and Technical Parameters for Transformers and Reactors (66 kV and above voltage class)” as amended up to date available on CEA website. </w:t>
      </w:r>
    </w:p>
    <w:p w14:paraId="3C13B363" w14:textId="77777777" w:rsidR="008B48A6" w:rsidRPr="009F6662" w:rsidRDefault="008B48A6" w:rsidP="008B48A6">
      <w:pPr>
        <w:widowControl w:val="0"/>
        <w:autoSpaceDE w:val="0"/>
        <w:autoSpaceDN w:val="0"/>
        <w:spacing w:before="240" w:after="240" w:line="276" w:lineRule="auto"/>
        <w:ind w:left="567" w:right="-330" w:hanging="1134"/>
        <w:jc w:val="both"/>
        <w:rPr>
          <w:rFonts w:asciiTheme="minorHAnsi" w:hAnsiTheme="minorHAnsi" w:cstheme="minorHAnsi"/>
          <w:b/>
          <w:lang w:val="en-US" w:eastAsia="ar-SA"/>
        </w:rPr>
      </w:pPr>
      <w:r w:rsidRPr="009F6662">
        <w:rPr>
          <w:rFonts w:asciiTheme="minorHAnsi" w:hAnsiTheme="minorHAnsi" w:cstheme="minorHAnsi"/>
          <w:b/>
          <w:lang w:val="en-US" w:eastAsia="ar-SA"/>
        </w:rPr>
        <w:t>B.2.3</w:t>
      </w:r>
      <w:r w:rsidRPr="009F6662">
        <w:rPr>
          <w:rFonts w:asciiTheme="minorHAnsi" w:hAnsiTheme="minorHAnsi" w:cstheme="minorHAnsi"/>
          <w:b/>
          <w:lang w:val="en-US" w:eastAsia="ar-SA"/>
        </w:rPr>
        <w:tab/>
      </w:r>
      <w:r w:rsidRPr="009F6662">
        <w:rPr>
          <w:rFonts w:asciiTheme="minorHAnsi" w:hAnsiTheme="minorHAnsi" w:cstheme="minorHAnsi"/>
          <w:b/>
          <w:lang w:val="en-US"/>
        </w:rPr>
        <w:t>765 kV</w:t>
      </w:r>
      <w:r w:rsidRPr="009F6662">
        <w:rPr>
          <w:rFonts w:asciiTheme="minorHAnsi" w:hAnsiTheme="minorHAnsi" w:cstheme="minorHAnsi"/>
          <w:snapToGrid w:val="0"/>
          <w:lang w:val="en-US"/>
        </w:rPr>
        <w:t xml:space="preserve"> </w:t>
      </w:r>
      <w:r w:rsidRPr="009F6662">
        <w:rPr>
          <w:rFonts w:asciiTheme="minorHAnsi" w:hAnsiTheme="minorHAnsi" w:cstheme="minorHAnsi"/>
          <w:b/>
          <w:bCs/>
          <w:snapToGrid w:val="0"/>
          <w:lang w:val="en-US"/>
        </w:rPr>
        <w:t>and</w:t>
      </w:r>
      <w:r w:rsidRPr="009F6662">
        <w:rPr>
          <w:rFonts w:asciiTheme="minorHAnsi" w:hAnsiTheme="minorHAnsi" w:cstheme="minorHAnsi"/>
          <w:b/>
          <w:lang w:val="en-US" w:eastAsia="ar-SA"/>
        </w:rPr>
        <w:t xml:space="preserve"> 400 kV </w:t>
      </w:r>
      <w:smartTag w:uri="urn:schemas-microsoft-com:office:smarttags" w:element="stockticker">
        <w:r w:rsidRPr="009F6662">
          <w:rPr>
            <w:rFonts w:asciiTheme="minorHAnsi" w:hAnsiTheme="minorHAnsi" w:cstheme="minorHAnsi"/>
            <w:b/>
            <w:bCs/>
            <w:lang w:val="en-US" w:eastAsia="ar-SA"/>
          </w:rPr>
          <w:t>GIS</w:t>
        </w:r>
      </w:smartTag>
      <w:r w:rsidRPr="009F6662">
        <w:rPr>
          <w:rFonts w:asciiTheme="minorHAnsi" w:hAnsiTheme="minorHAnsi" w:cstheme="minorHAnsi"/>
          <w:b/>
          <w:lang w:val="en-US" w:eastAsia="ar-SA"/>
        </w:rPr>
        <w:t xml:space="preserve"> Substation equipment</w:t>
      </w:r>
    </w:p>
    <w:p w14:paraId="3C13B364"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GIS (Gas Insulated Switchgear) shall be Indoor type in accordance to IEC: 62271-203. The switchgear shall be designed and specified to withstand operating conditions and duty requirements. All the switchgear such as Circuit Breaker, isolator, earth switch including CT, PT etc. shall be GIS type. The Surge Arrestor and Voltage Transformer shall be either GIS or outdoor AIS type.</w:t>
      </w:r>
    </w:p>
    <w:p w14:paraId="3C13B365"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The GIS assembly shall consist of separate modular compartments e.g. Circuit Breaker compartment, Bus bar compartment filled with SF</w:t>
      </w:r>
      <w:r w:rsidRPr="009F6662">
        <w:rPr>
          <w:rFonts w:asciiTheme="minorHAnsi" w:hAnsiTheme="minorHAnsi" w:cstheme="minorHAnsi"/>
          <w:vertAlign w:val="subscript"/>
          <w:lang w:val="en-US" w:eastAsia="en-GB"/>
        </w:rPr>
        <w:t>6</w:t>
      </w:r>
      <w:r w:rsidRPr="009F6662">
        <w:rPr>
          <w:rFonts w:asciiTheme="minorHAnsi" w:hAnsiTheme="minorHAnsi" w:cstheme="minorHAnsi"/>
          <w:lang w:val="en-US" w:eastAsia="en-GB"/>
        </w:rPr>
        <w:t xml:space="preserve"> Gas and separated by gas tight </w:t>
      </w:r>
      <w:r w:rsidRPr="009F6662">
        <w:rPr>
          <w:rFonts w:asciiTheme="minorHAnsi" w:hAnsiTheme="minorHAnsi" w:cstheme="minorHAnsi"/>
          <w:lang w:val="en-US" w:eastAsia="en-GB"/>
        </w:rPr>
        <w:lastRenderedPageBreak/>
        <w:t xml:space="preserve">partitions so as to minimize risk to human life, allow ease of maintenance and limit the effects of gas leaks failures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en-GB"/>
        </w:rPr>
        <w:t xml:space="preserve"> internal arcs etc. These compartments shall be designed to minimize the risk of damage to adjacent sections and protection of personnel in the event of a failure occurring within the compartments. Rupture diaphragms with suitable deflectors shall be provided to prevent uncontrolled bursting pressures developing within the enclosures under worst operating conditions, thus providing controlled pressure relief in the affected compartment. The arrangement of gas sections or compartments shall be such as to facilitate future extension of any make without any drilling, cutting or welding on the existing equipment. To add equipment, it shall not be necessary to move or dislocate the existing switchgear bays. The layout of Gas Insulated Bus Ducts shall be properly planned to optimize the length of bus ducts and for easy accessibility for maintenance. The length of busbars, bus ducts, isolator sections shall be optimized considering effects of fast transient voltage due to isolator operations.</w:t>
      </w:r>
    </w:p>
    <w:p w14:paraId="3C13B366"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 xml:space="preserve">The bus bar modules including auxiliary bus modules (wherever applicable) shall be provided with suitable End Piece (Interface) module </w:t>
      </w:r>
      <w:r w:rsidRPr="009F6662">
        <w:rPr>
          <w:rFonts w:asciiTheme="minorHAnsi" w:hAnsiTheme="minorHAnsi" w:cstheme="minorHAnsi"/>
          <w:b/>
          <w:bCs/>
          <w:lang w:val="en-US" w:eastAsia="en-GB"/>
        </w:rPr>
        <w:t>on both sides</w:t>
      </w:r>
      <w:r w:rsidRPr="009F6662">
        <w:rPr>
          <w:rFonts w:asciiTheme="minorHAnsi" w:hAnsiTheme="minorHAnsi" w:cstheme="minorHAnsi"/>
          <w:lang w:val="en-US" w:eastAsia="en-GB"/>
        </w:rPr>
        <w:t xml:space="preserve"> with the test link facility for future extension as per provisions of future requirements. The end piece module shall be designed in such a way so that future GIS modules may be tested without extending test voltage to existing bus and vice-versa by removing the test link. </w:t>
      </w:r>
    </w:p>
    <w:p w14:paraId="3C13B367"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 xml:space="preserve">TSP shall make available the complete details for the design of interface module such as cross section, enclosure material, enclosure dimensions (inner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en-GB"/>
        </w:rPr>
        <w:t xml:space="preserve"> outer), Flange diameter (inner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en-GB"/>
        </w:rPr>
        <w:t xml:space="preserve"> outer), conductor cross-section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en-GB"/>
        </w:rPr>
        <w:t xml:space="preserve"> connection arrangement, bolt spacing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en-GB"/>
        </w:rPr>
        <w:t xml:space="preserve"> dimension, rated gas pressure, Gasket detail etc. Further, adequate space for GIS busbar interface module shall be taken into account for future scope.</w:t>
      </w:r>
    </w:p>
    <w:p w14:paraId="3C13B368"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Each section shall have plug-in or easily removable connection pieces to allow for easy replacement of any component with the minimum disturbance to the remainder of the equipment. Inspection windows (View Ports) shall be provided for Disconnector Switches and both type of earth switches i.e. Maintenance and fast operating.</w:t>
      </w:r>
    </w:p>
    <w:p w14:paraId="3C13B369"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 xml:space="preserve">Local Control Cabinets (LCC) shall be provided as per requirement. The alarm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en-GB"/>
        </w:rPr>
        <w:t xml:space="preserve"> annunciation of GIS equipment shall be wired to the SCADA System. </w:t>
      </w:r>
    </w:p>
    <w:p w14:paraId="3C13B36A"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 xml:space="preserve">The </w:t>
      </w:r>
      <w:r w:rsidRPr="009F6662">
        <w:rPr>
          <w:rFonts w:asciiTheme="minorHAnsi" w:eastAsia="Calibri" w:hAnsiTheme="minorHAnsi" w:cstheme="minorHAnsi"/>
          <w:lang w:val="en-US" w:eastAsia="en-GB"/>
        </w:rPr>
        <w:t>material</w:t>
      </w:r>
      <w:r w:rsidRPr="009F6662">
        <w:rPr>
          <w:rFonts w:asciiTheme="minorHAnsi" w:hAnsiTheme="minorHAnsi" w:cstheme="minorHAnsi"/>
          <w:lang w:val="en-US" w:eastAsia="en-GB"/>
        </w:rPr>
        <w:t xml:space="preserve"> and thickness of the enclosures shall be such as to withstand an internal flashover without burns through for a period of 300 ms at rated short time withstand current. The material shall be such that it has no effect of environment as well as from the by-products of SF</w:t>
      </w:r>
      <w:r w:rsidRPr="009F6662">
        <w:rPr>
          <w:rFonts w:asciiTheme="minorHAnsi" w:hAnsiTheme="minorHAnsi" w:cstheme="minorHAnsi"/>
          <w:vertAlign w:val="subscript"/>
          <w:lang w:val="en-US" w:eastAsia="en-GB"/>
        </w:rPr>
        <w:t>6</w:t>
      </w:r>
      <w:r w:rsidRPr="009F6662">
        <w:rPr>
          <w:rFonts w:asciiTheme="minorHAnsi" w:hAnsiTheme="minorHAnsi" w:cstheme="minorHAnsi"/>
          <w:lang w:val="en-US" w:eastAsia="en-GB"/>
        </w:rPr>
        <w:t xml:space="preserve"> breakdown under arcing conditions. This shall be validated with Type Test.</w:t>
      </w:r>
    </w:p>
    <w:p w14:paraId="3C13B36B"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b/>
          <w:lang w:val="en-US" w:eastAsia="ar-SA"/>
        </w:rPr>
      </w:pPr>
      <w:r w:rsidRPr="009F6662">
        <w:rPr>
          <w:rFonts w:asciiTheme="minorHAnsi" w:hAnsiTheme="minorHAnsi" w:cstheme="minorHAnsi"/>
          <w:b/>
          <w:lang w:val="en-US" w:eastAsia="ar-SA"/>
        </w:rPr>
        <w:t>Service continuity requirement for GIS:</w:t>
      </w:r>
    </w:p>
    <w:p w14:paraId="3C13B36C" w14:textId="77777777" w:rsidR="008B48A6" w:rsidRPr="009F6662" w:rsidRDefault="008B48A6" w:rsidP="008B48A6">
      <w:pPr>
        <w:widowControl w:val="0"/>
        <w:autoSpaceDE w:val="0"/>
        <w:autoSpaceDN w:val="0"/>
        <w:spacing w:after="120" w:line="276" w:lineRule="auto"/>
        <w:ind w:left="567" w:right="-330"/>
        <w:jc w:val="both"/>
        <w:rPr>
          <w:rFonts w:asciiTheme="minorHAnsi" w:eastAsia="Calibri" w:hAnsiTheme="minorHAnsi" w:cstheme="minorHAnsi"/>
          <w:lang w:val="en-US" w:eastAsia="en-GB"/>
        </w:rPr>
      </w:pPr>
      <w:r w:rsidRPr="009F6662">
        <w:rPr>
          <w:rFonts w:asciiTheme="minorHAnsi" w:eastAsia="Calibri" w:hAnsiTheme="minorHAnsi" w:cstheme="minorHAnsi"/>
          <w:lang w:val="en-US" w:eastAsia="en-GB"/>
        </w:rPr>
        <w:t xml:space="preserve">The GIS </w:t>
      </w:r>
      <w:r w:rsidRPr="009F6662">
        <w:rPr>
          <w:rFonts w:asciiTheme="minorHAnsi" w:hAnsiTheme="minorHAnsi" w:cstheme="minorHAnsi"/>
          <w:lang w:val="en-US" w:eastAsia="en-GB"/>
        </w:rPr>
        <w:t>equipment</w:t>
      </w:r>
      <w:r w:rsidRPr="009F6662">
        <w:rPr>
          <w:rFonts w:asciiTheme="minorHAnsi" w:eastAsia="Calibri" w:hAnsiTheme="minorHAnsi" w:cstheme="minorHAnsi"/>
          <w:lang w:val="en-US" w:eastAsia="en-GB"/>
        </w:rPr>
        <w:t xml:space="preserve"> with the given bus switching arrangement shall be divided into different gas compartments. During the work such as a fault repair or major maintenance, requiring </w:t>
      </w:r>
      <w:r w:rsidRPr="009F6662">
        <w:rPr>
          <w:rFonts w:asciiTheme="minorHAnsi" w:eastAsia="Calibri" w:hAnsiTheme="minorHAnsi" w:cstheme="minorHAnsi"/>
          <w:lang w:val="en-US" w:eastAsia="en-GB"/>
        </w:rPr>
        <w:lastRenderedPageBreak/>
        <w:t xml:space="preserve">the </w:t>
      </w:r>
      <w:r w:rsidRPr="009F6662">
        <w:rPr>
          <w:rFonts w:asciiTheme="minorHAnsi" w:hAnsiTheme="minorHAnsi" w:cstheme="minorHAnsi"/>
          <w:lang w:val="en-US" w:eastAsia="ar-SA"/>
        </w:rPr>
        <w:t>dismantling</w:t>
      </w:r>
      <w:r w:rsidRPr="009F6662">
        <w:rPr>
          <w:rFonts w:asciiTheme="minorHAnsi" w:eastAsia="Calibri" w:hAnsiTheme="minorHAnsi" w:cstheme="minorHAnsi"/>
          <w:lang w:val="en-US" w:eastAsia="en-GB"/>
        </w:rPr>
        <w:t xml:space="preserve"> of a gas compartment for which more than one compartments may need to be de-gassed.</w:t>
      </w:r>
    </w:p>
    <w:p w14:paraId="3C13B36D" w14:textId="77777777" w:rsidR="008B48A6" w:rsidRPr="009F6662" w:rsidRDefault="008B48A6" w:rsidP="008B48A6">
      <w:pPr>
        <w:widowControl w:val="0"/>
        <w:autoSpaceDE w:val="0"/>
        <w:autoSpaceDN w:val="0"/>
        <w:spacing w:after="120" w:line="276" w:lineRule="auto"/>
        <w:ind w:left="567" w:right="-330"/>
        <w:jc w:val="both"/>
        <w:rPr>
          <w:rFonts w:asciiTheme="minorHAnsi" w:eastAsia="Calibri" w:hAnsiTheme="minorHAnsi" w:cstheme="minorHAnsi"/>
          <w:lang w:val="en-US" w:eastAsia="en-GB"/>
        </w:rPr>
      </w:pPr>
      <w:r w:rsidRPr="009F6662">
        <w:rPr>
          <w:rFonts w:asciiTheme="minorHAnsi" w:eastAsia="Calibri" w:hAnsiTheme="minorHAnsi" w:cstheme="minorHAnsi"/>
          <w:lang w:val="en-US" w:eastAsia="en-GB"/>
        </w:rPr>
        <w:t xml:space="preserve">TSP </w:t>
      </w:r>
      <w:r w:rsidRPr="009F6662">
        <w:rPr>
          <w:rFonts w:asciiTheme="minorHAnsi" w:hAnsiTheme="minorHAnsi" w:cstheme="minorHAnsi"/>
          <w:lang w:val="en-US" w:eastAsia="ar-SA"/>
        </w:rPr>
        <w:t>shall</w:t>
      </w:r>
      <w:r w:rsidRPr="009F6662">
        <w:rPr>
          <w:rFonts w:asciiTheme="minorHAnsi" w:eastAsia="Calibri" w:hAnsiTheme="minorHAnsi" w:cstheme="minorHAnsi"/>
          <w:lang w:val="en-US" w:eastAsia="en-GB"/>
        </w:rPr>
        <w:t xml:space="preserve"> meet following Service continuity conditions (to the extent possible) with ensuring equipment and operating personnel’s safety:</w:t>
      </w:r>
    </w:p>
    <w:p w14:paraId="3C13B36E" w14:textId="77777777" w:rsidR="008B48A6" w:rsidRPr="009F6662" w:rsidRDefault="008B48A6" w:rsidP="008B48A6">
      <w:pPr>
        <w:widowControl w:val="0"/>
        <w:tabs>
          <w:tab w:val="left" w:pos="1170"/>
        </w:tabs>
        <w:autoSpaceDE w:val="0"/>
        <w:autoSpaceDN w:val="0"/>
        <w:spacing w:after="0" w:line="276" w:lineRule="auto"/>
        <w:ind w:left="1170" w:right="-330" w:hanging="450"/>
        <w:jc w:val="both"/>
        <w:rPr>
          <w:rFonts w:asciiTheme="minorHAnsi" w:hAnsiTheme="minorHAnsi" w:cstheme="minorHAnsi"/>
          <w:lang w:val="en-US"/>
        </w:rPr>
      </w:pPr>
      <w:r w:rsidRPr="009F6662">
        <w:rPr>
          <w:rFonts w:asciiTheme="minorHAnsi" w:hAnsiTheme="minorHAnsi" w:cstheme="minorHAnsi"/>
          <w:lang w:val="en-US"/>
        </w:rPr>
        <w:t xml:space="preserve">•    </w:t>
      </w:r>
      <w:r w:rsidRPr="009F6662">
        <w:rPr>
          <w:rFonts w:asciiTheme="minorHAnsi" w:hAnsiTheme="minorHAnsi" w:cstheme="minorHAnsi"/>
          <w:lang w:val="en-US"/>
        </w:rPr>
        <w:tab/>
        <w:t xml:space="preserve">For One </w:t>
      </w:r>
      <w:r w:rsidRPr="009F6662">
        <w:rPr>
          <w:rFonts w:asciiTheme="minorHAnsi" w:hAnsiTheme="minorHAnsi" w:cstheme="minorHAnsi"/>
          <w:snapToGrid w:val="0"/>
          <w:lang w:val="en-US"/>
        </w:rPr>
        <w:t>and</w:t>
      </w:r>
      <w:r w:rsidRPr="009F6662">
        <w:rPr>
          <w:rFonts w:asciiTheme="minorHAnsi" w:hAnsiTheme="minorHAnsi" w:cstheme="minorHAnsi"/>
          <w:lang w:val="en-US"/>
        </w:rPr>
        <w:t xml:space="preserve"> half breaker bus switching scheme, during a fault in Circuit Breaker compartment, no bus bar and feeder is permitted out of service during maintenance and repair/replacement.</w:t>
      </w:r>
    </w:p>
    <w:p w14:paraId="3C13B36F" w14:textId="77777777" w:rsidR="008B48A6" w:rsidRPr="009F6662" w:rsidRDefault="008B48A6" w:rsidP="008B48A6">
      <w:pPr>
        <w:widowControl w:val="0"/>
        <w:autoSpaceDE w:val="0"/>
        <w:autoSpaceDN w:val="0"/>
        <w:spacing w:after="0" w:line="276" w:lineRule="auto"/>
        <w:ind w:left="1170" w:right="-330" w:hanging="450"/>
        <w:jc w:val="both"/>
        <w:rPr>
          <w:rFonts w:asciiTheme="minorHAnsi" w:hAnsiTheme="minorHAnsi" w:cstheme="minorHAnsi"/>
          <w:lang w:val="en-US"/>
        </w:rPr>
      </w:pPr>
      <w:r w:rsidRPr="009F6662">
        <w:rPr>
          <w:rFonts w:asciiTheme="minorHAnsi" w:hAnsiTheme="minorHAnsi" w:cstheme="minorHAnsi"/>
          <w:lang w:val="en-US"/>
        </w:rPr>
        <w:t>•     During a fault in a GIS compartment other than the Circuit Breaker compartment, maximum of one bus bar and/or one feeder is permitted out of service during maintenance and repair/replacement.</w:t>
      </w:r>
    </w:p>
    <w:p w14:paraId="3C13B370" w14:textId="77777777" w:rsidR="008B48A6" w:rsidRPr="009F6662" w:rsidRDefault="008B48A6" w:rsidP="008B48A6">
      <w:pPr>
        <w:widowControl w:val="0"/>
        <w:autoSpaceDE w:val="0"/>
        <w:autoSpaceDN w:val="0"/>
        <w:spacing w:before="240" w:after="120" w:line="276" w:lineRule="auto"/>
        <w:ind w:left="567" w:right="-330"/>
        <w:jc w:val="both"/>
        <w:rPr>
          <w:rFonts w:asciiTheme="minorHAnsi" w:hAnsiTheme="minorHAnsi" w:cstheme="minorHAnsi"/>
          <w:b/>
          <w:lang w:val="en-US" w:eastAsia="ar-SA"/>
        </w:rPr>
      </w:pPr>
      <w:r w:rsidRPr="009F6662">
        <w:rPr>
          <w:rFonts w:asciiTheme="minorHAnsi" w:hAnsiTheme="minorHAnsi" w:cstheme="minorHAnsi"/>
          <w:b/>
          <w:lang w:val="en-US" w:eastAsia="ar-SA"/>
        </w:rPr>
        <w:t xml:space="preserve">UHF sensors in GIS for PD (Partial Discharge) detection: </w:t>
      </w:r>
    </w:p>
    <w:p w14:paraId="3C13B371"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ar-SA"/>
        </w:rPr>
      </w:pPr>
      <w:r w:rsidRPr="009F6662">
        <w:rPr>
          <w:rFonts w:asciiTheme="minorHAnsi" w:hAnsiTheme="minorHAnsi" w:cstheme="minorHAnsi"/>
          <w:lang w:val="en-US" w:eastAsia="ar-SA"/>
        </w:rPr>
        <w:t xml:space="preserve">The adequate number of Ultra High Frequency (UHF) sensors shall be provided in the offered GIS along with suitable portable type Partial Discharge (PD) measuring instrument for detection of Partial discharge (of 5 pC and above as per IEC </w:t>
      </w:r>
      <w:r w:rsidRPr="009F6662">
        <w:rPr>
          <w:rFonts w:asciiTheme="minorHAnsi" w:eastAsia="Calibri" w:hAnsiTheme="minorHAnsi" w:cstheme="minorHAnsi"/>
          <w:lang w:val="en-US" w:eastAsia="en-GB"/>
        </w:rPr>
        <w:t>60270</w:t>
      </w:r>
      <w:r w:rsidRPr="009F6662">
        <w:rPr>
          <w:rFonts w:asciiTheme="minorHAnsi" w:hAnsiTheme="minorHAnsi" w:cstheme="minorHAnsi"/>
          <w:lang w:val="en-US" w:eastAsia="ar-SA"/>
        </w:rPr>
        <w:t xml:space="preserve">). The number and location of these sensors shall be based on laboratory tests on the typical design of GIS as per recommendations of CIGRE Document No. 654 (Application Guide for sensitivity verification for UHF Partial discharge detection system for GIS). </w:t>
      </w:r>
    </w:p>
    <w:p w14:paraId="3C13B372"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lang w:val="en-US" w:eastAsia="ar-SA"/>
        </w:rPr>
      </w:pPr>
      <w:r w:rsidRPr="009F6662">
        <w:rPr>
          <w:rFonts w:asciiTheme="minorHAnsi" w:hAnsiTheme="minorHAnsi" w:cstheme="minorHAnsi"/>
          <w:b/>
          <w:lang w:val="en-US" w:eastAsia="ar-SA"/>
        </w:rPr>
        <w:t>B.2.3.1</w:t>
      </w:r>
      <w:r w:rsidRPr="009F6662">
        <w:rPr>
          <w:rFonts w:asciiTheme="minorHAnsi" w:hAnsiTheme="minorHAnsi" w:cstheme="minorHAnsi"/>
          <w:b/>
          <w:lang w:val="en-US" w:eastAsia="ar-SA"/>
        </w:rPr>
        <w:tab/>
      </w:r>
      <w:r w:rsidRPr="009F6662">
        <w:rPr>
          <w:rFonts w:asciiTheme="minorHAnsi" w:hAnsiTheme="minorHAnsi" w:cstheme="minorHAnsi"/>
          <w:b/>
          <w:lang w:val="en-US"/>
        </w:rPr>
        <w:t>Circuit</w:t>
      </w:r>
      <w:r w:rsidRPr="009F6662">
        <w:rPr>
          <w:rFonts w:asciiTheme="minorHAnsi" w:hAnsiTheme="minorHAnsi" w:cstheme="minorHAnsi"/>
          <w:b/>
          <w:lang w:val="en-US" w:eastAsia="ar-SA"/>
        </w:rPr>
        <w:t xml:space="preserve"> Breakers (GIS)</w:t>
      </w:r>
    </w:p>
    <w:p w14:paraId="3C13B373"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ar-SA"/>
        </w:rPr>
      </w:pPr>
      <w:r w:rsidRPr="009F6662">
        <w:rPr>
          <w:rFonts w:asciiTheme="minorHAnsi" w:hAnsiTheme="minorHAnsi" w:cstheme="minorHAnsi"/>
          <w:lang w:val="en-US" w:eastAsia="ar-SA"/>
        </w:rPr>
        <w:t xml:space="preserve">GIS Circuit breakers shall in general be of C2-M2 class and comply to IEC-62271-100. The rated break time shall not exceed 40 ms (milli second) for 765 kV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ar-SA"/>
        </w:rPr>
        <w:t xml:space="preserve"> 400 kV. Circuit breakers shall be suitable for single phase and three phase auto reclosing.</w:t>
      </w:r>
      <w:r w:rsidRPr="009F6662">
        <w:rPr>
          <w:rFonts w:asciiTheme="minorHAnsi" w:hAnsiTheme="minorHAnsi" w:cstheme="minorHAnsi"/>
          <w:sz w:val="20"/>
          <w:szCs w:val="20"/>
          <w:lang w:val="en-US" w:eastAsia="en-GB"/>
        </w:rPr>
        <w:t xml:space="preserve"> </w:t>
      </w:r>
      <w:r w:rsidRPr="009F6662">
        <w:rPr>
          <w:rFonts w:asciiTheme="minorHAnsi" w:hAnsiTheme="minorHAnsi" w:cstheme="minorHAnsi"/>
          <w:lang w:val="en-US" w:eastAsia="ar-SA"/>
        </w:rPr>
        <w:t xml:space="preserve">Each breaker would have two sets of trip circuits which would be connected to separate DC supplies for greater reliability. The Circuit breakers controlling 765 kV lines shall be provided with pre-insertion closing resistor of about 450 ohms with 9 ms insertion time or Controlled Switching Device (CSD). The Circuit breakers controlling 400 kV lines wherever required shall be provided with pre-insertion closing resistor of about 400 ohms with 8 ms insertion time or Controlled Switching Device (CSD) for lines longer than 200 km. The short line fault capacity shall be the same as the rated capacity and this is proposed to be achieved without use of opening resistors. Controlled switching device shall be provided in the Circuit Breaker of the switchable line reactor bay and in Main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ar-SA"/>
        </w:rPr>
        <w:t xml:space="preserve"> Tie bay circuit breakers of line with non-switchable line reactors, Bus reactors and Transformers for 400 kV and above voltage class.</w:t>
      </w:r>
    </w:p>
    <w:p w14:paraId="3C13B374"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US" w:eastAsia="ar-SA"/>
        </w:rPr>
      </w:pPr>
      <w:r w:rsidRPr="009F6662">
        <w:rPr>
          <w:rFonts w:asciiTheme="minorHAnsi" w:hAnsiTheme="minorHAnsi" w:cstheme="minorHAnsi"/>
          <w:b/>
          <w:lang w:val="en-US" w:eastAsia="ar-SA"/>
        </w:rPr>
        <w:t>B.2.3.2</w:t>
      </w:r>
      <w:r w:rsidRPr="009F6662">
        <w:rPr>
          <w:rFonts w:asciiTheme="minorHAnsi" w:hAnsiTheme="minorHAnsi" w:cstheme="minorHAnsi"/>
          <w:b/>
          <w:lang w:val="en-US" w:eastAsia="ar-SA"/>
        </w:rPr>
        <w:tab/>
      </w:r>
      <w:r w:rsidRPr="009F6662">
        <w:rPr>
          <w:rFonts w:asciiTheme="minorHAnsi" w:hAnsiTheme="minorHAnsi" w:cstheme="minorHAnsi"/>
          <w:b/>
          <w:lang w:val="en-US"/>
        </w:rPr>
        <w:t>Isolators</w:t>
      </w:r>
      <w:r w:rsidRPr="009F6662">
        <w:rPr>
          <w:rFonts w:asciiTheme="minorHAnsi" w:hAnsiTheme="minorHAnsi" w:cstheme="minorHAnsi"/>
          <w:b/>
          <w:lang w:val="en-US" w:eastAsia="ar-SA"/>
        </w:rPr>
        <w:t xml:space="preserve"> (GIS)</w:t>
      </w:r>
    </w:p>
    <w:p w14:paraId="3C13B375"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ar-SA"/>
        </w:rPr>
      </w:pPr>
      <w:r w:rsidRPr="009F6662">
        <w:rPr>
          <w:rFonts w:asciiTheme="minorHAnsi" w:hAnsiTheme="minorHAnsi" w:cstheme="minorHAnsi"/>
          <w:lang w:val="en-US" w:eastAsia="ar-SA"/>
        </w:rPr>
        <w:t xml:space="preserve">The isolators shall comply to IEC 62271-102 in general. Earth switches shall be provided at various locations to facilitate maintenance. Main blades and earth blades shall be </w:t>
      </w:r>
      <w:r w:rsidRPr="009F6662">
        <w:rPr>
          <w:rFonts w:asciiTheme="minorHAnsi" w:hAnsiTheme="minorHAnsi" w:cstheme="minorHAnsi"/>
          <w:lang w:val="en-US" w:eastAsia="ar-SA"/>
        </w:rPr>
        <w:lastRenderedPageBreak/>
        <w:t>interlocked and interlock shall be fail safe type. All isolators and</w:t>
      </w:r>
      <w:r w:rsidRPr="009F6662">
        <w:rPr>
          <w:rFonts w:asciiTheme="minorHAnsi" w:hAnsiTheme="minorHAnsi" w:cstheme="minorHAnsi"/>
          <w:b/>
          <w:lang w:val="en-US" w:eastAsia="en-GB"/>
        </w:rPr>
        <w:t xml:space="preserve"> </w:t>
      </w:r>
      <w:r w:rsidRPr="009F6662">
        <w:rPr>
          <w:rFonts w:asciiTheme="minorHAnsi" w:hAnsiTheme="minorHAnsi" w:cstheme="minorHAnsi"/>
          <w:lang w:val="en-US" w:eastAsia="ar-SA"/>
        </w:rPr>
        <w:t xml:space="preserve">earth switches shall be motor operated type.  </w:t>
      </w:r>
    </w:p>
    <w:p w14:paraId="3C13B376"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ar-SA"/>
        </w:rPr>
      </w:pPr>
      <w:r w:rsidRPr="009F6662">
        <w:rPr>
          <w:rFonts w:asciiTheme="minorHAnsi" w:hAnsiTheme="minorHAnsi" w:cstheme="minorHAnsi"/>
          <w:lang w:val="en-US" w:eastAsia="ar-SA"/>
        </w:rPr>
        <w:t>The isolator shall be of extended mechanical endurance class-M2 and</w:t>
      </w:r>
      <w:r w:rsidRPr="009F6662">
        <w:rPr>
          <w:rFonts w:asciiTheme="minorHAnsi" w:hAnsiTheme="minorHAnsi" w:cstheme="minorHAnsi"/>
          <w:b/>
          <w:lang w:val="en-US" w:eastAsia="en-GB"/>
        </w:rPr>
        <w:t xml:space="preserve"> </w:t>
      </w:r>
      <w:r w:rsidRPr="009F6662">
        <w:rPr>
          <w:rFonts w:asciiTheme="minorHAnsi" w:hAnsiTheme="minorHAnsi" w:cstheme="minorHAnsi"/>
          <w:lang w:val="en-US" w:eastAsia="ar-SA"/>
        </w:rPr>
        <w:t xml:space="preserve">suitable for Bus Transfer Current Switching duty as per IEC standards. High speed earthing switches shall be provided for grounding purposes at overhead line terminations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ar-SA"/>
        </w:rPr>
        <w:t xml:space="preserve"> cable terminations and shall have fault making capability as specified. Earth switch for line isolator shall be of earthing switch class E1 and shall be suitable for induced current switching duty as defined for Class-B as per relevant standard.</w:t>
      </w:r>
    </w:p>
    <w:p w14:paraId="3C13B377"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US" w:eastAsia="ar-SA"/>
        </w:rPr>
      </w:pPr>
      <w:r w:rsidRPr="009F6662">
        <w:rPr>
          <w:rFonts w:asciiTheme="minorHAnsi" w:hAnsiTheme="minorHAnsi" w:cstheme="minorHAnsi"/>
          <w:b/>
          <w:lang w:val="en-US" w:eastAsia="ar-SA"/>
        </w:rPr>
        <w:t>B.2.3.3</w:t>
      </w:r>
      <w:r w:rsidRPr="009F6662">
        <w:rPr>
          <w:rFonts w:asciiTheme="minorHAnsi" w:hAnsiTheme="minorHAnsi" w:cstheme="minorHAnsi"/>
          <w:b/>
          <w:lang w:val="en-US" w:eastAsia="ar-SA"/>
        </w:rPr>
        <w:tab/>
      </w:r>
      <w:r w:rsidRPr="009F6662">
        <w:rPr>
          <w:rFonts w:asciiTheme="minorHAnsi" w:hAnsiTheme="minorHAnsi" w:cstheme="minorHAnsi"/>
          <w:b/>
          <w:lang w:val="en-US"/>
        </w:rPr>
        <w:t>Current</w:t>
      </w:r>
      <w:r w:rsidRPr="009F6662">
        <w:rPr>
          <w:rFonts w:asciiTheme="minorHAnsi" w:hAnsiTheme="minorHAnsi" w:cstheme="minorHAnsi"/>
          <w:b/>
          <w:lang w:val="en-US" w:eastAsia="ar-SA"/>
        </w:rPr>
        <w:t xml:space="preserve"> Transformers (GIS)</w:t>
      </w:r>
    </w:p>
    <w:p w14:paraId="3C13B378"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ar-SA"/>
        </w:rPr>
      </w:pPr>
      <w:r w:rsidRPr="009F6662">
        <w:rPr>
          <w:rFonts w:asciiTheme="minorHAnsi" w:hAnsiTheme="minorHAnsi" w:cstheme="minorHAnsi"/>
          <w:lang w:val="en-US" w:eastAsia="ar-SA"/>
        </w:rPr>
        <w:t xml:space="preserve">Current Transformers shall comply with IEC 61869 in general. All ratios shall be obtained by secondary taps only.  Generally, Current Transformers (CT) shall have five cores (four for protection and one for metering) whereas; CT in Tie bays shall have six cores (four for protections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ar-SA"/>
        </w:rPr>
        <w:t xml:space="preserve"> two for metering) suitably distributed on both sides of CB (for 400 kV and above voltage class). The burden and knee point voltage shall be in accord</w:t>
      </w:r>
      <w:r w:rsidRPr="009F6662">
        <w:rPr>
          <w:rFonts w:asciiTheme="minorHAnsi" w:hAnsiTheme="minorHAnsi" w:cstheme="minorHAnsi"/>
          <w:lang w:val="en-US" w:eastAsia="ar-SA"/>
        </w:rPr>
        <w:softHyphen/>
        <w:t xml:space="preserve">ance with the requirements of the system including possible feeds for telemetry. The accuracy class for protection core shall be PX and for the metering core it shall be 0.2S. The rated burden of cores shall be closer to the maximum burden requirement of metering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ar-SA"/>
        </w:rPr>
        <w:t xml:space="preserve"> protection system (not more than 20 VA for metering core) for better sensitivity and accuracy. </w:t>
      </w:r>
    </w:p>
    <w:p w14:paraId="3C13B379"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ar-SA"/>
        </w:rPr>
      </w:pPr>
      <w:r w:rsidRPr="009F6662">
        <w:rPr>
          <w:rFonts w:asciiTheme="minorHAnsi" w:hAnsiTheme="minorHAnsi" w:cstheme="minorHAnsi"/>
          <w:lang w:val="en-US" w:eastAsia="ar-SA"/>
        </w:rPr>
        <w:t>The instrument security factor shall be less than 5 for CTs up to 400 kV voltage class and less than 10 for CTs of 765 kV voltage class.</w:t>
      </w:r>
    </w:p>
    <w:p w14:paraId="3C13B37A"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US" w:eastAsia="ar-SA"/>
        </w:rPr>
      </w:pPr>
      <w:r w:rsidRPr="009F6662">
        <w:rPr>
          <w:rFonts w:asciiTheme="minorHAnsi" w:hAnsiTheme="minorHAnsi" w:cstheme="minorHAnsi"/>
          <w:b/>
          <w:lang w:val="en-US" w:eastAsia="ar-SA"/>
        </w:rPr>
        <w:t>B.2.3.4</w:t>
      </w:r>
      <w:r w:rsidRPr="009F6662">
        <w:rPr>
          <w:rFonts w:asciiTheme="minorHAnsi" w:hAnsiTheme="minorHAnsi" w:cstheme="minorHAnsi"/>
          <w:b/>
          <w:lang w:val="en-US" w:eastAsia="ar-SA"/>
        </w:rPr>
        <w:tab/>
      </w:r>
      <w:r w:rsidRPr="009F6662">
        <w:rPr>
          <w:rFonts w:asciiTheme="minorHAnsi" w:hAnsiTheme="minorHAnsi" w:cstheme="minorHAnsi"/>
          <w:b/>
          <w:lang w:val="en-US"/>
        </w:rPr>
        <w:t>Voltage</w:t>
      </w:r>
      <w:r w:rsidRPr="009F6662">
        <w:rPr>
          <w:rFonts w:asciiTheme="minorHAnsi" w:hAnsiTheme="minorHAnsi" w:cstheme="minorHAnsi"/>
          <w:b/>
          <w:lang w:val="en-US" w:eastAsia="ar-SA"/>
        </w:rPr>
        <w:t xml:space="preserve"> Transformer (GIS)</w:t>
      </w:r>
    </w:p>
    <w:p w14:paraId="3C13B37B"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ar-SA"/>
        </w:rPr>
      </w:pPr>
      <w:r w:rsidRPr="009F6662">
        <w:rPr>
          <w:rFonts w:asciiTheme="minorHAnsi" w:hAnsiTheme="minorHAnsi" w:cstheme="minorHAnsi"/>
          <w:lang w:val="en-US" w:eastAsia="ar-SA"/>
        </w:rPr>
        <w:t>The voltage transformers shall conform to IEC-61869. Voltage transformers shall be of electromagnetic type with SF</w:t>
      </w:r>
      <w:r w:rsidRPr="009F6662">
        <w:rPr>
          <w:rFonts w:asciiTheme="minorHAnsi" w:hAnsiTheme="minorHAnsi" w:cstheme="minorHAnsi"/>
          <w:vertAlign w:val="subscript"/>
          <w:lang w:val="en-US" w:eastAsia="ar-SA"/>
        </w:rPr>
        <w:t>6</w:t>
      </w:r>
      <w:r w:rsidRPr="009F6662">
        <w:rPr>
          <w:rFonts w:asciiTheme="minorHAnsi" w:hAnsiTheme="minorHAnsi" w:cstheme="minorHAnsi"/>
          <w:lang w:val="en-US" w:eastAsia="ar-SA"/>
        </w:rPr>
        <w:t xml:space="preserve"> gas insulation. The earth end of the high voltage winding and the ends of the secondary winding shall be brought out in the terminal box. The voltage transformers shall be located as a separate bay module and will be connected phase to ground and shall be used for protection, metering and synchronization. The voltage transformers shall be of inductive type, nonresistant and shall be contained in their own-SF6 compartment, separated from other parts of installation. The voltage transformer shall be effectively shielded against high frequency electromagnetic transients. The voltage transformer shall have three secondary windings out of which two shall be used for protection and one for metering. The voltage transformer should be thermally and dielectrically safe when the secondary terminals are loaded with the guaranteed thermal burdens. The accuracy class for protection cores shall be 3P. The accuracy of 0.2 on metering core should be maintained throughout the entire burden range on all the three windings without any adjustments during operation. The rated burden of cores shall be closer to the maximum burden requirement of metering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ar-SA"/>
        </w:rPr>
        <w:t xml:space="preserve"> protection system (not more </w:t>
      </w:r>
      <w:r w:rsidRPr="009F6662">
        <w:rPr>
          <w:rFonts w:asciiTheme="minorHAnsi" w:hAnsiTheme="minorHAnsi" w:cstheme="minorHAnsi"/>
          <w:lang w:val="en-US" w:eastAsia="ar-SA"/>
        </w:rPr>
        <w:lastRenderedPageBreak/>
        <w:t>than 50 VA for metering core) for better sensitivity and accuracy.</w:t>
      </w:r>
    </w:p>
    <w:p w14:paraId="3C13B37C"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US" w:eastAsia="ar-SA"/>
        </w:rPr>
      </w:pPr>
      <w:r w:rsidRPr="009F6662">
        <w:rPr>
          <w:rFonts w:asciiTheme="minorHAnsi" w:hAnsiTheme="minorHAnsi" w:cstheme="minorHAnsi"/>
          <w:b/>
          <w:lang w:val="en-US" w:eastAsia="ar-SA"/>
        </w:rPr>
        <w:t>B.2.3.5</w:t>
      </w:r>
      <w:r w:rsidRPr="009F6662">
        <w:rPr>
          <w:rFonts w:asciiTheme="minorHAnsi" w:hAnsiTheme="minorHAnsi" w:cstheme="minorHAnsi"/>
          <w:b/>
          <w:lang w:val="en-US" w:eastAsia="ar-SA"/>
        </w:rPr>
        <w:tab/>
      </w:r>
      <w:r w:rsidRPr="009F6662">
        <w:rPr>
          <w:rFonts w:asciiTheme="minorHAnsi" w:hAnsiTheme="minorHAnsi" w:cstheme="minorHAnsi"/>
          <w:b/>
          <w:lang w:val="en-US"/>
        </w:rPr>
        <w:t>Surge</w:t>
      </w:r>
      <w:r w:rsidRPr="009F6662">
        <w:rPr>
          <w:rFonts w:asciiTheme="minorHAnsi" w:hAnsiTheme="minorHAnsi" w:cstheme="minorHAnsi"/>
          <w:b/>
          <w:lang w:val="en-US" w:eastAsia="ar-SA"/>
        </w:rPr>
        <w:t xml:space="preserve"> Arresters (GIS) (if applicable) </w:t>
      </w:r>
    </w:p>
    <w:p w14:paraId="3C13B37D"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b/>
          <w:lang w:val="en-US" w:eastAsia="ar-SA"/>
        </w:rPr>
      </w:pPr>
      <w:r w:rsidRPr="009F6662">
        <w:rPr>
          <w:rFonts w:asciiTheme="minorHAnsi" w:hAnsiTheme="minorHAnsi" w:cstheme="minorHAnsi"/>
          <w:lang w:val="en-US" w:eastAsia="en-GB"/>
        </w:rPr>
        <w:t xml:space="preserve">624 kV Station High (SH) duty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en-GB"/>
        </w:rPr>
        <w:t xml:space="preserve"> 336 kV Station High (SH) duty gapless type Surge arresters with thermal energy (Wth) of minimum 13 kJ/ kV and 12 kJ/ kV respectively shall be provided for 800 kV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en-GB"/>
        </w:rPr>
        <w:t xml:space="preserve"> 420 kV system respectively conforming to IEC 60099-4 in general. Other characteristics of Surge arrester shall be chosen in accordance with system requirements. Surge arrest</w:t>
      </w:r>
      <w:r w:rsidRPr="009F6662">
        <w:rPr>
          <w:rFonts w:asciiTheme="minorHAnsi" w:hAnsiTheme="minorHAnsi" w:cstheme="minorHAnsi"/>
          <w:lang w:val="en-US" w:eastAsia="en-GB"/>
        </w:rPr>
        <w:softHyphen/>
        <w:t xml:space="preserve">ers shall be provided at line entrances, near transformers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en-GB"/>
        </w:rPr>
        <w:t xml:space="preserve"> Reactors so as to achieve proper insulation coordination. A leakage current monitor with surge counter shall be provided with each surge arrester.</w:t>
      </w:r>
    </w:p>
    <w:p w14:paraId="3C13B37E"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bCs/>
          <w:lang w:val="en-US"/>
        </w:rPr>
      </w:pPr>
      <w:r w:rsidRPr="009F6662">
        <w:rPr>
          <w:rFonts w:asciiTheme="minorHAnsi" w:hAnsiTheme="minorHAnsi" w:cstheme="minorHAnsi"/>
          <w:b/>
          <w:lang w:val="en-US" w:eastAsia="ar-SA"/>
        </w:rPr>
        <w:t>B.2.3.6</w:t>
      </w:r>
      <w:r w:rsidRPr="009F6662">
        <w:rPr>
          <w:rFonts w:asciiTheme="minorHAnsi" w:hAnsiTheme="minorHAnsi" w:cstheme="minorHAnsi"/>
          <w:b/>
          <w:lang w:val="en-US" w:eastAsia="ar-SA"/>
        </w:rPr>
        <w:tab/>
        <w:t>SF</w:t>
      </w:r>
      <w:r w:rsidRPr="009F6662">
        <w:rPr>
          <w:rFonts w:asciiTheme="minorHAnsi" w:hAnsiTheme="minorHAnsi" w:cstheme="minorHAnsi"/>
          <w:b/>
          <w:vertAlign w:val="subscript"/>
          <w:lang w:val="en-US" w:eastAsia="ar-SA"/>
        </w:rPr>
        <w:t>6</w:t>
      </w:r>
      <w:r w:rsidRPr="009F6662">
        <w:rPr>
          <w:rFonts w:asciiTheme="minorHAnsi" w:hAnsiTheme="minorHAnsi" w:cstheme="minorHAnsi"/>
          <w:b/>
          <w:bCs/>
          <w:lang w:val="en-US"/>
        </w:rPr>
        <w:t xml:space="preserve"> to Air Bushing</w:t>
      </w:r>
    </w:p>
    <w:p w14:paraId="3C13B37F"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ar-SA"/>
        </w:rPr>
      </w:pPr>
      <w:r w:rsidRPr="009F6662">
        <w:rPr>
          <w:rFonts w:asciiTheme="minorHAnsi" w:hAnsiTheme="minorHAnsi" w:cstheme="minorHAnsi"/>
          <w:lang w:val="en-US" w:eastAsia="ar-SA"/>
        </w:rPr>
        <w:t>Outdoor bushings, for the connection of conventional external conductors to the SF</w:t>
      </w:r>
      <w:r w:rsidRPr="009F6662">
        <w:rPr>
          <w:rFonts w:asciiTheme="minorHAnsi" w:hAnsiTheme="minorHAnsi" w:cstheme="minorHAnsi"/>
          <w:vertAlign w:val="subscript"/>
          <w:lang w:val="en-US" w:eastAsia="ar-SA"/>
        </w:rPr>
        <w:t>6</w:t>
      </w:r>
      <w:r w:rsidRPr="009F6662">
        <w:rPr>
          <w:rFonts w:asciiTheme="minorHAnsi" w:hAnsiTheme="minorHAnsi" w:cstheme="minorHAnsi"/>
          <w:lang w:val="en-US" w:eastAsia="ar-SA"/>
        </w:rPr>
        <w:t xml:space="preserve"> metal enclosed </w:t>
      </w:r>
      <w:r w:rsidRPr="009F6662">
        <w:rPr>
          <w:rFonts w:asciiTheme="minorHAnsi" w:hAnsiTheme="minorHAnsi" w:cstheme="minorHAnsi"/>
          <w:lang w:val="en-US" w:eastAsia="en-GB"/>
        </w:rPr>
        <w:t>switchgear</w:t>
      </w:r>
      <w:r w:rsidRPr="009F6662">
        <w:rPr>
          <w:rFonts w:asciiTheme="minorHAnsi" w:hAnsiTheme="minorHAnsi" w:cstheme="minorHAnsi"/>
          <w:lang w:val="en-US" w:eastAsia="ar-SA"/>
        </w:rPr>
        <w:t>, shall be provided. Bushings shall generally be in accordance with the requirements of IEC-60137. The creepage distance over the external surface of outdoor bushings shall not be less than 31 mm/ kV. SF</w:t>
      </w:r>
      <w:r w:rsidRPr="009F6662">
        <w:rPr>
          <w:rFonts w:asciiTheme="minorHAnsi" w:hAnsiTheme="minorHAnsi" w:cstheme="minorHAnsi"/>
          <w:vertAlign w:val="subscript"/>
          <w:lang w:val="en-US" w:eastAsia="ar-SA"/>
        </w:rPr>
        <w:t>6</w:t>
      </w:r>
      <w:r w:rsidRPr="009F6662">
        <w:rPr>
          <w:rFonts w:asciiTheme="minorHAnsi" w:hAnsiTheme="minorHAnsi" w:cstheme="minorHAnsi"/>
          <w:lang w:val="en-US" w:eastAsia="ar-SA"/>
        </w:rPr>
        <w:t xml:space="preserve"> to air Bushing shall be of Polymer/ composite type and shall be robust and designed for adequate cantilever strength to meet the requirement of seismic conditions. The electrical and mechanical characteristics of bushings shall be in accordance with IEC-60137. Polymer/composite insulator shall be seamless sheath of silicon rubber compound. The housing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ar-SA"/>
        </w:rPr>
        <w:t xml:space="preserve"> weather sheds should have silicon content of minimum 30% by weight. It should protect the bushing against environmental influences, external pollution and humidity. The hollow silicon composite insulators shall comply with the requirements of IEC 61462 and the relevant parts of IEC-62217.</w:t>
      </w:r>
    </w:p>
    <w:p w14:paraId="3C13B380"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bCs/>
          <w:lang w:val="en-US" w:eastAsia="ar-SA"/>
        </w:rPr>
      </w:pPr>
      <w:r w:rsidRPr="009F6662">
        <w:rPr>
          <w:rFonts w:asciiTheme="minorHAnsi" w:hAnsiTheme="minorHAnsi" w:cstheme="minorHAnsi"/>
          <w:b/>
          <w:bCs/>
          <w:lang w:val="en-US" w:eastAsia="ar-SA"/>
        </w:rPr>
        <w:t>B.2.4</w:t>
      </w:r>
      <w:r w:rsidRPr="009F6662">
        <w:rPr>
          <w:rFonts w:asciiTheme="minorHAnsi" w:hAnsiTheme="minorHAnsi" w:cstheme="minorHAnsi"/>
          <w:b/>
          <w:bCs/>
          <w:lang w:val="en-US" w:eastAsia="ar-SA"/>
        </w:rPr>
        <w:tab/>
        <w:t xml:space="preserve">765 kV </w:t>
      </w:r>
      <w:r w:rsidRPr="009F6662">
        <w:rPr>
          <w:rFonts w:asciiTheme="minorHAnsi" w:hAnsiTheme="minorHAnsi" w:cstheme="minorHAnsi"/>
          <w:b/>
          <w:bCs/>
          <w:snapToGrid w:val="0"/>
          <w:lang w:val="en-US"/>
        </w:rPr>
        <w:t>and</w:t>
      </w:r>
      <w:r w:rsidRPr="009F6662">
        <w:rPr>
          <w:rFonts w:asciiTheme="minorHAnsi" w:hAnsiTheme="minorHAnsi" w:cstheme="minorHAnsi"/>
          <w:b/>
          <w:bCs/>
          <w:lang w:val="en-US" w:eastAsia="ar-SA"/>
        </w:rPr>
        <w:t xml:space="preserve"> 400 kV AIS Substation equipment (as applicable)</w:t>
      </w:r>
    </w:p>
    <w:p w14:paraId="3C13B381"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IN"/>
        </w:rPr>
      </w:pPr>
      <w:r w:rsidRPr="009F6662">
        <w:rPr>
          <w:rFonts w:asciiTheme="minorHAnsi" w:hAnsiTheme="minorHAnsi" w:cstheme="minorHAnsi"/>
          <w:b/>
          <w:bCs/>
          <w:lang w:val="en-US"/>
        </w:rPr>
        <w:t>B.2.4.1</w:t>
      </w:r>
      <w:r w:rsidRPr="009F6662">
        <w:rPr>
          <w:rFonts w:asciiTheme="minorHAnsi" w:hAnsiTheme="minorHAnsi" w:cstheme="minorHAnsi"/>
          <w:b/>
          <w:bCs/>
          <w:lang w:val="en-US"/>
        </w:rPr>
        <w:tab/>
        <w:t>Capacitive</w:t>
      </w:r>
      <w:r w:rsidRPr="009F6662">
        <w:rPr>
          <w:rFonts w:asciiTheme="minorHAnsi" w:hAnsiTheme="minorHAnsi" w:cstheme="minorHAnsi"/>
          <w:b/>
          <w:lang w:val="en-IN"/>
        </w:rPr>
        <w:t xml:space="preserve"> Voltage Transformers (AIS)</w:t>
      </w:r>
    </w:p>
    <w:p w14:paraId="3C13B382"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ar-SA"/>
        </w:rPr>
      </w:pPr>
      <w:r w:rsidRPr="009F6662">
        <w:rPr>
          <w:rFonts w:asciiTheme="minorHAnsi" w:hAnsiTheme="minorHAnsi" w:cstheme="minorHAnsi"/>
          <w:lang w:val="en-IN" w:eastAsia="en-IN" w:bidi="hi-IN"/>
        </w:rPr>
        <w:t>Capacitive</w:t>
      </w:r>
      <w:r w:rsidRPr="009F6662">
        <w:rPr>
          <w:rFonts w:asciiTheme="minorHAnsi" w:hAnsiTheme="minorHAnsi" w:cstheme="minorHAnsi"/>
          <w:lang w:val="en-US" w:eastAsia="en-GB"/>
        </w:rPr>
        <w:t xml:space="preserve"> Voltage transformers shall comply with IEC 61869 in general. These shall </w:t>
      </w:r>
      <w:r w:rsidRPr="009F6662">
        <w:rPr>
          <w:rFonts w:asciiTheme="minorHAnsi" w:hAnsiTheme="minorHAnsi" w:cstheme="minorHAnsi"/>
          <w:lang w:val="en-US" w:eastAsia="ar-SA"/>
        </w:rPr>
        <w:t>have</w:t>
      </w:r>
      <w:r w:rsidRPr="009F6662">
        <w:rPr>
          <w:rFonts w:asciiTheme="minorHAnsi" w:hAnsiTheme="minorHAnsi" w:cstheme="minorHAnsi"/>
          <w:lang w:val="en-US" w:eastAsia="en-GB"/>
        </w:rPr>
        <w:t xml:space="preserve"> three secondaries out of which two shall be used for protection and one for metering. Accuracy class for protection cores shall be 3P and for metering core it shall be 0.2. The Capacitive voltage transformers on lines shall be suitable for Carrier Coupling. The Capacitance of CVT for 765 kV shall be 8800 pF. The Capacitance of CVT for 400 kV shall be of 4400/ 8800 pF depending on PLCC requirements. </w:t>
      </w:r>
      <w:r w:rsidRPr="009F6662">
        <w:rPr>
          <w:rFonts w:asciiTheme="minorHAnsi" w:hAnsiTheme="minorHAnsi" w:cstheme="minorHAnsi"/>
          <w:lang w:val="en-US" w:eastAsia="ar-SA"/>
        </w:rPr>
        <w:t xml:space="preserve">The rated burden of cores shall be closer to the maximum burden requirement of metering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ar-SA"/>
        </w:rPr>
        <w:t xml:space="preserve"> protection system (not more than 50 VA for metering core)</w:t>
      </w:r>
      <w:r w:rsidRPr="009F6662">
        <w:rPr>
          <w:rFonts w:asciiTheme="minorHAnsi" w:hAnsiTheme="minorHAnsi" w:cstheme="minorHAnsi"/>
          <w:b/>
          <w:lang w:val="en-US" w:eastAsia="en-GB"/>
        </w:rPr>
        <w:t xml:space="preserve"> </w:t>
      </w:r>
      <w:r w:rsidRPr="009F6662">
        <w:rPr>
          <w:rFonts w:asciiTheme="minorHAnsi" w:hAnsiTheme="minorHAnsi" w:cstheme="minorHAnsi"/>
          <w:lang w:val="en-US" w:eastAsia="ar-SA"/>
        </w:rPr>
        <w:t xml:space="preserve">for better sensitivity and accuracy. </w:t>
      </w:r>
    </w:p>
    <w:p w14:paraId="3C13B383"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IN"/>
        </w:rPr>
      </w:pPr>
      <w:r w:rsidRPr="009F6662">
        <w:rPr>
          <w:rFonts w:asciiTheme="minorHAnsi" w:hAnsiTheme="minorHAnsi" w:cstheme="minorHAnsi"/>
          <w:b/>
          <w:bCs/>
          <w:lang w:val="en-US"/>
        </w:rPr>
        <w:t>B.2.4.2</w:t>
      </w:r>
      <w:r w:rsidRPr="009F6662">
        <w:rPr>
          <w:rFonts w:asciiTheme="minorHAnsi" w:hAnsiTheme="minorHAnsi" w:cstheme="minorHAnsi"/>
          <w:b/>
          <w:bCs/>
          <w:lang w:val="en-US"/>
        </w:rPr>
        <w:tab/>
        <w:t>Surge</w:t>
      </w:r>
      <w:r w:rsidRPr="009F6662">
        <w:rPr>
          <w:rFonts w:asciiTheme="minorHAnsi" w:hAnsiTheme="minorHAnsi" w:cstheme="minorHAnsi"/>
          <w:b/>
          <w:lang w:val="en-IN"/>
        </w:rPr>
        <w:t xml:space="preserve"> Arresters (AIS)</w:t>
      </w:r>
    </w:p>
    <w:p w14:paraId="3C13B384"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 xml:space="preserve">624 kV Station High (SH) duty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en-GB"/>
        </w:rPr>
        <w:t xml:space="preserve"> 336 kV Station High (SH) duty gapless type Surge arresters </w:t>
      </w:r>
      <w:r w:rsidRPr="009F6662">
        <w:rPr>
          <w:rFonts w:asciiTheme="minorHAnsi" w:hAnsiTheme="minorHAnsi" w:cstheme="minorHAnsi"/>
          <w:lang w:val="en-US" w:eastAsia="en-GB"/>
        </w:rPr>
        <w:lastRenderedPageBreak/>
        <w:t xml:space="preserve">with thermal energy (Wth) of minimum 13 kJ/kV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en-GB"/>
        </w:rPr>
        <w:t xml:space="preserve"> 12 kJ/kV respectively shall be provided for 800 kV and 420 kV system respectively conforming to IEC 60099-4 in general. Other characteristics of Surge arrester shall be chosen in accordance with system requirements. Surge arrest</w:t>
      </w:r>
      <w:r w:rsidRPr="009F6662">
        <w:rPr>
          <w:rFonts w:asciiTheme="minorHAnsi" w:hAnsiTheme="minorHAnsi" w:cstheme="minorHAnsi"/>
          <w:lang w:val="en-US" w:eastAsia="en-GB"/>
        </w:rPr>
        <w:softHyphen/>
        <w:t>ers shall be provided at line entrances, near Transformers and Reactors so as to achieve proper insulation coordination. Surge Arresters shall be provided with porcelain/ polymer housing fitted with pressure relief de</w:t>
      </w:r>
      <w:r w:rsidRPr="009F6662">
        <w:rPr>
          <w:rFonts w:asciiTheme="minorHAnsi" w:hAnsiTheme="minorHAnsi" w:cstheme="minorHAnsi"/>
          <w:lang w:val="en-US" w:eastAsia="en-GB"/>
        </w:rPr>
        <w:softHyphen/>
        <w:t>vices. A leakage current monitor with surge counter shall be provided with each surge arrester.</w:t>
      </w:r>
    </w:p>
    <w:p w14:paraId="3C13B385"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IN"/>
        </w:rPr>
      </w:pPr>
      <w:r w:rsidRPr="009F6662">
        <w:rPr>
          <w:rFonts w:asciiTheme="minorHAnsi" w:hAnsiTheme="minorHAnsi" w:cstheme="minorHAnsi"/>
          <w:b/>
          <w:lang w:val="en-IN"/>
        </w:rPr>
        <w:t>B.2.5</w:t>
      </w:r>
      <w:r w:rsidRPr="009F6662">
        <w:rPr>
          <w:rFonts w:asciiTheme="minorHAnsi" w:hAnsiTheme="minorHAnsi" w:cstheme="minorHAnsi"/>
          <w:b/>
          <w:lang w:val="en-IN"/>
        </w:rPr>
        <w:tab/>
        <w:t xml:space="preserve">Protection Relaying and Control System </w:t>
      </w:r>
    </w:p>
    <w:p w14:paraId="3C13B386"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 xml:space="preserve">The </w:t>
      </w:r>
      <w:r w:rsidRPr="009F6662">
        <w:rPr>
          <w:rFonts w:asciiTheme="minorHAnsi" w:hAnsiTheme="minorHAnsi" w:cstheme="minorHAnsi"/>
          <w:lang w:val="en-IN" w:eastAsia="en-IN" w:bidi="hi-IN"/>
        </w:rPr>
        <w:t>protective</w:t>
      </w:r>
      <w:r w:rsidRPr="009F6662">
        <w:rPr>
          <w:rFonts w:asciiTheme="minorHAnsi" w:hAnsiTheme="minorHAnsi" w:cstheme="minorHAnsi"/>
          <w:lang w:val="en-US" w:eastAsia="en-GB"/>
        </w:rPr>
        <w:t xml:space="preserve"> relaying system proposed to be provided for transmission lines, auto-transformers, reactors and bus bars to minimize the damage to the equipment in the events of faults and abnormal conditions, is dealt in this section. All main protective relays shall be numerical type with IEC 61850 communication interface and should have interoperability during integration of numerical relays to communicate over IEC61850 protocol with RTU/SAS/IEDs of different OEMs. All numerical relays shall have built in disturbance recording feature.</w:t>
      </w:r>
    </w:p>
    <w:p w14:paraId="3C13B387"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IN" w:eastAsia="en-IN" w:bidi="hi-IN"/>
        </w:rPr>
      </w:pPr>
      <w:r w:rsidRPr="009F6662">
        <w:rPr>
          <w:rFonts w:asciiTheme="minorHAnsi" w:hAnsiTheme="minorHAnsi" w:cstheme="minorHAnsi"/>
          <w:lang w:val="en-IN" w:eastAsia="en-IN" w:bidi="hi-IN"/>
        </w:rPr>
        <w:t xml:space="preserve">The protection circuits and relays of transformer and reactor shall be electrically and physically </w:t>
      </w:r>
      <w:r w:rsidRPr="009F6662">
        <w:rPr>
          <w:rFonts w:asciiTheme="minorHAnsi" w:hAnsiTheme="minorHAnsi" w:cstheme="minorHAnsi"/>
          <w:lang w:val="en-US" w:eastAsia="en-GB"/>
        </w:rPr>
        <w:t>segregated</w:t>
      </w:r>
      <w:r w:rsidRPr="009F6662">
        <w:rPr>
          <w:rFonts w:asciiTheme="minorHAnsi" w:hAnsiTheme="minorHAnsi" w:cstheme="minorHAnsi"/>
          <w:lang w:val="en-IN" w:eastAsia="en-IN" w:bidi="hi-IN"/>
        </w:rPr>
        <w:t xml:space="preserve"> into two groups each being independent and capable of providing uninterrupted protection even in the event of one of the protection groups failing, to obtain redundancy, and to take protection systems out for maintenance while the equipment remains in service.</w:t>
      </w:r>
    </w:p>
    <w:p w14:paraId="3C13B388" w14:textId="77777777" w:rsidR="008B48A6" w:rsidRPr="009F6662" w:rsidRDefault="008B48A6" w:rsidP="008B48A6">
      <w:pPr>
        <w:widowControl w:val="0"/>
        <w:numPr>
          <w:ilvl w:val="0"/>
          <w:numId w:val="63"/>
        </w:numPr>
        <w:autoSpaceDE w:val="0"/>
        <w:autoSpaceDN w:val="0"/>
        <w:adjustRightInd w:val="0"/>
        <w:spacing w:before="240" w:after="240" w:line="276" w:lineRule="auto"/>
        <w:ind w:left="567" w:right="-330" w:hanging="709"/>
        <w:rPr>
          <w:rFonts w:asciiTheme="minorHAnsi" w:eastAsia="Calibri" w:hAnsiTheme="minorHAnsi" w:cstheme="minorHAnsi"/>
          <w:b/>
          <w:bCs/>
          <w:lang w:val="en-US"/>
        </w:rPr>
      </w:pPr>
      <w:r w:rsidRPr="009F6662">
        <w:rPr>
          <w:rFonts w:asciiTheme="minorHAnsi" w:eastAsia="Calibri" w:hAnsiTheme="minorHAnsi" w:cstheme="minorHAnsi"/>
          <w:b/>
          <w:bCs/>
          <w:lang w:val="en-US"/>
        </w:rPr>
        <w:t>Transmission Lines</w:t>
      </w:r>
      <w:r w:rsidRPr="009F6662">
        <w:rPr>
          <w:rFonts w:asciiTheme="minorHAnsi" w:hAnsiTheme="minorHAnsi" w:cstheme="minorHAnsi"/>
          <w:b/>
          <w:bCs/>
          <w:lang w:val="en-US"/>
        </w:rPr>
        <w:t xml:space="preserve"> Protection</w:t>
      </w:r>
    </w:p>
    <w:p w14:paraId="3C13B389"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IN" w:eastAsia="en-IN" w:bidi="hi-IN"/>
        </w:rPr>
      </w:pPr>
      <w:r w:rsidRPr="009F6662">
        <w:rPr>
          <w:rFonts w:asciiTheme="minorHAnsi" w:eastAsia="Calibri" w:hAnsiTheme="minorHAnsi" w:cstheme="minorHAnsi"/>
          <w:lang w:val="en-US" w:eastAsia="en-GB"/>
        </w:rPr>
        <w:t>765 kV and</w:t>
      </w:r>
      <w:r w:rsidRPr="009F6662">
        <w:rPr>
          <w:rFonts w:asciiTheme="minorHAnsi" w:hAnsiTheme="minorHAnsi" w:cstheme="minorHAnsi"/>
          <w:lang w:val="en-IN" w:eastAsia="en-IN" w:bidi="hi-IN"/>
        </w:rPr>
        <w:t xml:space="preserve"> 400 kV</w:t>
      </w:r>
      <w:r w:rsidRPr="009F6662">
        <w:rPr>
          <w:rFonts w:asciiTheme="minorHAnsi" w:eastAsia="Calibri" w:hAnsiTheme="minorHAnsi" w:cstheme="minorHAnsi"/>
          <w:lang w:val="en-US" w:eastAsia="en-GB"/>
        </w:rPr>
        <w:t xml:space="preserve"> lines shall have Main-I numerical three zone distance protection scheme with carrier aided inter-tripping feature. 765 kV and 400 kV lines shall also have Main-II </w:t>
      </w:r>
      <w:r w:rsidRPr="009F6662">
        <w:rPr>
          <w:rFonts w:asciiTheme="minorHAnsi" w:hAnsiTheme="minorHAnsi" w:cstheme="minorHAnsi"/>
          <w:lang w:val="en-US" w:eastAsia="en-GB"/>
        </w:rPr>
        <w:t>numerical</w:t>
      </w:r>
      <w:r w:rsidRPr="009F6662">
        <w:rPr>
          <w:rFonts w:asciiTheme="minorHAnsi" w:eastAsia="Calibri" w:hAnsiTheme="minorHAnsi" w:cstheme="minorHAnsi"/>
          <w:lang w:val="en-US" w:eastAsia="en-GB"/>
        </w:rPr>
        <w:t xml:space="preserve"> distance protection scheme like Main-I but from different make that of Main-I. The Main-I and Main-II protection relays of s</w:t>
      </w:r>
      <w:r w:rsidRPr="009F6662">
        <w:rPr>
          <w:rFonts w:asciiTheme="minorHAnsi" w:hAnsiTheme="minorHAnsi" w:cstheme="minorHAnsi"/>
          <w:lang w:val="en-US" w:eastAsia="en-GB"/>
        </w:rPr>
        <w:t xml:space="preserve">ame make may be provided only if they are of different hardware and manufacturing platform </w:t>
      </w:r>
      <w:r w:rsidRPr="009F6662">
        <w:rPr>
          <w:rFonts w:asciiTheme="minorHAnsi" w:hAnsiTheme="minorHAnsi" w:cstheme="minorHAnsi"/>
          <w:lang w:val="en-IN" w:eastAsia="en-IN" w:bidi="hi-IN"/>
        </w:rPr>
        <w:t>or different principle of operation.</w:t>
      </w:r>
    </w:p>
    <w:p w14:paraId="3C13B38A" w14:textId="77777777" w:rsidR="008B48A6" w:rsidRPr="009F6662" w:rsidRDefault="008B48A6" w:rsidP="008B48A6">
      <w:pPr>
        <w:widowControl w:val="0"/>
        <w:autoSpaceDE w:val="0"/>
        <w:autoSpaceDN w:val="0"/>
        <w:spacing w:after="120" w:line="276" w:lineRule="auto"/>
        <w:ind w:left="567" w:right="-330"/>
        <w:jc w:val="both"/>
        <w:rPr>
          <w:rFonts w:asciiTheme="minorHAnsi" w:eastAsia="Calibri" w:hAnsiTheme="minorHAnsi" w:cstheme="minorHAnsi"/>
          <w:lang w:val="en-US" w:eastAsia="en-GB"/>
        </w:rPr>
      </w:pPr>
      <w:r w:rsidRPr="009F6662">
        <w:rPr>
          <w:rFonts w:asciiTheme="minorHAnsi" w:hAnsiTheme="minorHAnsi" w:cstheme="minorHAnsi"/>
          <w:lang w:val="en-US" w:eastAsia="en-GB"/>
        </w:rPr>
        <w:t>However</w:t>
      </w:r>
      <w:r w:rsidRPr="009F6662">
        <w:rPr>
          <w:rFonts w:asciiTheme="minorHAnsi" w:hAnsiTheme="minorHAnsi" w:cstheme="minorHAnsi"/>
          <w:lang w:val="en-IN" w:eastAsia="en-IN" w:bidi="hi-IN"/>
        </w:rPr>
        <w:t>,</w:t>
      </w:r>
      <w:r w:rsidRPr="009F6662">
        <w:rPr>
          <w:rFonts w:asciiTheme="minorHAnsi" w:eastAsia="Calibri" w:hAnsiTheme="minorHAnsi" w:cstheme="minorHAnsi"/>
          <w:lang w:val="en-US" w:eastAsia="en-GB"/>
        </w:rPr>
        <w:t xml:space="preserve"> Line Current Differential relay (with back up distance protection feature) as Main–I and Main-II shall be considered at both ends for short lines (line length below 30 km) having Fibre Optic communication link. Differential relay at remote end shall be provided by the TSP. Associated power </w:t>
      </w:r>
      <w:r w:rsidRPr="009F6662">
        <w:rPr>
          <w:rFonts w:asciiTheme="minorHAnsi" w:hAnsiTheme="minorHAnsi" w:cstheme="minorHAnsi"/>
          <w:snapToGrid w:val="0"/>
          <w:lang w:val="en-US" w:eastAsia="en-GB"/>
        </w:rPr>
        <w:t>and</w:t>
      </w:r>
      <w:r w:rsidRPr="009F6662">
        <w:rPr>
          <w:rFonts w:asciiTheme="minorHAnsi" w:eastAsia="Calibri" w:hAnsiTheme="minorHAnsi" w:cstheme="minorHAnsi"/>
          <w:lang w:val="en-US" w:eastAsia="en-GB"/>
        </w:rPr>
        <w:t xml:space="preserve"> control cabling and integration with SAS at remote end shall be provided by respective bay owner.</w:t>
      </w:r>
    </w:p>
    <w:p w14:paraId="3C13B38B" w14:textId="77777777" w:rsidR="008B48A6" w:rsidRPr="009F6662" w:rsidRDefault="008B48A6" w:rsidP="008B48A6">
      <w:pPr>
        <w:widowControl w:val="0"/>
        <w:autoSpaceDE w:val="0"/>
        <w:autoSpaceDN w:val="0"/>
        <w:spacing w:after="120" w:line="276" w:lineRule="auto"/>
        <w:ind w:left="567" w:right="-330"/>
        <w:jc w:val="both"/>
        <w:rPr>
          <w:rFonts w:asciiTheme="minorHAnsi" w:eastAsia="Calibri" w:hAnsiTheme="minorHAnsi" w:cstheme="minorHAnsi"/>
          <w:lang w:val="en-US" w:eastAsia="en-GB"/>
        </w:rPr>
      </w:pPr>
      <w:r w:rsidRPr="009F6662">
        <w:rPr>
          <w:rFonts w:asciiTheme="minorHAnsi" w:eastAsia="Calibri" w:hAnsiTheme="minorHAnsi" w:cstheme="minorHAnsi"/>
          <w:lang w:val="en-US" w:eastAsia="en-GB"/>
        </w:rPr>
        <w:t xml:space="preserve">In case </w:t>
      </w:r>
      <w:r w:rsidRPr="009F6662">
        <w:rPr>
          <w:rFonts w:asciiTheme="minorHAnsi" w:hAnsiTheme="minorHAnsi" w:cstheme="minorHAnsi"/>
          <w:lang w:val="en-US" w:eastAsia="en-GB"/>
        </w:rPr>
        <w:t>of</w:t>
      </w:r>
      <w:r w:rsidRPr="009F6662">
        <w:rPr>
          <w:rFonts w:asciiTheme="minorHAnsi" w:eastAsia="Calibri" w:hAnsiTheme="minorHAnsi" w:cstheme="minorHAnsi"/>
          <w:lang w:val="en-US" w:eastAsia="en-GB"/>
        </w:rPr>
        <w:t xml:space="preserve"> loop in loop out of transmission lines, the existing protection scheme shall be studied and suitable up-gradation (if required) shall be carried out.</w:t>
      </w:r>
    </w:p>
    <w:p w14:paraId="3C13B38C" w14:textId="77777777" w:rsidR="008B48A6" w:rsidRPr="009F6662" w:rsidRDefault="008B48A6" w:rsidP="008B48A6">
      <w:pPr>
        <w:widowControl w:val="0"/>
        <w:autoSpaceDE w:val="0"/>
        <w:autoSpaceDN w:val="0"/>
        <w:spacing w:after="120" w:line="276" w:lineRule="auto"/>
        <w:ind w:left="567" w:right="-330"/>
        <w:jc w:val="both"/>
        <w:rPr>
          <w:rFonts w:asciiTheme="minorHAnsi" w:eastAsia="Calibri" w:hAnsiTheme="minorHAnsi" w:cstheme="minorHAnsi"/>
          <w:lang w:val="en-US" w:eastAsia="en-GB"/>
        </w:rPr>
      </w:pPr>
      <w:r w:rsidRPr="009F6662">
        <w:rPr>
          <w:rFonts w:asciiTheme="minorHAnsi" w:eastAsia="Calibri" w:hAnsiTheme="minorHAnsi" w:cstheme="minorHAnsi"/>
          <w:lang w:val="en-US" w:eastAsia="en-GB"/>
        </w:rPr>
        <w:t xml:space="preserve">Further, all 765 kVand 400 kV lines shall be provided with single and three phase auto-reclosing facility to allow reclosing of circuit breakers in case of transient faults. These lines </w:t>
      </w:r>
      <w:r w:rsidRPr="009F6662">
        <w:rPr>
          <w:rFonts w:asciiTheme="minorHAnsi" w:eastAsia="Calibri" w:hAnsiTheme="minorHAnsi" w:cstheme="minorHAnsi"/>
          <w:lang w:val="en-US" w:eastAsia="en-GB"/>
        </w:rPr>
        <w:lastRenderedPageBreak/>
        <w:t>shall also be provided with distance to fault locators to identify the location of fault on transmission lines.</w:t>
      </w:r>
    </w:p>
    <w:p w14:paraId="3C13B38D" w14:textId="77777777" w:rsidR="008B48A6" w:rsidRPr="009F6662" w:rsidRDefault="008B48A6" w:rsidP="008B48A6">
      <w:pPr>
        <w:widowControl w:val="0"/>
        <w:autoSpaceDE w:val="0"/>
        <w:autoSpaceDN w:val="0"/>
        <w:spacing w:after="120" w:line="276" w:lineRule="auto"/>
        <w:ind w:left="567" w:right="-330"/>
        <w:jc w:val="both"/>
        <w:rPr>
          <w:rFonts w:asciiTheme="minorHAnsi" w:eastAsia="Calibri" w:hAnsiTheme="minorHAnsi" w:cstheme="minorHAnsi"/>
          <w:lang w:val="en-US" w:eastAsia="en-GB"/>
        </w:rPr>
      </w:pPr>
      <w:r w:rsidRPr="009F6662">
        <w:rPr>
          <w:rFonts w:asciiTheme="minorHAnsi" w:eastAsia="Calibri" w:hAnsiTheme="minorHAnsi" w:cstheme="minorHAnsi"/>
          <w:lang w:val="en-US" w:eastAsia="en-GB"/>
        </w:rPr>
        <w:t xml:space="preserve">All 765 kV </w:t>
      </w:r>
      <w:r w:rsidRPr="009F6662">
        <w:rPr>
          <w:rFonts w:asciiTheme="minorHAnsi" w:hAnsiTheme="minorHAnsi" w:cstheme="minorHAnsi"/>
          <w:snapToGrid w:val="0"/>
          <w:lang w:val="en-US" w:eastAsia="en-GB"/>
        </w:rPr>
        <w:t>and</w:t>
      </w:r>
      <w:r w:rsidRPr="009F6662">
        <w:rPr>
          <w:rFonts w:asciiTheme="minorHAnsi" w:eastAsia="Calibri" w:hAnsiTheme="minorHAnsi" w:cstheme="minorHAnsi"/>
          <w:lang w:val="en-US" w:eastAsia="en-GB"/>
        </w:rPr>
        <w:t xml:space="preserve"> 400 kV lines shall also be provided with two stages over voltage protection. Over voltage protection </w:t>
      </w:r>
      <w:r w:rsidRPr="009F6662">
        <w:rPr>
          <w:rFonts w:asciiTheme="minorHAnsi" w:hAnsiTheme="minorHAnsi" w:cstheme="minorHAnsi"/>
          <w:snapToGrid w:val="0"/>
          <w:lang w:val="en-US" w:eastAsia="en-GB"/>
        </w:rPr>
        <w:t>and</w:t>
      </w:r>
      <w:r w:rsidRPr="009F6662">
        <w:rPr>
          <w:rFonts w:asciiTheme="minorHAnsi" w:eastAsia="Calibri" w:hAnsiTheme="minorHAnsi" w:cstheme="minorHAnsi"/>
          <w:lang w:val="en-US" w:eastAsia="en-GB"/>
        </w:rPr>
        <w:t xml:space="preserve"> distance to fault locator may be provided as in-built feature of Main-I </w:t>
      </w:r>
      <w:r w:rsidRPr="009F6662">
        <w:rPr>
          <w:rFonts w:asciiTheme="minorHAnsi" w:hAnsiTheme="minorHAnsi" w:cstheme="minorHAnsi"/>
          <w:snapToGrid w:val="0"/>
          <w:lang w:val="en-US" w:eastAsia="en-GB"/>
        </w:rPr>
        <w:t>and</w:t>
      </w:r>
      <w:r w:rsidRPr="009F6662">
        <w:rPr>
          <w:rFonts w:asciiTheme="minorHAnsi" w:eastAsia="Calibri" w:hAnsiTheme="minorHAnsi" w:cstheme="minorHAnsi"/>
          <w:lang w:val="en-US" w:eastAsia="en-GB"/>
        </w:rPr>
        <w:t xml:space="preserve"> Main-II protection relays. Auto reclose as built-in function of Bay Control Unit (BCU) is also acceptable. </w:t>
      </w:r>
    </w:p>
    <w:p w14:paraId="3C13B38E" w14:textId="77777777" w:rsidR="008B48A6" w:rsidRPr="009F6662" w:rsidRDefault="008B48A6" w:rsidP="008B48A6">
      <w:pPr>
        <w:widowControl w:val="0"/>
        <w:autoSpaceDE w:val="0"/>
        <w:autoSpaceDN w:val="0"/>
        <w:spacing w:after="120" w:line="276" w:lineRule="auto"/>
        <w:ind w:left="567" w:right="-330"/>
        <w:jc w:val="both"/>
        <w:rPr>
          <w:rFonts w:asciiTheme="minorHAnsi" w:eastAsia="Calibri" w:hAnsiTheme="minorHAnsi" w:cstheme="minorHAnsi"/>
          <w:lang w:val="en-US" w:eastAsia="en-GB"/>
        </w:rPr>
      </w:pPr>
      <w:r w:rsidRPr="009F6662">
        <w:rPr>
          <w:rFonts w:asciiTheme="minorHAnsi" w:eastAsia="Calibri" w:hAnsiTheme="minorHAnsi" w:cstheme="minorHAnsi"/>
          <w:lang w:val="en-US" w:eastAsia="en-GB"/>
        </w:rPr>
        <w:t>The Main-I and Main-II protection relays shall be fed from separate DC sources and shall be mounted in separate panels.</w:t>
      </w:r>
    </w:p>
    <w:p w14:paraId="3C13B38F" w14:textId="77777777" w:rsidR="008B48A6" w:rsidRPr="009F6662" w:rsidRDefault="008B48A6" w:rsidP="008B48A6">
      <w:pPr>
        <w:widowControl w:val="0"/>
        <w:autoSpaceDE w:val="0"/>
        <w:autoSpaceDN w:val="0"/>
        <w:spacing w:after="120" w:line="276" w:lineRule="auto"/>
        <w:ind w:left="567" w:right="-330"/>
        <w:jc w:val="both"/>
        <w:rPr>
          <w:rFonts w:asciiTheme="minorHAnsi" w:eastAsia="Calibri" w:hAnsiTheme="minorHAnsi" w:cstheme="minorHAnsi"/>
          <w:lang w:val="en-US" w:eastAsia="en-GB"/>
        </w:rPr>
      </w:pPr>
      <w:r w:rsidRPr="009F6662">
        <w:rPr>
          <w:rFonts w:asciiTheme="minorHAnsi" w:eastAsia="Calibri" w:hAnsiTheme="minorHAnsi" w:cstheme="minorHAnsi"/>
          <w:lang w:val="en-US" w:eastAsia="en-GB"/>
        </w:rPr>
        <w:t xml:space="preserve">For 765 kV and 400 kV transmission lines, directional IDMT earth fault relay should be provided as standalone unit or in-built feature of Main-I and Main -II feature. </w:t>
      </w:r>
    </w:p>
    <w:p w14:paraId="3C13B390" w14:textId="77777777" w:rsidR="008B48A6" w:rsidRPr="009F6662" w:rsidRDefault="008B48A6" w:rsidP="008B48A6">
      <w:pPr>
        <w:widowControl w:val="0"/>
        <w:numPr>
          <w:ilvl w:val="0"/>
          <w:numId w:val="63"/>
        </w:numPr>
        <w:autoSpaceDE w:val="0"/>
        <w:autoSpaceDN w:val="0"/>
        <w:adjustRightInd w:val="0"/>
        <w:spacing w:before="240" w:after="240" w:line="276" w:lineRule="auto"/>
        <w:ind w:left="567" w:right="-330" w:hanging="709"/>
        <w:rPr>
          <w:rFonts w:asciiTheme="minorHAnsi" w:hAnsiTheme="minorHAnsi" w:cstheme="minorHAnsi"/>
          <w:b/>
          <w:bCs/>
          <w:lang w:val="en-IN"/>
        </w:rPr>
      </w:pPr>
      <w:r w:rsidRPr="009F6662">
        <w:rPr>
          <w:rFonts w:asciiTheme="minorHAnsi" w:eastAsia="Calibri" w:hAnsiTheme="minorHAnsi" w:cstheme="minorHAnsi"/>
          <w:b/>
          <w:bCs/>
          <w:lang w:val="en-US"/>
        </w:rPr>
        <w:t>Auto</w:t>
      </w:r>
      <w:r w:rsidRPr="009F6662">
        <w:rPr>
          <w:rFonts w:asciiTheme="minorHAnsi" w:hAnsiTheme="minorHAnsi" w:cstheme="minorHAnsi"/>
          <w:b/>
          <w:bCs/>
          <w:lang w:val="en-IN"/>
        </w:rPr>
        <w:t xml:space="preserve"> </w:t>
      </w:r>
      <w:r w:rsidRPr="009F6662">
        <w:rPr>
          <w:rFonts w:asciiTheme="minorHAnsi" w:eastAsia="Calibri" w:hAnsiTheme="minorHAnsi" w:cstheme="minorHAnsi"/>
          <w:b/>
          <w:bCs/>
          <w:lang w:val="en-US"/>
        </w:rPr>
        <w:t>Transformer</w:t>
      </w:r>
      <w:r w:rsidRPr="009F6662">
        <w:rPr>
          <w:rFonts w:asciiTheme="minorHAnsi" w:hAnsiTheme="minorHAnsi" w:cstheme="minorHAnsi"/>
          <w:b/>
          <w:bCs/>
          <w:lang w:val="en-IN"/>
        </w:rPr>
        <w:t xml:space="preserve"> Protection</w:t>
      </w:r>
    </w:p>
    <w:p w14:paraId="3C13B391"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eastAsia="Calibri" w:hAnsiTheme="minorHAnsi" w:cstheme="minorHAnsi"/>
          <w:lang w:val="en-US" w:eastAsia="en-GB"/>
        </w:rPr>
        <w:t>These</w:t>
      </w:r>
      <w:r w:rsidRPr="009F6662">
        <w:rPr>
          <w:rFonts w:asciiTheme="minorHAnsi" w:hAnsiTheme="minorHAnsi" w:cstheme="minorHAnsi"/>
          <w:lang w:val="en-US" w:eastAsia="en-GB"/>
        </w:rPr>
        <w:t xml:space="preserve"> shall have the following protections:</w:t>
      </w:r>
    </w:p>
    <w:p w14:paraId="3C13B392" w14:textId="77777777" w:rsidR="008B48A6" w:rsidRPr="009F6662" w:rsidRDefault="008B48A6" w:rsidP="008B48A6">
      <w:pPr>
        <w:widowControl w:val="0"/>
        <w:autoSpaceDE w:val="0"/>
        <w:autoSpaceDN w:val="0"/>
        <w:spacing w:before="0" w:after="0" w:line="276" w:lineRule="auto"/>
        <w:ind w:right="-330"/>
        <w:rPr>
          <w:rFonts w:asciiTheme="minorHAnsi" w:hAnsiTheme="minorHAnsi" w:cstheme="minorHAnsi"/>
          <w:lang w:val="en-US"/>
        </w:rPr>
      </w:pPr>
      <w:r w:rsidRPr="009F6662">
        <w:rPr>
          <w:rFonts w:asciiTheme="minorHAnsi" w:hAnsiTheme="minorHAnsi" w:cstheme="minorHAnsi"/>
          <w:lang w:val="en-US"/>
        </w:rPr>
        <w:t xml:space="preserve">i)   </w:t>
      </w:r>
      <w:r w:rsidRPr="009F6662">
        <w:rPr>
          <w:rFonts w:asciiTheme="minorHAnsi" w:hAnsiTheme="minorHAnsi" w:cstheme="minorHAnsi"/>
          <w:lang w:val="en-US"/>
        </w:rPr>
        <w:tab/>
        <w:t>Numerical Differential protection</w:t>
      </w:r>
    </w:p>
    <w:p w14:paraId="3C13B393" w14:textId="77777777" w:rsidR="008B48A6" w:rsidRPr="009F6662" w:rsidRDefault="008B48A6" w:rsidP="008B48A6">
      <w:pPr>
        <w:widowControl w:val="0"/>
        <w:autoSpaceDE w:val="0"/>
        <w:autoSpaceDN w:val="0"/>
        <w:spacing w:before="0" w:after="0" w:line="276" w:lineRule="auto"/>
        <w:ind w:right="-330"/>
        <w:rPr>
          <w:rFonts w:asciiTheme="minorHAnsi" w:hAnsiTheme="minorHAnsi" w:cstheme="minorHAnsi"/>
          <w:lang w:val="en-US"/>
        </w:rPr>
      </w:pPr>
      <w:r w:rsidRPr="009F6662">
        <w:rPr>
          <w:rFonts w:asciiTheme="minorHAnsi" w:hAnsiTheme="minorHAnsi" w:cstheme="minorHAnsi"/>
          <w:lang w:val="en-US"/>
        </w:rPr>
        <w:t xml:space="preserve">ii)  </w:t>
      </w:r>
      <w:r w:rsidRPr="009F6662">
        <w:rPr>
          <w:rFonts w:asciiTheme="minorHAnsi" w:hAnsiTheme="minorHAnsi" w:cstheme="minorHAnsi"/>
          <w:lang w:val="en-US"/>
        </w:rPr>
        <w:tab/>
        <w:t>Numerical Restricted earth fault protection</w:t>
      </w:r>
    </w:p>
    <w:p w14:paraId="3C13B394" w14:textId="77777777" w:rsidR="008B48A6" w:rsidRPr="009F6662" w:rsidRDefault="008B48A6" w:rsidP="008B48A6">
      <w:pPr>
        <w:widowControl w:val="0"/>
        <w:autoSpaceDE w:val="0"/>
        <w:autoSpaceDN w:val="0"/>
        <w:spacing w:before="0" w:after="0" w:line="276" w:lineRule="auto"/>
        <w:ind w:left="1418" w:right="-330" w:hanging="698"/>
        <w:rPr>
          <w:rFonts w:asciiTheme="minorHAnsi" w:hAnsiTheme="minorHAnsi" w:cstheme="minorHAnsi"/>
          <w:lang w:val="en-US"/>
        </w:rPr>
      </w:pPr>
      <w:r w:rsidRPr="009F6662">
        <w:rPr>
          <w:rFonts w:asciiTheme="minorHAnsi" w:hAnsiTheme="minorHAnsi" w:cstheme="minorHAnsi"/>
          <w:lang w:val="en-US"/>
        </w:rPr>
        <w:t xml:space="preserve">iii) </w:t>
      </w:r>
      <w:r w:rsidRPr="009F6662">
        <w:rPr>
          <w:rFonts w:asciiTheme="minorHAnsi" w:hAnsiTheme="minorHAnsi" w:cstheme="minorHAnsi"/>
          <w:lang w:val="en-US"/>
        </w:rPr>
        <w:tab/>
        <w:t xml:space="preserve">Numerical Back-up Over-current and earth fault protection on HV </w:t>
      </w:r>
      <w:r w:rsidRPr="009F6662">
        <w:rPr>
          <w:rFonts w:asciiTheme="minorHAnsi" w:hAnsiTheme="minorHAnsi" w:cstheme="minorHAnsi"/>
          <w:snapToGrid w:val="0"/>
          <w:lang w:val="en-US"/>
        </w:rPr>
        <w:t>and</w:t>
      </w:r>
      <w:r w:rsidRPr="009F6662">
        <w:rPr>
          <w:rFonts w:asciiTheme="minorHAnsi" w:hAnsiTheme="minorHAnsi" w:cstheme="minorHAnsi"/>
          <w:lang w:val="en-US"/>
        </w:rPr>
        <w:t xml:space="preserve"> IV side </w:t>
      </w:r>
    </w:p>
    <w:p w14:paraId="3C13B395" w14:textId="77777777" w:rsidR="008B48A6" w:rsidRPr="009F6662" w:rsidRDefault="008B48A6" w:rsidP="008B48A6">
      <w:pPr>
        <w:widowControl w:val="0"/>
        <w:autoSpaceDE w:val="0"/>
        <w:autoSpaceDN w:val="0"/>
        <w:spacing w:before="0" w:after="0" w:line="276" w:lineRule="auto"/>
        <w:ind w:right="-330"/>
        <w:rPr>
          <w:rFonts w:asciiTheme="minorHAnsi" w:hAnsiTheme="minorHAnsi" w:cstheme="minorHAnsi"/>
          <w:lang w:val="en-US"/>
        </w:rPr>
      </w:pPr>
      <w:r w:rsidRPr="009F6662">
        <w:rPr>
          <w:rFonts w:asciiTheme="minorHAnsi" w:hAnsiTheme="minorHAnsi" w:cstheme="minorHAnsi"/>
          <w:lang w:val="en-US"/>
        </w:rPr>
        <w:t xml:space="preserve">iv) </w:t>
      </w:r>
      <w:r w:rsidRPr="009F6662">
        <w:rPr>
          <w:rFonts w:asciiTheme="minorHAnsi" w:hAnsiTheme="minorHAnsi" w:cstheme="minorHAnsi"/>
          <w:lang w:val="en-US"/>
        </w:rPr>
        <w:tab/>
        <w:t xml:space="preserve">Numerical Over fluxing protection on HV </w:t>
      </w:r>
      <w:r w:rsidRPr="009F6662">
        <w:rPr>
          <w:rFonts w:asciiTheme="minorHAnsi" w:hAnsiTheme="minorHAnsi" w:cstheme="minorHAnsi"/>
          <w:snapToGrid w:val="0"/>
          <w:lang w:val="en-US"/>
        </w:rPr>
        <w:t>and</w:t>
      </w:r>
      <w:r w:rsidRPr="009F6662">
        <w:rPr>
          <w:rFonts w:asciiTheme="minorHAnsi" w:hAnsiTheme="minorHAnsi" w:cstheme="minorHAnsi"/>
          <w:lang w:val="en-US"/>
        </w:rPr>
        <w:t xml:space="preserve"> IV side</w:t>
      </w:r>
    </w:p>
    <w:p w14:paraId="3C13B396" w14:textId="77777777" w:rsidR="008B48A6" w:rsidRPr="009F6662" w:rsidRDefault="008B48A6" w:rsidP="008B48A6">
      <w:pPr>
        <w:widowControl w:val="0"/>
        <w:autoSpaceDE w:val="0"/>
        <w:autoSpaceDN w:val="0"/>
        <w:spacing w:before="0" w:after="0" w:line="276" w:lineRule="auto"/>
        <w:ind w:right="-330"/>
        <w:rPr>
          <w:rFonts w:asciiTheme="minorHAnsi" w:hAnsiTheme="minorHAnsi" w:cstheme="minorHAnsi"/>
          <w:lang w:val="en-US"/>
        </w:rPr>
      </w:pPr>
      <w:r w:rsidRPr="009F6662">
        <w:rPr>
          <w:rFonts w:asciiTheme="minorHAnsi" w:hAnsiTheme="minorHAnsi" w:cstheme="minorHAnsi"/>
          <w:lang w:val="en-US"/>
        </w:rPr>
        <w:t xml:space="preserve">v)  </w:t>
      </w:r>
      <w:r w:rsidRPr="009F6662">
        <w:rPr>
          <w:rFonts w:asciiTheme="minorHAnsi" w:hAnsiTheme="minorHAnsi" w:cstheme="minorHAnsi"/>
          <w:lang w:val="en-US"/>
        </w:rPr>
        <w:tab/>
        <w:t>Numerical Overload alarm</w:t>
      </w:r>
    </w:p>
    <w:p w14:paraId="3C13B397" w14:textId="77777777" w:rsidR="008B48A6" w:rsidRPr="009F6662" w:rsidRDefault="008B48A6" w:rsidP="008B48A6">
      <w:pPr>
        <w:widowControl w:val="0"/>
        <w:autoSpaceDE w:val="0"/>
        <w:autoSpaceDN w:val="0"/>
        <w:spacing w:before="0" w:after="0" w:line="276" w:lineRule="auto"/>
        <w:ind w:right="-330"/>
        <w:rPr>
          <w:rFonts w:asciiTheme="minorHAnsi" w:hAnsiTheme="minorHAnsi" w:cstheme="minorHAnsi"/>
          <w:lang w:val="en-US"/>
        </w:rPr>
      </w:pPr>
    </w:p>
    <w:p w14:paraId="3C13B398"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eastAsia="Calibri" w:hAnsiTheme="minorHAnsi" w:cstheme="minorHAnsi"/>
          <w:lang w:val="en-US" w:eastAsia="en-GB"/>
        </w:rPr>
        <w:t xml:space="preserve">Further, Numerical </w:t>
      </w:r>
      <w:r w:rsidRPr="009F6662">
        <w:rPr>
          <w:rFonts w:asciiTheme="minorHAnsi" w:hAnsiTheme="minorHAnsi" w:cstheme="minorHAnsi"/>
          <w:lang w:val="en-US" w:eastAsia="en-GB"/>
        </w:rPr>
        <w:t xml:space="preserve">Back-up Over-current and earth fault protection on HV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en-GB"/>
        </w:rPr>
        <w:t xml:space="preserve"> IV side of </w:t>
      </w:r>
      <w:r w:rsidRPr="009F6662">
        <w:rPr>
          <w:rFonts w:asciiTheme="minorHAnsi" w:eastAsia="Calibri" w:hAnsiTheme="minorHAnsi" w:cstheme="minorHAnsi"/>
          <w:lang w:val="en-US" w:eastAsia="en-GB"/>
        </w:rPr>
        <w:t>autotransformer</w:t>
      </w:r>
      <w:r w:rsidRPr="009F6662">
        <w:rPr>
          <w:rFonts w:asciiTheme="minorHAnsi" w:hAnsiTheme="minorHAnsi" w:cstheme="minorHAnsi"/>
          <w:lang w:val="en-US" w:eastAsia="en-GB"/>
        </w:rPr>
        <w:t xml:space="preserve"> shall not be combined with other protective functions in the main relays and shall be independent relays. </w:t>
      </w:r>
      <w:r w:rsidRPr="009F6662">
        <w:rPr>
          <w:rFonts w:asciiTheme="minorHAnsi" w:eastAsia="Calibri" w:hAnsiTheme="minorHAnsi" w:cstheme="minorHAnsi"/>
          <w:lang w:val="en-US" w:eastAsia="en-GB"/>
        </w:rPr>
        <w:t>Besides</w:t>
      </w:r>
      <w:r w:rsidRPr="009F6662">
        <w:rPr>
          <w:rFonts w:asciiTheme="minorHAnsi" w:hAnsiTheme="minorHAnsi" w:cstheme="minorHAnsi"/>
          <w:lang w:val="en-US" w:eastAsia="en-GB"/>
        </w:rPr>
        <w:t xml:space="preserve"> these, power transformers shall also be provided with Buchholz relay, Magnetic oil Gauge (MOG) with low oil level alarm, protection against high oil and winding temperature and pressure relief device etc.</w:t>
      </w:r>
    </w:p>
    <w:p w14:paraId="3C13B399" w14:textId="77777777" w:rsidR="008B48A6" w:rsidRPr="009F6662" w:rsidRDefault="008B48A6" w:rsidP="008B48A6">
      <w:pPr>
        <w:widowControl w:val="0"/>
        <w:autoSpaceDE w:val="0"/>
        <w:autoSpaceDN w:val="0"/>
        <w:spacing w:after="120" w:line="276" w:lineRule="auto"/>
        <w:ind w:left="567" w:right="-330"/>
        <w:jc w:val="both"/>
        <w:rPr>
          <w:rFonts w:asciiTheme="minorHAnsi" w:eastAsia="Calibri" w:hAnsiTheme="minorHAnsi" w:cstheme="minorHAnsi"/>
          <w:lang w:val="en-US" w:eastAsia="en-GB"/>
        </w:rPr>
      </w:pPr>
      <w:r w:rsidRPr="009F6662">
        <w:rPr>
          <w:rFonts w:asciiTheme="minorHAnsi" w:eastAsia="Calibri" w:hAnsiTheme="minorHAnsi" w:cstheme="minorHAnsi"/>
          <w:lang w:val="en-US" w:eastAsia="en-GB"/>
        </w:rPr>
        <w:t xml:space="preserve">Suitable monitoring, control (operation of associated circuit breaker </w:t>
      </w:r>
      <w:r w:rsidRPr="009F6662">
        <w:rPr>
          <w:rFonts w:asciiTheme="minorHAnsi" w:hAnsiTheme="minorHAnsi" w:cstheme="minorHAnsi"/>
          <w:snapToGrid w:val="0"/>
          <w:lang w:val="en-US" w:eastAsia="en-GB"/>
        </w:rPr>
        <w:t>and</w:t>
      </w:r>
      <w:r w:rsidRPr="009F6662">
        <w:rPr>
          <w:rFonts w:asciiTheme="minorHAnsi" w:eastAsia="Calibri" w:hAnsiTheme="minorHAnsi" w:cstheme="minorHAnsi"/>
          <w:lang w:val="en-US" w:eastAsia="en-GB"/>
        </w:rPr>
        <w:t xml:space="preserve"> isolator) and protection for LT auxiliary transformer connected to tertiary winding of auto-transformer for the purpose of auxiliary supply shall be provided. The over current and </w:t>
      </w:r>
      <w:r w:rsidRPr="009F6662">
        <w:rPr>
          <w:rFonts w:asciiTheme="minorHAnsi" w:hAnsiTheme="minorHAnsi" w:cstheme="minorHAnsi"/>
          <w:lang w:val="en-IN" w:eastAsia="en-IN" w:bidi="hi-IN"/>
        </w:rPr>
        <w:t xml:space="preserve">other necessary protection shall </w:t>
      </w:r>
      <w:r w:rsidRPr="009F6662">
        <w:rPr>
          <w:rFonts w:asciiTheme="minorHAnsi" w:eastAsia="Calibri" w:hAnsiTheme="minorHAnsi" w:cstheme="minorHAnsi"/>
          <w:lang w:val="en-US" w:eastAsia="en-GB"/>
        </w:rPr>
        <w:t xml:space="preserve">be provided for the auxiliary transformer. These protection and control may be provided as built in feature either in the bay controller to be provided for the auxiliary system or in the control </w:t>
      </w:r>
      <w:r w:rsidRPr="009F6662">
        <w:rPr>
          <w:rFonts w:asciiTheme="minorHAnsi" w:hAnsiTheme="minorHAnsi" w:cstheme="minorHAnsi"/>
          <w:snapToGrid w:val="0"/>
          <w:lang w:val="en-US" w:eastAsia="en-GB"/>
        </w:rPr>
        <w:t>and</w:t>
      </w:r>
      <w:r w:rsidRPr="009F6662">
        <w:rPr>
          <w:rFonts w:asciiTheme="minorHAnsi" w:eastAsia="Calibri" w:hAnsiTheme="minorHAnsi" w:cstheme="minorHAnsi"/>
          <w:lang w:val="en-US" w:eastAsia="en-GB"/>
        </w:rPr>
        <w:t xml:space="preserve"> protection IEDs to be provided for autotransformer.</w:t>
      </w:r>
    </w:p>
    <w:p w14:paraId="3C13B39A" w14:textId="77777777" w:rsidR="008B48A6" w:rsidRPr="009F6662" w:rsidRDefault="008B48A6" w:rsidP="008B48A6">
      <w:pPr>
        <w:widowControl w:val="0"/>
        <w:numPr>
          <w:ilvl w:val="0"/>
          <w:numId w:val="63"/>
        </w:numPr>
        <w:autoSpaceDE w:val="0"/>
        <w:autoSpaceDN w:val="0"/>
        <w:adjustRightInd w:val="0"/>
        <w:spacing w:before="240" w:after="240" w:line="276" w:lineRule="auto"/>
        <w:ind w:left="567" w:right="-330" w:hanging="709"/>
        <w:rPr>
          <w:rFonts w:asciiTheme="minorHAnsi" w:hAnsiTheme="minorHAnsi" w:cstheme="minorHAnsi"/>
          <w:b/>
          <w:bCs/>
          <w:lang w:val="en-IN"/>
        </w:rPr>
      </w:pPr>
      <w:r w:rsidRPr="009F6662">
        <w:rPr>
          <w:rFonts w:asciiTheme="minorHAnsi" w:eastAsia="Calibri" w:hAnsiTheme="minorHAnsi" w:cstheme="minorHAnsi"/>
          <w:b/>
          <w:bCs/>
          <w:lang w:val="en-US"/>
        </w:rPr>
        <w:t>765 kV</w:t>
      </w:r>
      <w:r w:rsidRPr="009F6662">
        <w:rPr>
          <w:rFonts w:asciiTheme="minorHAnsi" w:hAnsiTheme="minorHAnsi" w:cstheme="minorHAnsi"/>
          <w:b/>
          <w:bCs/>
          <w:lang w:val="en-IN"/>
        </w:rPr>
        <w:t xml:space="preserve"> </w:t>
      </w:r>
      <w:r w:rsidRPr="009F6662">
        <w:rPr>
          <w:rFonts w:asciiTheme="minorHAnsi" w:hAnsiTheme="minorHAnsi" w:cstheme="minorHAnsi"/>
          <w:b/>
          <w:bCs/>
          <w:snapToGrid w:val="0"/>
          <w:lang w:val="en-US"/>
        </w:rPr>
        <w:t>and</w:t>
      </w:r>
      <w:r w:rsidRPr="009F6662">
        <w:rPr>
          <w:rFonts w:asciiTheme="minorHAnsi" w:hAnsiTheme="minorHAnsi" w:cstheme="minorHAnsi"/>
          <w:b/>
          <w:bCs/>
          <w:lang w:val="en-IN"/>
        </w:rPr>
        <w:t xml:space="preserve"> 400 kV Reactor Protection </w:t>
      </w:r>
    </w:p>
    <w:p w14:paraId="3C13B39B"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b/>
          <w:bCs/>
          <w:lang w:val="en-IN" w:eastAsia="en-GB"/>
        </w:rPr>
      </w:pPr>
      <w:r w:rsidRPr="009F6662">
        <w:rPr>
          <w:rFonts w:asciiTheme="minorHAnsi" w:eastAsia="Calibri" w:hAnsiTheme="minorHAnsi" w:cstheme="minorHAnsi"/>
          <w:lang w:val="en-US" w:eastAsia="en-GB"/>
        </w:rPr>
        <w:t>Reactor</w:t>
      </w:r>
      <w:r w:rsidRPr="009F6662">
        <w:rPr>
          <w:rFonts w:asciiTheme="minorHAnsi" w:hAnsiTheme="minorHAnsi" w:cstheme="minorHAnsi"/>
          <w:lang w:val="en-US" w:eastAsia="en-GB"/>
        </w:rPr>
        <w:t xml:space="preserve"> shall be provided with the following protections:</w:t>
      </w:r>
    </w:p>
    <w:p w14:paraId="3C13B39C" w14:textId="77777777" w:rsidR="008B48A6" w:rsidRPr="009F6662" w:rsidRDefault="008B48A6" w:rsidP="008B48A6">
      <w:pPr>
        <w:widowControl w:val="0"/>
        <w:autoSpaceDE w:val="0"/>
        <w:autoSpaceDN w:val="0"/>
        <w:spacing w:before="0" w:after="0" w:line="276" w:lineRule="auto"/>
        <w:ind w:right="-330"/>
        <w:rPr>
          <w:rFonts w:asciiTheme="minorHAnsi" w:eastAsia="Calibri" w:hAnsiTheme="minorHAnsi" w:cstheme="minorHAnsi"/>
          <w:lang w:val="en-US"/>
        </w:rPr>
      </w:pPr>
      <w:r w:rsidRPr="009F6662">
        <w:rPr>
          <w:rFonts w:asciiTheme="minorHAnsi" w:eastAsia="Calibri" w:hAnsiTheme="minorHAnsi" w:cstheme="minorHAnsi"/>
          <w:lang w:val="en-US"/>
        </w:rPr>
        <w:t xml:space="preserve">i)   </w:t>
      </w:r>
      <w:r w:rsidRPr="009F6662">
        <w:rPr>
          <w:rFonts w:asciiTheme="minorHAnsi" w:eastAsia="Calibri" w:hAnsiTheme="minorHAnsi" w:cstheme="minorHAnsi"/>
          <w:lang w:val="en-US"/>
        </w:rPr>
        <w:tab/>
      </w:r>
      <w:r w:rsidRPr="009F6662">
        <w:rPr>
          <w:rFonts w:asciiTheme="minorHAnsi" w:hAnsiTheme="minorHAnsi" w:cstheme="minorHAnsi"/>
          <w:lang w:val="en-US"/>
        </w:rPr>
        <w:t xml:space="preserve">Numerical </w:t>
      </w:r>
      <w:r w:rsidRPr="009F6662">
        <w:rPr>
          <w:rFonts w:asciiTheme="minorHAnsi" w:eastAsia="Calibri" w:hAnsiTheme="minorHAnsi" w:cstheme="minorHAnsi"/>
          <w:lang w:val="en-US"/>
        </w:rPr>
        <w:t>Differential protection.</w:t>
      </w:r>
    </w:p>
    <w:p w14:paraId="3C13B39D" w14:textId="77777777" w:rsidR="008B48A6" w:rsidRPr="009F6662" w:rsidRDefault="008B48A6" w:rsidP="008B48A6">
      <w:pPr>
        <w:widowControl w:val="0"/>
        <w:autoSpaceDE w:val="0"/>
        <w:autoSpaceDN w:val="0"/>
        <w:spacing w:before="0" w:after="0" w:line="276" w:lineRule="auto"/>
        <w:ind w:right="-330"/>
        <w:rPr>
          <w:rFonts w:asciiTheme="minorHAnsi" w:hAnsiTheme="minorHAnsi" w:cstheme="minorHAnsi"/>
          <w:lang w:val="en-US"/>
        </w:rPr>
      </w:pPr>
      <w:r w:rsidRPr="009F6662">
        <w:rPr>
          <w:rFonts w:asciiTheme="minorHAnsi" w:hAnsiTheme="minorHAnsi" w:cstheme="minorHAnsi"/>
          <w:lang w:val="en-US"/>
        </w:rPr>
        <w:t xml:space="preserve">ii)  </w:t>
      </w:r>
      <w:r w:rsidRPr="009F6662">
        <w:rPr>
          <w:rFonts w:asciiTheme="minorHAnsi" w:hAnsiTheme="minorHAnsi" w:cstheme="minorHAnsi"/>
          <w:lang w:val="en-US"/>
        </w:rPr>
        <w:tab/>
        <w:t>Numerical Restricted earth fault protection</w:t>
      </w:r>
    </w:p>
    <w:p w14:paraId="3C13B39E" w14:textId="77777777" w:rsidR="008B48A6" w:rsidRPr="009F6662" w:rsidRDefault="008B48A6" w:rsidP="008B48A6">
      <w:pPr>
        <w:widowControl w:val="0"/>
        <w:autoSpaceDE w:val="0"/>
        <w:autoSpaceDN w:val="0"/>
        <w:spacing w:before="0" w:after="0" w:line="276" w:lineRule="auto"/>
        <w:ind w:right="-330"/>
        <w:rPr>
          <w:rFonts w:asciiTheme="minorHAnsi" w:hAnsiTheme="minorHAnsi" w:cstheme="minorHAnsi"/>
          <w:lang w:val="en-US"/>
        </w:rPr>
      </w:pPr>
      <w:r w:rsidRPr="009F6662">
        <w:rPr>
          <w:rFonts w:asciiTheme="minorHAnsi" w:hAnsiTheme="minorHAnsi" w:cstheme="minorHAnsi"/>
          <w:lang w:val="en-US"/>
        </w:rPr>
        <w:t xml:space="preserve">iii) </w:t>
      </w:r>
      <w:r w:rsidRPr="009F6662">
        <w:rPr>
          <w:rFonts w:asciiTheme="minorHAnsi" w:hAnsiTheme="minorHAnsi" w:cstheme="minorHAnsi"/>
          <w:lang w:val="en-US"/>
        </w:rPr>
        <w:tab/>
        <w:t>Numerical Back-up impedance protection</w:t>
      </w:r>
    </w:p>
    <w:p w14:paraId="3C13B39F"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lastRenderedPageBreak/>
        <w:t xml:space="preserve">Besides these, reactors shall also be provided with Buchholz relay, Magnetic Oil Gauge (MOG) with low oil level alarm, protection against oil and winding temperatures </w:t>
      </w:r>
      <w:r w:rsidRPr="009F6662">
        <w:rPr>
          <w:rFonts w:asciiTheme="minorHAnsi" w:hAnsiTheme="minorHAnsi" w:cstheme="minorHAnsi"/>
          <w:snapToGrid w:val="0"/>
          <w:lang w:val="en-US" w:eastAsia="en-GB"/>
        </w:rPr>
        <w:t>and</w:t>
      </w:r>
      <w:r w:rsidRPr="009F6662">
        <w:rPr>
          <w:rFonts w:asciiTheme="minorHAnsi" w:hAnsiTheme="minorHAnsi" w:cstheme="minorHAnsi"/>
          <w:lang w:val="en-US" w:eastAsia="en-GB"/>
        </w:rPr>
        <w:t xml:space="preserve"> pressure relief device, etc.</w:t>
      </w:r>
    </w:p>
    <w:p w14:paraId="3C13B3A0" w14:textId="77777777" w:rsidR="008B48A6" w:rsidRPr="009F6662" w:rsidRDefault="008B48A6" w:rsidP="008B48A6">
      <w:pPr>
        <w:widowControl w:val="0"/>
        <w:numPr>
          <w:ilvl w:val="0"/>
          <w:numId w:val="63"/>
        </w:numPr>
        <w:autoSpaceDE w:val="0"/>
        <w:autoSpaceDN w:val="0"/>
        <w:adjustRightInd w:val="0"/>
        <w:spacing w:before="240" w:after="240" w:line="276" w:lineRule="auto"/>
        <w:ind w:left="567" w:right="-330" w:hanging="709"/>
        <w:rPr>
          <w:rFonts w:asciiTheme="minorHAnsi" w:eastAsia="Calibri" w:hAnsiTheme="minorHAnsi" w:cstheme="minorHAnsi"/>
          <w:b/>
          <w:bCs/>
          <w:lang w:val="en-IN"/>
        </w:rPr>
      </w:pPr>
      <w:r w:rsidRPr="009F6662">
        <w:rPr>
          <w:rFonts w:asciiTheme="minorHAnsi" w:eastAsia="Calibri" w:hAnsiTheme="minorHAnsi" w:cstheme="minorHAnsi"/>
          <w:b/>
          <w:bCs/>
          <w:lang w:val="en-US"/>
        </w:rPr>
        <w:t>Bus</w:t>
      </w:r>
      <w:r w:rsidRPr="009F6662">
        <w:rPr>
          <w:rFonts w:asciiTheme="minorHAnsi" w:eastAsia="Calibri" w:hAnsiTheme="minorHAnsi" w:cstheme="minorHAnsi"/>
          <w:b/>
          <w:bCs/>
          <w:lang w:val="en-IN"/>
        </w:rPr>
        <w:t xml:space="preserve"> </w:t>
      </w:r>
      <w:r w:rsidRPr="009F6662">
        <w:rPr>
          <w:rFonts w:asciiTheme="minorHAnsi" w:eastAsia="Calibri" w:hAnsiTheme="minorHAnsi" w:cstheme="minorHAnsi"/>
          <w:b/>
          <w:bCs/>
          <w:lang w:val="en-US"/>
        </w:rPr>
        <w:t>bar</w:t>
      </w:r>
      <w:r w:rsidRPr="009F6662">
        <w:rPr>
          <w:rFonts w:asciiTheme="minorHAnsi" w:eastAsia="Calibri" w:hAnsiTheme="minorHAnsi" w:cstheme="minorHAnsi"/>
          <w:b/>
          <w:bCs/>
          <w:lang w:val="en-IN"/>
        </w:rPr>
        <w:t xml:space="preserve"> Protection</w:t>
      </w:r>
    </w:p>
    <w:p w14:paraId="3C13B3A1"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 xml:space="preserve">The </w:t>
      </w:r>
      <w:r w:rsidRPr="009F6662">
        <w:rPr>
          <w:rFonts w:asciiTheme="minorHAnsi" w:eastAsia="Calibri" w:hAnsiTheme="minorHAnsi" w:cstheme="minorHAnsi"/>
          <w:lang w:val="en-US" w:eastAsia="en-GB"/>
        </w:rPr>
        <w:t>high</w:t>
      </w:r>
      <w:r w:rsidRPr="009F6662">
        <w:rPr>
          <w:rFonts w:asciiTheme="minorHAnsi" w:hAnsiTheme="minorHAnsi" w:cstheme="minorHAnsi"/>
          <w:lang w:val="en-US" w:eastAsia="en-GB"/>
        </w:rPr>
        <w:t xml:space="preserve"> </w:t>
      </w:r>
      <w:r w:rsidRPr="009F6662">
        <w:rPr>
          <w:rFonts w:asciiTheme="minorHAnsi" w:eastAsia="Calibri" w:hAnsiTheme="minorHAnsi" w:cstheme="minorHAnsi"/>
          <w:lang w:val="en-US" w:eastAsia="en-GB"/>
        </w:rPr>
        <w:t>speed</w:t>
      </w:r>
      <w:r w:rsidRPr="009F6662">
        <w:rPr>
          <w:rFonts w:asciiTheme="minorHAnsi" w:hAnsiTheme="minorHAnsi" w:cstheme="minorHAnsi"/>
          <w:lang w:val="en-US" w:eastAsia="en-GB"/>
        </w:rPr>
        <w:t xml:space="preserve"> low impedance type bus bar differential protection, which is essential to minimize the damage and maintain system stability at the time of bus bar faults, shall be provided for 765 kV and 400 kV. Duplicated bus bar protection is envisaged for 765 kV and 400 kV bus-bar protection. Bus bar protection scheme shall be such that it operates selectively for each bus and incorporate necessary features required for ensuring securi</w:t>
      </w:r>
      <w:r w:rsidRPr="009F6662">
        <w:rPr>
          <w:rFonts w:asciiTheme="minorHAnsi" w:hAnsiTheme="minorHAnsi" w:cstheme="minorHAnsi"/>
          <w:lang w:val="en-US" w:eastAsia="en-GB"/>
        </w:rPr>
        <w:softHyphen/>
        <w:t xml:space="preserve">ty. </w:t>
      </w:r>
    </w:p>
    <w:p w14:paraId="3C13B3A2"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 xml:space="preserve">Bus Bar </w:t>
      </w:r>
      <w:r w:rsidRPr="009F6662">
        <w:rPr>
          <w:rFonts w:asciiTheme="minorHAnsi" w:eastAsia="Calibri" w:hAnsiTheme="minorHAnsi" w:cstheme="minorHAnsi"/>
          <w:lang w:val="en-US" w:eastAsia="en-GB"/>
        </w:rPr>
        <w:t>protection</w:t>
      </w:r>
      <w:r w:rsidRPr="009F6662">
        <w:rPr>
          <w:rFonts w:asciiTheme="minorHAnsi" w:hAnsiTheme="minorHAnsi" w:cstheme="minorHAnsi"/>
          <w:lang w:val="en-US" w:eastAsia="en-GB"/>
        </w:rPr>
        <w:t xml:space="preserve"> system for new substation shall be de-centralized (distributed) type.</w:t>
      </w:r>
    </w:p>
    <w:p w14:paraId="3C13B3A3"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 xml:space="preserve">The scheme shall have complete bus bar protection for present as well as envisaged future bays i.e. input / output modules for future bays for the bus sections under present scope and PUs shall be provided by the respective bay owners. </w:t>
      </w:r>
    </w:p>
    <w:p w14:paraId="3C13B3A4"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In case, the bus section is provided, then each side of bus section shall have separate set of bus bar protection schemes.</w:t>
      </w:r>
    </w:p>
    <w:p w14:paraId="3C13B3A5"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lang w:val="en-US" w:eastAsia="en-GB"/>
        </w:rPr>
        <w:t xml:space="preserve">For existing substations, the existing bus bar protection shall be augmented as per requirement. </w:t>
      </w:r>
    </w:p>
    <w:p w14:paraId="3C13B3A6" w14:textId="77777777" w:rsidR="008B48A6" w:rsidRPr="009F6662" w:rsidRDefault="008B48A6" w:rsidP="008B48A6">
      <w:pPr>
        <w:widowControl w:val="0"/>
        <w:numPr>
          <w:ilvl w:val="0"/>
          <w:numId w:val="63"/>
        </w:numPr>
        <w:autoSpaceDE w:val="0"/>
        <w:autoSpaceDN w:val="0"/>
        <w:adjustRightInd w:val="0"/>
        <w:spacing w:before="240" w:after="240" w:line="276" w:lineRule="auto"/>
        <w:ind w:left="567" w:right="-330" w:hanging="709"/>
        <w:rPr>
          <w:rFonts w:asciiTheme="minorHAnsi" w:eastAsia="Calibri" w:hAnsiTheme="minorHAnsi" w:cstheme="minorHAnsi"/>
          <w:b/>
          <w:bCs/>
          <w:lang w:val="en-US"/>
        </w:rPr>
      </w:pPr>
      <w:r w:rsidRPr="009F6662">
        <w:rPr>
          <w:rFonts w:asciiTheme="minorHAnsi" w:eastAsia="Calibri" w:hAnsiTheme="minorHAnsi" w:cstheme="minorHAnsi"/>
          <w:b/>
          <w:bCs/>
          <w:lang w:val="en-US"/>
        </w:rPr>
        <w:t>Local Breaker Back up Protection</w:t>
      </w:r>
    </w:p>
    <w:p w14:paraId="3C13B3A7"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lang w:val="en-US" w:eastAsia="en-GB"/>
        </w:rPr>
      </w:pPr>
      <w:r w:rsidRPr="009F6662">
        <w:rPr>
          <w:rFonts w:asciiTheme="minorHAnsi" w:eastAsia="Calibri" w:hAnsiTheme="minorHAnsi" w:cstheme="minorHAnsi"/>
          <w:lang w:val="en-US" w:eastAsia="en-GB"/>
        </w:rPr>
        <w:t>This</w:t>
      </w:r>
      <w:r w:rsidRPr="009F6662">
        <w:rPr>
          <w:rFonts w:asciiTheme="minorHAnsi" w:hAnsiTheme="minorHAnsi" w:cstheme="minorHAnsi"/>
          <w:lang w:val="en-US" w:eastAsia="en-GB"/>
        </w:rPr>
        <w:t xml:space="preserve"> shall be provided for each 765 kV</w:t>
      </w:r>
      <w:r w:rsidRPr="009F6662">
        <w:rPr>
          <w:rFonts w:asciiTheme="minorHAnsi" w:eastAsia="Calibri" w:hAnsiTheme="minorHAnsi" w:cstheme="minorHAnsi"/>
          <w:lang w:val="en-US" w:eastAsia="en-GB"/>
        </w:rPr>
        <w:t xml:space="preserve"> </w:t>
      </w:r>
      <w:r w:rsidRPr="009F6662">
        <w:rPr>
          <w:rFonts w:asciiTheme="minorHAnsi" w:hAnsiTheme="minorHAnsi" w:cstheme="minorHAnsi"/>
          <w:lang w:val="en-US" w:eastAsia="en-GB"/>
        </w:rPr>
        <w:t>and</w:t>
      </w:r>
      <w:r w:rsidRPr="009F6662">
        <w:rPr>
          <w:rFonts w:asciiTheme="minorHAnsi" w:eastAsia="Calibri" w:hAnsiTheme="minorHAnsi" w:cstheme="minorHAnsi"/>
          <w:lang w:val="en-US" w:eastAsia="en-GB"/>
        </w:rPr>
        <w:t xml:space="preserve"> 400 kV circuit </w:t>
      </w:r>
      <w:r w:rsidRPr="009F6662">
        <w:rPr>
          <w:rFonts w:asciiTheme="minorHAnsi" w:hAnsiTheme="minorHAnsi" w:cstheme="minorHAnsi"/>
          <w:lang w:val="en-US" w:eastAsia="en-GB"/>
        </w:rPr>
        <w:t>breakers and will be con</w:t>
      </w:r>
      <w:r w:rsidRPr="009F6662">
        <w:rPr>
          <w:rFonts w:asciiTheme="minorHAnsi" w:hAnsiTheme="minorHAnsi" w:cstheme="minorHAnsi"/>
          <w:lang w:val="en-US" w:eastAsia="en-GB"/>
        </w:rPr>
        <w:softHyphen/>
        <w:t>nected to de-energize the affected stuck breaker from both sides.</w:t>
      </w:r>
    </w:p>
    <w:p w14:paraId="3C13B3A8" w14:textId="77777777" w:rsidR="008B48A6" w:rsidRPr="009F6662" w:rsidRDefault="008B48A6" w:rsidP="008B48A6">
      <w:pPr>
        <w:widowControl w:val="0"/>
        <w:autoSpaceDE w:val="0"/>
        <w:autoSpaceDN w:val="0"/>
        <w:spacing w:after="120" w:line="276" w:lineRule="auto"/>
        <w:ind w:left="567" w:right="-330"/>
        <w:jc w:val="both"/>
        <w:rPr>
          <w:rFonts w:asciiTheme="minorHAnsi" w:hAnsiTheme="minorHAnsi" w:cstheme="minorHAnsi"/>
          <w:i/>
          <w:lang w:val="en-US" w:eastAsia="en-GB"/>
        </w:rPr>
      </w:pPr>
      <w:r w:rsidRPr="009F6662">
        <w:rPr>
          <w:rFonts w:asciiTheme="minorHAnsi" w:hAnsiTheme="minorHAnsi" w:cstheme="minorHAnsi"/>
          <w:i/>
          <w:iCs/>
          <w:lang w:val="en-US" w:eastAsia="en-GB"/>
        </w:rPr>
        <w:t>Notes:</w:t>
      </w:r>
    </w:p>
    <w:p w14:paraId="3C13B3A9" w14:textId="77777777" w:rsidR="008B48A6" w:rsidRPr="009F6662" w:rsidRDefault="008B48A6" w:rsidP="008B48A6">
      <w:pPr>
        <w:widowControl w:val="0"/>
        <w:autoSpaceDE w:val="0"/>
        <w:autoSpaceDN w:val="0"/>
        <w:adjustRightInd w:val="0"/>
        <w:spacing w:before="0" w:after="0" w:line="276" w:lineRule="auto"/>
        <w:ind w:left="1170" w:right="-330" w:hanging="450"/>
        <w:jc w:val="both"/>
        <w:rPr>
          <w:rFonts w:asciiTheme="minorHAnsi" w:eastAsia="Calibri" w:hAnsiTheme="minorHAnsi" w:cstheme="minorHAnsi"/>
          <w:i/>
          <w:lang w:val="en-US"/>
        </w:rPr>
      </w:pPr>
      <w:r w:rsidRPr="009F6662">
        <w:rPr>
          <w:rFonts w:asciiTheme="minorHAnsi" w:eastAsia="Calibri" w:hAnsiTheme="minorHAnsi" w:cstheme="minorHAnsi"/>
          <w:i/>
          <w:lang w:val="en-US"/>
        </w:rPr>
        <w:t>1.</w:t>
      </w:r>
      <w:r w:rsidRPr="009F6662">
        <w:rPr>
          <w:rFonts w:asciiTheme="minorHAnsi" w:eastAsia="Calibri" w:hAnsiTheme="minorHAnsi" w:cstheme="minorHAnsi"/>
          <w:i/>
          <w:lang w:val="en-US"/>
        </w:rPr>
        <w:tab/>
        <w:t xml:space="preserve">LBB </w:t>
      </w:r>
      <w:r w:rsidRPr="009F6662">
        <w:rPr>
          <w:rFonts w:asciiTheme="minorHAnsi" w:hAnsiTheme="minorHAnsi" w:cstheme="minorHAnsi"/>
          <w:i/>
          <w:iCs/>
          <w:lang w:val="en-US"/>
        </w:rPr>
        <w:t>and</w:t>
      </w:r>
      <w:r w:rsidRPr="009F6662">
        <w:rPr>
          <w:rFonts w:asciiTheme="minorHAnsi" w:eastAsia="Calibri" w:hAnsiTheme="minorHAnsi" w:cstheme="minorHAnsi"/>
          <w:i/>
          <w:lang w:val="en-US"/>
        </w:rPr>
        <w:t xml:space="preserve"> REF relays shall be provided separately from transformer differential relay. </w:t>
      </w:r>
    </w:p>
    <w:p w14:paraId="3C13B3AA" w14:textId="77777777" w:rsidR="008B48A6" w:rsidRPr="009F6662" w:rsidRDefault="008B48A6" w:rsidP="008B48A6">
      <w:pPr>
        <w:widowControl w:val="0"/>
        <w:autoSpaceDE w:val="0"/>
        <w:autoSpaceDN w:val="0"/>
        <w:adjustRightInd w:val="0"/>
        <w:spacing w:before="0" w:after="0" w:line="276" w:lineRule="auto"/>
        <w:ind w:left="1170" w:right="-330" w:hanging="450"/>
        <w:jc w:val="both"/>
        <w:rPr>
          <w:rFonts w:asciiTheme="minorHAnsi" w:eastAsia="Calibri" w:hAnsiTheme="minorHAnsi" w:cstheme="minorHAnsi"/>
          <w:i/>
          <w:lang w:val="en-US"/>
        </w:rPr>
      </w:pPr>
      <w:r w:rsidRPr="009F6662">
        <w:rPr>
          <w:rFonts w:asciiTheme="minorHAnsi" w:eastAsia="Calibri" w:hAnsiTheme="minorHAnsi" w:cstheme="minorHAnsi"/>
          <w:i/>
          <w:lang w:val="en-US"/>
        </w:rPr>
        <w:t>2.</w:t>
      </w:r>
      <w:r w:rsidRPr="009F6662">
        <w:rPr>
          <w:rFonts w:asciiTheme="minorHAnsi" w:eastAsia="Calibri" w:hAnsiTheme="minorHAnsi" w:cstheme="minorHAnsi"/>
          <w:i/>
          <w:lang w:val="en-US"/>
        </w:rPr>
        <w:tab/>
        <w:t xml:space="preserve">LBB relay may also be provided as built-in protection function of distributed bus bar protection scheme; however in such case separate LBB relay shall be provided for tie bays (in case of One and Half breaker scheme). </w:t>
      </w:r>
    </w:p>
    <w:p w14:paraId="3C13B3AB" w14:textId="77777777" w:rsidR="008B48A6" w:rsidRPr="009F6662" w:rsidRDefault="008B48A6" w:rsidP="008B48A6">
      <w:pPr>
        <w:widowControl w:val="0"/>
        <w:autoSpaceDE w:val="0"/>
        <w:autoSpaceDN w:val="0"/>
        <w:adjustRightInd w:val="0"/>
        <w:spacing w:before="0" w:after="0" w:line="276" w:lineRule="auto"/>
        <w:ind w:left="1170" w:right="-330" w:hanging="450"/>
        <w:jc w:val="both"/>
        <w:rPr>
          <w:rFonts w:asciiTheme="minorHAnsi" w:eastAsia="Calibri" w:hAnsiTheme="minorHAnsi" w:cstheme="minorHAnsi"/>
          <w:i/>
          <w:lang w:val="en-US"/>
        </w:rPr>
      </w:pPr>
      <w:r w:rsidRPr="009F6662">
        <w:rPr>
          <w:rFonts w:asciiTheme="minorHAnsi" w:eastAsia="Calibri" w:hAnsiTheme="minorHAnsi" w:cstheme="minorHAnsi"/>
          <w:i/>
          <w:lang w:val="en-US"/>
        </w:rPr>
        <w:t>3.</w:t>
      </w:r>
      <w:r w:rsidRPr="009F6662">
        <w:rPr>
          <w:rFonts w:asciiTheme="minorHAnsi" w:eastAsia="Calibri" w:hAnsiTheme="minorHAnsi" w:cstheme="minorHAnsi"/>
          <w:i/>
          <w:lang w:val="en-US"/>
        </w:rPr>
        <w:tab/>
        <w:t xml:space="preserve">Over fluxing </w:t>
      </w:r>
      <w:r w:rsidRPr="009F6662">
        <w:rPr>
          <w:rFonts w:asciiTheme="minorHAnsi" w:hAnsiTheme="minorHAnsi" w:cstheme="minorHAnsi"/>
          <w:lang w:val="en-US"/>
        </w:rPr>
        <w:t>and</w:t>
      </w:r>
      <w:r w:rsidRPr="009F6662">
        <w:rPr>
          <w:rFonts w:asciiTheme="minorHAnsi" w:eastAsia="Calibri" w:hAnsiTheme="minorHAnsi" w:cstheme="minorHAnsi"/>
          <w:i/>
          <w:lang w:val="en-US"/>
        </w:rPr>
        <w:t xml:space="preserve"> overload protection can be provided as built-in feature of differential relay. </w:t>
      </w:r>
    </w:p>
    <w:p w14:paraId="3C13B3AC" w14:textId="77777777" w:rsidR="008B48A6" w:rsidRPr="009F6662" w:rsidRDefault="008B48A6" w:rsidP="008B48A6">
      <w:pPr>
        <w:widowControl w:val="0"/>
        <w:autoSpaceDE w:val="0"/>
        <w:autoSpaceDN w:val="0"/>
        <w:adjustRightInd w:val="0"/>
        <w:spacing w:before="0" w:after="0" w:line="276" w:lineRule="auto"/>
        <w:ind w:left="1170" w:right="-330" w:hanging="450"/>
        <w:jc w:val="both"/>
        <w:rPr>
          <w:rFonts w:asciiTheme="minorHAnsi" w:eastAsia="Calibri" w:hAnsiTheme="minorHAnsi" w:cstheme="minorHAnsi"/>
          <w:i/>
          <w:lang w:val="en-US"/>
        </w:rPr>
      </w:pPr>
      <w:r w:rsidRPr="009F6662">
        <w:rPr>
          <w:rFonts w:asciiTheme="minorHAnsi" w:eastAsia="Calibri" w:hAnsiTheme="minorHAnsi" w:cstheme="minorHAnsi"/>
          <w:i/>
          <w:lang w:val="en-US"/>
        </w:rPr>
        <w:t>4.</w:t>
      </w:r>
      <w:r w:rsidRPr="009F6662">
        <w:rPr>
          <w:rFonts w:asciiTheme="minorHAnsi" w:eastAsia="Calibri" w:hAnsiTheme="minorHAnsi" w:cstheme="minorHAnsi"/>
          <w:i/>
          <w:lang w:val="en-US"/>
        </w:rPr>
        <w:tab/>
        <w:t>In 765 kV and 400 kV switchyard, if spare bay of half diameter is identified as future, Tie CB relay panel shall be with Auto-reclosure feature.</w:t>
      </w:r>
    </w:p>
    <w:p w14:paraId="3C13B3AD"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IN"/>
        </w:rPr>
      </w:pPr>
      <w:r w:rsidRPr="009F6662">
        <w:rPr>
          <w:rFonts w:asciiTheme="minorHAnsi" w:hAnsiTheme="minorHAnsi" w:cstheme="minorHAnsi"/>
          <w:b/>
          <w:lang w:val="en-IN"/>
        </w:rPr>
        <w:t xml:space="preserve">B.2.6 </w:t>
      </w:r>
      <w:r w:rsidRPr="009F6662">
        <w:rPr>
          <w:rFonts w:asciiTheme="minorHAnsi" w:hAnsiTheme="minorHAnsi" w:cstheme="minorHAnsi"/>
          <w:b/>
          <w:lang w:val="en-IN"/>
        </w:rPr>
        <w:tab/>
        <w:t xml:space="preserve">Substation Automation System </w:t>
      </w:r>
    </w:p>
    <w:p w14:paraId="3C13B3AE" w14:textId="77777777" w:rsidR="008B48A6" w:rsidRPr="009F6662" w:rsidRDefault="008B48A6" w:rsidP="008B48A6">
      <w:pPr>
        <w:widowControl w:val="0"/>
        <w:numPr>
          <w:ilvl w:val="0"/>
          <w:numId w:val="66"/>
        </w:numPr>
        <w:autoSpaceDE w:val="0"/>
        <w:autoSpaceDN w:val="0"/>
        <w:adjustRightInd w:val="0"/>
        <w:spacing w:before="0" w:after="0" w:line="276" w:lineRule="auto"/>
        <w:ind w:left="567" w:right="-330" w:hanging="709"/>
        <w:jc w:val="both"/>
        <w:rPr>
          <w:rFonts w:asciiTheme="minorHAnsi" w:hAnsiTheme="minorHAnsi" w:cstheme="minorHAnsi"/>
          <w:lang w:val="en-US"/>
        </w:rPr>
      </w:pPr>
      <w:r w:rsidRPr="009F6662">
        <w:rPr>
          <w:rFonts w:asciiTheme="minorHAnsi" w:hAnsiTheme="minorHAnsi" w:cstheme="minorHAnsi"/>
          <w:lang w:val="en-US"/>
        </w:rPr>
        <w:t xml:space="preserve">For all the new substations, state of art Substation Automation System (SAS) conforming to IEC-61850 shall be provided. The distributed architecture shall be used for Substation Automation system, where the controls shall be provided through Bay control units. The </w:t>
      </w:r>
      <w:r w:rsidRPr="009F6662">
        <w:rPr>
          <w:rFonts w:asciiTheme="minorHAnsi" w:hAnsiTheme="minorHAnsi" w:cstheme="minorHAnsi"/>
          <w:lang w:val="en-US"/>
        </w:rPr>
        <w:lastRenderedPageBreak/>
        <w:t xml:space="preserve">Bay control unit is to be provided bay wise for voltage level 400 kV and above. All bay control units as well as protection units are normally connected through an Optical fibre high speed network. The control and monitoring of circuit breaker, dis-connector, re-setting of relays etc. can be done from Human Machine Interface (HMI) from the Relay Control Room. </w:t>
      </w:r>
    </w:p>
    <w:p w14:paraId="3C13B3AF" w14:textId="77777777" w:rsidR="008B48A6" w:rsidRPr="009F6662" w:rsidRDefault="008B48A6" w:rsidP="008B48A6">
      <w:pPr>
        <w:autoSpaceDE w:val="0"/>
        <w:autoSpaceDN w:val="0"/>
        <w:adjustRightInd w:val="0"/>
        <w:spacing w:before="0" w:after="0" w:line="276" w:lineRule="auto"/>
        <w:ind w:right="-330"/>
        <w:jc w:val="both"/>
        <w:rPr>
          <w:rFonts w:asciiTheme="minorHAnsi" w:hAnsiTheme="minorHAnsi" w:cstheme="minorHAnsi"/>
          <w:lang w:val="en-US" w:bidi="hi-IN"/>
        </w:rPr>
      </w:pPr>
    </w:p>
    <w:p w14:paraId="3C13B3B0" w14:textId="77777777" w:rsidR="008B48A6" w:rsidRPr="009F6662" w:rsidRDefault="008B48A6" w:rsidP="008B48A6">
      <w:pPr>
        <w:widowControl w:val="0"/>
        <w:autoSpaceDE w:val="0"/>
        <w:autoSpaceDN w:val="0"/>
        <w:adjustRightInd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The functions of control, annunciation, disturbance recording, event logging and measurement of electrical parameters shall be integrated in Substation Automation System.</w:t>
      </w:r>
    </w:p>
    <w:p w14:paraId="3C13B3B1" w14:textId="77777777" w:rsidR="008B48A6" w:rsidRPr="009F6662" w:rsidRDefault="008B48A6" w:rsidP="008B48A6">
      <w:pPr>
        <w:autoSpaceDE w:val="0"/>
        <w:autoSpaceDN w:val="0"/>
        <w:adjustRightInd w:val="0"/>
        <w:spacing w:before="0" w:after="0" w:line="276" w:lineRule="auto"/>
        <w:ind w:right="-330"/>
        <w:jc w:val="both"/>
        <w:rPr>
          <w:rFonts w:asciiTheme="minorHAnsi" w:hAnsiTheme="minorHAnsi" w:cstheme="minorHAnsi"/>
          <w:lang w:val="en-US" w:bidi="hi-IN"/>
        </w:rPr>
      </w:pPr>
    </w:p>
    <w:p w14:paraId="3C13B3B2" w14:textId="77777777" w:rsidR="008B48A6" w:rsidRPr="009F6662" w:rsidRDefault="008B48A6" w:rsidP="008B48A6">
      <w:pPr>
        <w:widowControl w:val="0"/>
        <w:autoSpaceDE w:val="0"/>
        <w:autoSpaceDN w:val="0"/>
        <w:adjustRightInd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At new substations, the Substation Automation System (SAS) shall be suitable for operation and monitoring of the complete substation including proposed future bays/elements.</w:t>
      </w:r>
    </w:p>
    <w:p w14:paraId="3C13B3B3" w14:textId="77777777" w:rsidR="008B48A6" w:rsidRPr="009F6662" w:rsidRDefault="008B48A6" w:rsidP="008B48A6">
      <w:pPr>
        <w:widowControl w:val="0"/>
        <w:autoSpaceDE w:val="0"/>
        <w:autoSpaceDN w:val="0"/>
        <w:adjustRightInd w:val="0"/>
        <w:spacing w:before="0" w:after="0" w:line="276" w:lineRule="auto"/>
        <w:ind w:left="567" w:right="-330"/>
        <w:jc w:val="both"/>
        <w:rPr>
          <w:rFonts w:asciiTheme="minorHAnsi" w:hAnsiTheme="minorHAnsi" w:cstheme="minorHAnsi"/>
          <w:lang w:val="en-US"/>
        </w:rPr>
      </w:pPr>
    </w:p>
    <w:p w14:paraId="3C13B3B4" w14:textId="77777777" w:rsidR="008B48A6" w:rsidRPr="009F6662" w:rsidRDefault="008B48A6" w:rsidP="008B48A6">
      <w:pPr>
        <w:widowControl w:val="0"/>
        <w:autoSpaceDE w:val="0"/>
        <w:autoSpaceDN w:val="0"/>
        <w:adjustRightInd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 xml:space="preserve">In existing substations with Substation automation system (SAS), augmentation of existing SAS shall be done for bays under present scope. </w:t>
      </w:r>
    </w:p>
    <w:p w14:paraId="3C13B3B5" w14:textId="77777777" w:rsidR="008B48A6" w:rsidRPr="009F6662" w:rsidRDefault="008B48A6" w:rsidP="008B48A6">
      <w:pPr>
        <w:widowControl w:val="0"/>
        <w:autoSpaceDE w:val="0"/>
        <w:autoSpaceDN w:val="0"/>
        <w:adjustRightInd w:val="0"/>
        <w:spacing w:before="0" w:after="0" w:line="276" w:lineRule="auto"/>
        <w:ind w:left="567" w:right="-330"/>
        <w:jc w:val="both"/>
        <w:rPr>
          <w:rFonts w:asciiTheme="minorHAnsi" w:hAnsiTheme="minorHAnsi" w:cstheme="minorHAnsi"/>
          <w:lang w:val="en-US"/>
        </w:rPr>
      </w:pPr>
    </w:p>
    <w:p w14:paraId="3C13B3B6" w14:textId="77777777" w:rsidR="008B48A6" w:rsidRPr="009F6662" w:rsidRDefault="008B48A6" w:rsidP="008B48A6">
      <w:pPr>
        <w:widowControl w:val="0"/>
        <w:autoSpaceDE w:val="0"/>
        <w:autoSpaceDN w:val="0"/>
        <w:adjustRightInd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In existing Substations where Substation automation is not provided, control functions shall be done through control panels.</w:t>
      </w:r>
    </w:p>
    <w:p w14:paraId="3C13B3B7" w14:textId="77777777" w:rsidR="008B48A6" w:rsidRPr="009F6662" w:rsidRDefault="008B48A6" w:rsidP="008B48A6">
      <w:pPr>
        <w:widowControl w:val="0"/>
        <w:autoSpaceDE w:val="0"/>
        <w:autoSpaceDN w:val="0"/>
        <w:adjustRightInd w:val="0"/>
        <w:spacing w:before="0" w:after="0" w:line="276" w:lineRule="auto"/>
        <w:ind w:left="567" w:right="-330"/>
        <w:jc w:val="both"/>
        <w:rPr>
          <w:rFonts w:asciiTheme="minorHAnsi" w:hAnsiTheme="minorHAnsi" w:cstheme="minorHAnsi"/>
          <w:lang w:val="en-US"/>
        </w:rPr>
      </w:pPr>
    </w:p>
    <w:p w14:paraId="3C13B3B8" w14:textId="77777777" w:rsidR="008B48A6" w:rsidRPr="009F6662" w:rsidRDefault="008B48A6" w:rsidP="008B48A6">
      <w:pPr>
        <w:widowControl w:val="0"/>
        <w:autoSpaceDE w:val="0"/>
        <w:autoSpaceDN w:val="0"/>
        <w:adjustRightInd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Necessary gateway and modems (as required) shall be provided to send data to RLDC/SLDC as per their requirement and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Accordingly, all the hardware for communication services of station as stated above shall support dual redundancy for data transmission of station to respective main and backup RLDCs. Any augmentation work at RLDC/SLDC is excluded from TSP’s scope. However, all the configuration work at substation end required to send data to RLDC/SLDC shall be in the scope of TSP.</w:t>
      </w:r>
    </w:p>
    <w:p w14:paraId="3C13B3B9" w14:textId="77777777" w:rsidR="008B48A6" w:rsidRPr="009F6662" w:rsidRDefault="008B48A6" w:rsidP="008B48A6">
      <w:pPr>
        <w:widowControl w:val="0"/>
        <w:autoSpaceDE w:val="0"/>
        <w:autoSpaceDN w:val="0"/>
        <w:spacing w:before="0" w:after="0" w:line="276" w:lineRule="auto"/>
        <w:ind w:left="540" w:right="-330"/>
        <w:jc w:val="both"/>
        <w:rPr>
          <w:rFonts w:asciiTheme="minorHAnsi" w:hAnsiTheme="minorHAnsi" w:cstheme="minorHAnsi"/>
          <w:lang w:val="en-IN"/>
        </w:rPr>
      </w:pPr>
    </w:p>
    <w:p w14:paraId="3C13B3BA" w14:textId="77777777" w:rsidR="008B48A6" w:rsidRPr="009F6662" w:rsidRDefault="008B48A6" w:rsidP="008B48A6">
      <w:pPr>
        <w:widowControl w:val="0"/>
        <w:numPr>
          <w:ilvl w:val="0"/>
          <w:numId w:val="66"/>
        </w:numPr>
        <w:autoSpaceDE w:val="0"/>
        <w:autoSpaceDN w:val="0"/>
        <w:adjustRightInd w:val="0"/>
        <w:spacing w:before="0" w:after="0" w:line="276" w:lineRule="auto"/>
        <w:ind w:left="567" w:right="-330" w:hanging="709"/>
        <w:rPr>
          <w:rFonts w:asciiTheme="minorHAnsi" w:hAnsiTheme="minorHAnsi" w:cstheme="minorHAnsi"/>
          <w:b/>
          <w:bCs/>
          <w:lang w:val="en-US"/>
        </w:rPr>
      </w:pPr>
      <w:r w:rsidRPr="009F6662">
        <w:rPr>
          <w:rFonts w:asciiTheme="minorHAnsi" w:hAnsiTheme="minorHAnsi" w:cstheme="minorHAnsi"/>
          <w:b/>
          <w:bCs/>
          <w:lang w:val="en-US"/>
        </w:rPr>
        <w:t>Time</w:t>
      </w:r>
      <w:r w:rsidRPr="009F6662">
        <w:rPr>
          <w:rFonts w:asciiTheme="minorHAnsi" w:hAnsiTheme="minorHAnsi" w:cstheme="minorHAnsi"/>
          <w:b/>
          <w:bCs/>
          <w:lang w:val="en-IN"/>
        </w:rPr>
        <w:t xml:space="preserve"> synchronization equipment</w:t>
      </w:r>
    </w:p>
    <w:p w14:paraId="3C13B3BB" w14:textId="77777777" w:rsidR="008B48A6" w:rsidRPr="009F6662" w:rsidRDefault="008B48A6" w:rsidP="008B48A6">
      <w:pPr>
        <w:widowControl w:val="0"/>
        <w:autoSpaceDE w:val="0"/>
        <w:autoSpaceDN w:val="0"/>
        <w:adjustRightInd w:val="0"/>
        <w:spacing w:before="0" w:after="0" w:line="276" w:lineRule="auto"/>
        <w:ind w:left="567" w:right="-330"/>
        <w:jc w:val="both"/>
        <w:rPr>
          <w:rFonts w:asciiTheme="minorHAnsi" w:hAnsiTheme="minorHAnsi" w:cstheme="minorHAnsi"/>
          <w:lang w:val="en-US"/>
        </w:rPr>
      </w:pPr>
    </w:p>
    <w:p w14:paraId="3C13B3BC" w14:textId="77777777" w:rsidR="008B48A6" w:rsidRPr="009F6662" w:rsidRDefault="008B48A6" w:rsidP="008B48A6">
      <w:pPr>
        <w:widowControl w:val="0"/>
        <w:autoSpaceDE w:val="0"/>
        <w:autoSpaceDN w:val="0"/>
        <w:adjustRightInd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Time synchronization equipment complete in all respect including antenna, cable, processing equipment required to receive time signal through GPS or from National Physical Laboratory (NPL) through INSAT shall be provided at new substations. This equipment shall be used to synchronize SAS and IEDs etc.</w:t>
      </w:r>
    </w:p>
    <w:p w14:paraId="3C13B3BD"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IN"/>
        </w:rPr>
      </w:pPr>
      <w:r w:rsidRPr="009F6662">
        <w:rPr>
          <w:rFonts w:asciiTheme="minorHAnsi" w:hAnsiTheme="minorHAnsi" w:cstheme="minorHAnsi"/>
          <w:b/>
          <w:lang w:val="en-IN"/>
        </w:rPr>
        <w:t>B.3.0</w:t>
      </w:r>
      <w:r w:rsidRPr="009F6662">
        <w:rPr>
          <w:rFonts w:asciiTheme="minorHAnsi" w:hAnsiTheme="minorHAnsi" w:cstheme="minorHAnsi"/>
          <w:b/>
          <w:lang w:val="en-IN"/>
        </w:rPr>
        <w:tab/>
        <w:t>Substation Support facilities</w:t>
      </w:r>
    </w:p>
    <w:p w14:paraId="3C13B3BE" w14:textId="77777777" w:rsidR="008B48A6" w:rsidRPr="009F6662" w:rsidRDefault="008B48A6" w:rsidP="008B48A6">
      <w:pPr>
        <w:widowControl w:val="0"/>
        <w:autoSpaceDE w:val="0"/>
        <w:autoSpaceDN w:val="0"/>
        <w:adjustRightInd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Certain facilities required for operation and maintenance of substations as de</w:t>
      </w:r>
      <w:r w:rsidRPr="009F6662">
        <w:rPr>
          <w:rFonts w:asciiTheme="minorHAnsi" w:hAnsiTheme="minorHAnsi" w:cstheme="minorHAnsi"/>
          <w:lang w:val="en-US"/>
        </w:rPr>
        <w:softHyphen/>
        <w:t xml:space="preserve">scribed below </w:t>
      </w:r>
      <w:r w:rsidRPr="009F6662">
        <w:rPr>
          <w:rFonts w:asciiTheme="minorHAnsi" w:hAnsiTheme="minorHAnsi" w:cstheme="minorHAnsi"/>
          <w:lang w:val="en-US"/>
        </w:rPr>
        <w:lastRenderedPageBreak/>
        <w:t>shall be provided at new substation. In existing substation, these facilities have already been provided and would be extended/ augmented as per requirement.</w:t>
      </w:r>
    </w:p>
    <w:p w14:paraId="3C13B3BF"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eastAsia="Calibri" w:hAnsiTheme="minorHAnsi" w:cstheme="minorHAnsi"/>
          <w:b/>
          <w:lang w:val="en-US"/>
        </w:rPr>
      </w:pPr>
      <w:r w:rsidRPr="009F6662">
        <w:rPr>
          <w:rFonts w:asciiTheme="minorHAnsi" w:hAnsiTheme="minorHAnsi" w:cstheme="minorHAnsi"/>
          <w:b/>
          <w:lang w:val="en-IN"/>
        </w:rPr>
        <w:t>B.3.1</w:t>
      </w:r>
      <w:r w:rsidRPr="009F6662">
        <w:rPr>
          <w:rFonts w:asciiTheme="minorHAnsi" w:hAnsiTheme="minorHAnsi" w:cstheme="minorHAnsi"/>
          <w:b/>
          <w:lang w:val="en-IN"/>
        </w:rPr>
        <w:tab/>
      </w:r>
      <w:r w:rsidRPr="009F6662">
        <w:rPr>
          <w:rFonts w:asciiTheme="minorHAnsi" w:eastAsia="Calibri" w:hAnsiTheme="minorHAnsi" w:cstheme="minorHAnsi"/>
          <w:b/>
          <w:lang w:val="en-US"/>
        </w:rPr>
        <w:t>AC and DC power supplies</w:t>
      </w:r>
    </w:p>
    <w:p w14:paraId="3C13B3C0" w14:textId="77777777" w:rsidR="008B48A6" w:rsidRPr="009F6662" w:rsidRDefault="008B48A6" w:rsidP="008B48A6">
      <w:pPr>
        <w:widowControl w:val="0"/>
        <w:autoSpaceDE w:val="0"/>
        <w:autoSpaceDN w:val="0"/>
        <w:adjustRightInd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For catering the requirements of three phase and single phase AC supply and DC supply for various substation equipment (for present and future scope), the following arrangement is envisaged:-</w:t>
      </w:r>
    </w:p>
    <w:p w14:paraId="3C13B3C1" w14:textId="77777777" w:rsidR="008B48A6" w:rsidRPr="009F6662" w:rsidRDefault="008B48A6" w:rsidP="008B48A6">
      <w:pPr>
        <w:widowControl w:val="0"/>
        <w:autoSpaceDE w:val="0"/>
        <w:autoSpaceDN w:val="0"/>
        <w:spacing w:before="0" w:after="0" w:line="276" w:lineRule="auto"/>
        <w:ind w:left="540" w:right="-330"/>
        <w:jc w:val="both"/>
        <w:rPr>
          <w:rFonts w:asciiTheme="minorHAnsi" w:hAnsiTheme="minorHAnsi" w:cstheme="minorHAnsi"/>
          <w:lang w:val="en-US"/>
        </w:rPr>
      </w:pPr>
    </w:p>
    <w:p w14:paraId="3C13B3C2" w14:textId="77777777" w:rsidR="008B48A6" w:rsidRPr="009F6662" w:rsidRDefault="008B48A6" w:rsidP="008B48A6">
      <w:pPr>
        <w:widowControl w:val="0"/>
        <w:numPr>
          <w:ilvl w:val="0"/>
          <w:numId w:val="71"/>
        </w:numPr>
        <w:autoSpaceDE w:val="0"/>
        <w:autoSpaceDN w:val="0"/>
        <w:spacing w:before="0" w:after="0" w:line="276" w:lineRule="auto"/>
        <w:ind w:left="1134" w:right="-330" w:hanging="540"/>
        <w:jc w:val="both"/>
        <w:rPr>
          <w:rFonts w:asciiTheme="minorHAnsi" w:hAnsiTheme="minorHAnsi" w:cstheme="minorHAnsi"/>
          <w:lang w:val="en-US"/>
        </w:rPr>
      </w:pPr>
      <w:r w:rsidRPr="009F6662">
        <w:rPr>
          <w:rFonts w:asciiTheme="minorHAnsi" w:hAnsiTheme="minorHAnsi" w:cstheme="minorHAnsi"/>
          <w:lang w:val="en-US"/>
        </w:rPr>
        <w:t xml:space="preserve">For LT Supply at each new Substation, two (2) Nos. of LT Transformers (minimum 800 kVA for substations with highest voltage rating as 765 kV) shall be provided which shall be fed from two independent sources as per CEA (Technical Standards for Connectivity to the Grid) Regulations, 2007. </w:t>
      </w:r>
      <w:r w:rsidRPr="009F6662">
        <w:rPr>
          <w:rFonts w:asciiTheme="minorHAnsi" w:hAnsiTheme="minorHAnsi" w:cstheme="minorHAnsi"/>
          <w:lang w:val="en-US"/>
        </w:rPr>
        <w:cr/>
        <w:t xml:space="preserve"> </w:t>
      </w:r>
    </w:p>
    <w:p w14:paraId="3C13B3C3" w14:textId="77777777" w:rsidR="008B48A6" w:rsidRPr="009F6662" w:rsidRDefault="008B48A6" w:rsidP="008B48A6">
      <w:pPr>
        <w:widowControl w:val="0"/>
        <w:autoSpaceDE w:val="0"/>
        <w:autoSpaceDN w:val="0"/>
        <w:adjustRightInd w:val="0"/>
        <w:spacing w:after="0" w:line="276" w:lineRule="auto"/>
        <w:ind w:left="1134" w:right="-330"/>
        <w:jc w:val="both"/>
        <w:rPr>
          <w:rFonts w:asciiTheme="minorHAnsi" w:hAnsiTheme="minorHAnsi" w:cstheme="minorHAnsi"/>
          <w:lang w:val="en-US"/>
        </w:rPr>
      </w:pPr>
      <w:r w:rsidRPr="009F6662">
        <w:rPr>
          <w:rFonts w:asciiTheme="minorHAnsi" w:hAnsiTheme="minorHAnsi" w:cstheme="minorHAnsi"/>
          <w:lang w:val="en-US"/>
        </w:rPr>
        <w:t xml:space="preserve">Metering arrangement with Special Energy Meters (SEMs) shall be provided by TSP at 33 kV tertiary of 765/400 kV Transformer for drawing auxiliary supply at new substation. Such SEMs shall be provided by CTU at the cost of the TSP. Accounting of such energy drawn by the TSP shall be done by RLDC/RPC as part of Regional Energy Accounting. </w:t>
      </w:r>
    </w:p>
    <w:p w14:paraId="3C13B3C4" w14:textId="77777777" w:rsidR="008B48A6" w:rsidRPr="009F6662" w:rsidRDefault="008B48A6" w:rsidP="008B48A6">
      <w:pPr>
        <w:widowControl w:val="0"/>
        <w:autoSpaceDE w:val="0"/>
        <w:autoSpaceDN w:val="0"/>
        <w:adjustRightInd w:val="0"/>
        <w:spacing w:after="0" w:line="276" w:lineRule="auto"/>
        <w:ind w:left="1134" w:right="-330"/>
        <w:jc w:val="both"/>
        <w:rPr>
          <w:rFonts w:asciiTheme="minorHAnsi" w:hAnsiTheme="minorHAnsi" w:cstheme="minorHAnsi"/>
          <w:lang w:val="en-US"/>
        </w:rPr>
      </w:pPr>
      <w:r w:rsidRPr="009F6662">
        <w:rPr>
          <w:rFonts w:asciiTheme="minorHAnsi" w:hAnsiTheme="minorHAnsi" w:cstheme="minorHAnsi"/>
          <w:lang w:val="en-US"/>
        </w:rPr>
        <w:t>Additionally, Active Energy Meters may be provided at the same point in the 33 kV tertiary of 765/400/33 kV Transformer by local SEB/DISCOM for energy accounting.</w:t>
      </w:r>
    </w:p>
    <w:p w14:paraId="3C13B3C5" w14:textId="77777777" w:rsidR="008B48A6" w:rsidRPr="009F6662" w:rsidRDefault="008B48A6" w:rsidP="008B48A6">
      <w:pPr>
        <w:widowControl w:val="0"/>
        <w:autoSpaceDE w:val="0"/>
        <w:autoSpaceDN w:val="0"/>
        <w:adjustRightInd w:val="0"/>
        <w:spacing w:before="0" w:after="0" w:line="276" w:lineRule="auto"/>
        <w:ind w:left="567" w:right="-330"/>
        <w:jc w:val="both"/>
        <w:rPr>
          <w:rFonts w:asciiTheme="minorHAnsi" w:hAnsiTheme="minorHAnsi" w:cstheme="minorHAnsi"/>
          <w:lang w:val="en-US"/>
        </w:rPr>
      </w:pPr>
    </w:p>
    <w:p w14:paraId="3C13B3C6" w14:textId="77777777" w:rsidR="008B48A6" w:rsidRPr="009F6662" w:rsidRDefault="008B48A6" w:rsidP="008B48A6">
      <w:pPr>
        <w:widowControl w:val="0"/>
        <w:numPr>
          <w:ilvl w:val="0"/>
          <w:numId w:val="71"/>
        </w:numPr>
        <w:autoSpaceDE w:val="0"/>
        <w:autoSpaceDN w:val="0"/>
        <w:spacing w:before="0" w:after="0" w:line="276" w:lineRule="auto"/>
        <w:ind w:left="1134" w:right="-330" w:hanging="540"/>
        <w:jc w:val="both"/>
        <w:rPr>
          <w:rFonts w:asciiTheme="minorHAnsi" w:hAnsiTheme="minorHAnsi" w:cstheme="minorHAnsi"/>
          <w:lang w:val="en-US"/>
        </w:rPr>
      </w:pPr>
      <w:r w:rsidRPr="009F6662">
        <w:rPr>
          <w:rFonts w:asciiTheme="minorHAnsi" w:hAnsiTheme="minorHAnsi" w:cstheme="minorHAnsi"/>
          <w:lang w:val="en-US"/>
        </w:rPr>
        <w:t xml:space="preserve">2 sets of 220 V battery banks for control and protection and 2 sets of 48 V battery banks for PLCC/ communication equipment shall be provided at each new Substation. Each battery bank shall have a float-cum-boost charger. </w:t>
      </w:r>
    </w:p>
    <w:p w14:paraId="3C13B3C7" w14:textId="77777777" w:rsidR="008B48A6" w:rsidRPr="009F6662" w:rsidRDefault="008B48A6" w:rsidP="008B48A6">
      <w:pPr>
        <w:widowControl w:val="0"/>
        <w:autoSpaceDE w:val="0"/>
        <w:autoSpaceDN w:val="0"/>
        <w:adjustRightInd w:val="0"/>
        <w:spacing w:after="0" w:line="276" w:lineRule="auto"/>
        <w:ind w:left="1134" w:right="-330"/>
        <w:jc w:val="both"/>
        <w:rPr>
          <w:rFonts w:asciiTheme="minorHAnsi" w:hAnsiTheme="minorHAnsi" w:cstheme="minorHAnsi"/>
          <w:lang w:val="en-US"/>
        </w:rPr>
      </w:pPr>
      <w:r w:rsidRPr="009F6662">
        <w:rPr>
          <w:rFonts w:asciiTheme="minorHAnsi" w:hAnsiTheme="minorHAnsi" w:cstheme="minorHAnsi"/>
          <w:lang w:val="en-US"/>
        </w:rPr>
        <w:t>At new substation, sizing of 220 V battery and battery charger shall be done based on the number of bays specified (including future bays) as per CEA Regulations and relevant IS. 2 sets of 48 V battery banks for PLCC and communication equipment for present and future scope shall be provided at each new Substation with at least 10-hour battery backup and extended backup, if required. 48 V DC can be achieved from 220 V DC battery bank using adapter, if so desired by TSP, without compromising backup time.</w:t>
      </w:r>
    </w:p>
    <w:p w14:paraId="3C13B3C8" w14:textId="77777777" w:rsidR="008B48A6" w:rsidRPr="009F6662" w:rsidRDefault="008B48A6" w:rsidP="008B48A6">
      <w:pPr>
        <w:widowControl w:val="0"/>
        <w:autoSpaceDE w:val="0"/>
        <w:autoSpaceDN w:val="0"/>
        <w:adjustRightInd w:val="0"/>
        <w:spacing w:before="0" w:after="0" w:line="276" w:lineRule="auto"/>
        <w:ind w:left="0" w:right="-330"/>
        <w:jc w:val="both"/>
        <w:rPr>
          <w:rFonts w:asciiTheme="minorHAnsi" w:hAnsiTheme="minorHAnsi" w:cstheme="minorHAnsi"/>
          <w:lang w:val="en-US"/>
        </w:rPr>
      </w:pPr>
    </w:p>
    <w:p w14:paraId="3C13B3C9" w14:textId="77777777" w:rsidR="008B48A6" w:rsidRPr="009F6662" w:rsidRDefault="008B48A6" w:rsidP="008B48A6">
      <w:pPr>
        <w:widowControl w:val="0"/>
        <w:numPr>
          <w:ilvl w:val="0"/>
          <w:numId w:val="71"/>
        </w:numPr>
        <w:autoSpaceDE w:val="0"/>
        <w:autoSpaceDN w:val="0"/>
        <w:spacing w:before="0" w:after="0" w:line="276" w:lineRule="auto"/>
        <w:ind w:left="1134" w:right="-330" w:hanging="540"/>
        <w:jc w:val="both"/>
        <w:rPr>
          <w:rFonts w:asciiTheme="minorHAnsi" w:hAnsiTheme="minorHAnsi" w:cstheme="minorHAnsi"/>
          <w:lang w:val="en-US"/>
        </w:rPr>
      </w:pPr>
      <w:r w:rsidRPr="009F6662">
        <w:rPr>
          <w:rFonts w:asciiTheme="minorHAnsi" w:hAnsiTheme="minorHAnsi" w:cstheme="minorHAnsi"/>
          <w:lang w:val="en-US"/>
        </w:rPr>
        <w:t xml:space="preserve">Suitable AC and DC distribution boards and associated LT Switchgear shall be provided at new substation. </w:t>
      </w:r>
    </w:p>
    <w:p w14:paraId="3C13B3CA" w14:textId="77777777" w:rsidR="008B48A6" w:rsidRPr="009F6662" w:rsidRDefault="008B48A6" w:rsidP="008B48A6">
      <w:pPr>
        <w:widowControl w:val="0"/>
        <w:autoSpaceDE w:val="0"/>
        <w:autoSpaceDN w:val="0"/>
        <w:spacing w:before="0" w:after="0" w:line="276" w:lineRule="auto"/>
        <w:ind w:right="-330"/>
        <w:rPr>
          <w:rFonts w:asciiTheme="minorHAnsi" w:hAnsiTheme="minorHAnsi" w:cstheme="minorHAnsi"/>
          <w:lang w:val="en-US"/>
        </w:rPr>
      </w:pPr>
    </w:p>
    <w:p w14:paraId="3C13B3CB" w14:textId="77777777" w:rsidR="008B48A6" w:rsidRPr="009F6662" w:rsidRDefault="008B48A6" w:rsidP="008B48A6">
      <w:pPr>
        <w:widowControl w:val="0"/>
        <w:numPr>
          <w:ilvl w:val="0"/>
          <w:numId w:val="71"/>
        </w:numPr>
        <w:autoSpaceDE w:val="0"/>
        <w:autoSpaceDN w:val="0"/>
        <w:spacing w:before="0" w:after="0" w:line="276" w:lineRule="auto"/>
        <w:ind w:left="1134" w:right="-330" w:hanging="540"/>
        <w:jc w:val="both"/>
        <w:rPr>
          <w:rFonts w:asciiTheme="minorHAnsi" w:hAnsiTheme="minorHAnsi" w:cstheme="minorHAnsi"/>
          <w:lang w:val="en-US"/>
        </w:rPr>
      </w:pPr>
      <w:r w:rsidRPr="009F6662">
        <w:rPr>
          <w:rFonts w:asciiTheme="minorHAnsi" w:hAnsiTheme="minorHAnsi" w:cstheme="minorHAnsi"/>
          <w:lang w:val="en-US"/>
        </w:rPr>
        <w:t>For new substation, following switch boards shall be considered with duplicate supply with bus coupler/ sectionalizer and duplicate outgoing feeders except for Emergency lighting distribution board which shall have only one incoming feeder:</w:t>
      </w:r>
    </w:p>
    <w:p w14:paraId="3C13B3CC" w14:textId="77777777" w:rsidR="008B48A6" w:rsidRPr="009F6662" w:rsidRDefault="008B48A6" w:rsidP="008B48A6">
      <w:pPr>
        <w:widowControl w:val="0"/>
        <w:numPr>
          <w:ilvl w:val="1"/>
          <w:numId w:val="70"/>
        </w:numPr>
        <w:tabs>
          <w:tab w:val="num" w:pos="990"/>
        </w:tabs>
        <w:suppressAutoHyphens/>
        <w:autoSpaceDE w:val="0"/>
        <w:autoSpaceDN w:val="0"/>
        <w:spacing w:before="240" w:after="0" w:line="276" w:lineRule="auto"/>
        <w:ind w:left="1985" w:right="-330" w:hanging="709"/>
        <w:jc w:val="both"/>
        <w:rPr>
          <w:rFonts w:asciiTheme="minorHAnsi" w:hAnsiTheme="minorHAnsi" w:cstheme="minorHAnsi"/>
          <w:lang w:val="en-IN"/>
        </w:rPr>
      </w:pPr>
      <w:r w:rsidRPr="009F6662">
        <w:rPr>
          <w:rFonts w:asciiTheme="minorHAnsi" w:hAnsiTheme="minorHAnsi" w:cstheme="minorHAnsi"/>
          <w:lang w:val="en-IN"/>
        </w:rPr>
        <w:lastRenderedPageBreak/>
        <w:t xml:space="preserve">415 V Main Switch board – 1 Nos. </w:t>
      </w:r>
    </w:p>
    <w:p w14:paraId="3C13B3CD" w14:textId="77777777" w:rsidR="008B48A6" w:rsidRPr="009F6662" w:rsidRDefault="008B48A6" w:rsidP="008B48A6">
      <w:pPr>
        <w:widowControl w:val="0"/>
        <w:numPr>
          <w:ilvl w:val="1"/>
          <w:numId w:val="70"/>
        </w:numPr>
        <w:suppressAutoHyphens/>
        <w:autoSpaceDE w:val="0"/>
        <w:autoSpaceDN w:val="0"/>
        <w:spacing w:before="0" w:after="0" w:line="276" w:lineRule="auto"/>
        <w:ind w:right="-330"/>
        <w:jc w:val="both"/>
        <w:rPr>
          <w:rFonts w:asciiTheme="minorHAnsi" w:hAnsiTheme="minorHAnsi" w:cstheme="minorHAnsi"/>
          <w:lang w:val="en-IN"/>
        </w:rPr>
      </w:pPr>
      <w:r w:rsidRPr="009F6662">
        <w:rPr>
          <w:rFonts w:asciiTheme="minorHAnsi" w:hAnsiTheme="minorHAnsi" w:cstheme="minorHAnsi"/>
          <w:lang w:val="en-IN"/>
        </w:rPr>
        <w:t xml:space="preserve">AC distribution board – 1 Nos. </w:t>
      </w:r>
    </w:p>
    <w:p w14:paraId="3C13B3CE" w14:textId="77777777" w:rsidR="008B48A6" w:rsidRPr="009F6662" w:rsidRDefault="008B48A6" w:rsidP="008B48A6">
      <w:pPr>
        <w:widowControl w:val="0"/>
        <w:numPr>
          <w:ilvl w:val="1"/>
          <w:numId w:val="70"/>
        </w:numPr>
        <w:tabs>
          <w:tab w:val="num" w:pos="990"/>
        </w:tabs>
        <w:suppressAutoHyphens/>
        <w:autoSpaceDE w:val="0"/>
        <w:autoSpaceDN w:val="0"/>
        <w:spacing w:before="0" w:after="0" w:line="276" w:lineRule="auto"/>
        <w:ind w:left="1985" w:right="-330" w:hanging="709"/>
        <w:jc w:val="both"/>
        <w:rPr>
          <w:rFonts w:asciiTheme="minorHAnsi" w:hAnsiTheme="minorHAnsi" w:cstheme="minorHAnsi"/>
          <w:lang w:val="en-IN"/>
        </w:rPr>
      </w:pPr>
      <w:r w:rsidRPr="009F6662">
        <w:rPr>
          <w:rFonts w:asciiTheme="minorHAnsi" w:hAnsiTheme="minorHAnsi" w:cstheme="minorHAnsi"/>
          <w:lang w:val="en-IN"/>
        </w:rPr>
        <w:t xml:space="preserve">Main lighting distribution board – 1 No. </w:t>
      </w:r>
    </w:p>
    <w:p w14:paraId="3C13B3CF" w14:textId="77777777" w:rsidR="008B48A6" w:rsidRPr="009F6662" w:rsidRDefault="008B48A6" w:rsidP="008B48A6">
      <w:pPr>
        <w:widowControl w:val="0"/>
        <w:numPr>
          <w:ilvl w:val="1"/>
          <w:numId w:val="70"/>
        </w:numPr>
        <w:tabs>
          <w:tab w:val="num" w:pos="990"/>
        </w:tabs>
        <w:suppressAutoHyphens/>
        <w:autoSpaceDE w:val="0"/>
        <w:autoSpaceDN w:val="0"/>
        <w:spacing w:before="0" w:after="0" w:line="276" w:lineRule="auto"/>
        <w:ind w:left="1985" w:right="-330" w:hanging="709"/>
        <w:jc w:val="both"/>
        <w:rPr>
          <w:rFonts w:asciiTheme="minorHAnsi" w:hAnsiTheme="minorHAnsi" w:cstheme="minorHAnsi"/>
          <w:lang w:val="en-IN"/>
        </w:rPr>
      </w:pPr>
      <w:r w:rsidRPr="009F6662">
        <w:rPr>
          <w:rFonts w:asciiTheme="minorHAnsi" w:hAnsiTheme="minorHAnsi" w:cstheme="minorHAnsi"/>
          <w:lang w:val="en-IN"/>
        </w:rPr>
        <w:t xml:space="preserve">Emergency lighting distribution board – 1 No. </w:t>
      </w:r>
    </w:p>
    <w:p w14:paraId="3C13B3D0" w14:textId="77777777" w:rsidR="008B48A6" w:rsidRPr="009F6662" w:rsidRDefault="008B48A6" w:rsidP="008B48A6">
      <w:pPr>
        <w:widowControl w:val="0"/>
        <w:numPr>
          <w:ilvl w:val="1"/>
          <w:numId w:val="70"/>
        </w:numPr>
        <w:tabs>
          <w:tab w:val="num" w:pos="990"/>
        </w:tabs>
        <w:suppressAutoHyphens/>
        <w:autoSpaceDE w:val="0"/>
        <w:autoSpaceDN w:val="0"/>
        <w:spacing w:before="0" w:after="0" w:line="276" w:lineRule="auto"/>
        <w:ind w:left="1985" w:right="-330" w:hanging="709"/>
        <w:jc w:val="both"/>
        <w:rPr>
          <w:rFonts w:asciiTheme="minorHAnsi" w:hAnsiTheme="minorHAnsi" w:cstheme="minorHAnsi"/>
          <w:lang w:val="en-IN"/>
        </w:rPr>
      </w:pPr>
      <w:r w:rsidRPr="009F6662">
        <w:rPr>
          <w:rFonts w:asciiTheme="minorHAnsi" w:hAnsiTheme="minorHAnsi" w:cstheme="minorHAnsi"/>
          <w:lang w:val="en-IN"/>
        </w:rPr>
        <w:t xml:space="preserve">220 Volt DC distribution board – 2 Nos. </w:t>
      </w:r>
    </w:p>
    <w:p w14:paraId="3C13B3D1" w14:textId="77777777" w:rsidR="008B48A6" w:rsidRPr="009F6662" w:rsidRDefault="008B48A6" w:rsidP="008B48A6">
      <w:pPr>
        <w:widowControl w:val="0"/>
        <w:numPr>
          <w:ilvl w:val="1"/>
          <w:numId w:val="70"/>
        </w:numPr>
        <w:tabs>
          <w:tab w:val="num" w:pos="990"/>
        </w:tabs>
        <w:suppressAutoHyphens/>
        <w:autoSpaceDE w:val="0"/>
        <w:autoSpaceDN w:val="0"/>
        <w:spacing w:before="0" w:after="0" w:line="276" w:lineRule="auto"/>
        <w:ind w:left="1985" w:right="-330" w:hanging="709"/>
        <w:jc w:val="both"/>
        <w:rPr>
          <w:rFonts w:asciiTheme="minorHAnsi" w:hAnsiTheme="minorHAnsi" w:cstheme="minorHAnsi"/>
          <w:lang w:val="en-IN"/>
        </w:rPr>
      </w:pPr>
      <w:r w:rsidRPr="009F6662">
        <w:rPr>
          <w:rFonts w:asciiTheme="minorHAnsi" w:hAnsiTheme="minorHAnsi" w:cstheme="minorHAnsi"/>
          <w:lang w:val="en-IN"/>
        </w:rPr>
        <w:t>48 Volt DC distribution board – 2 Nos.</w:t>
      </w:r>
    </w:p>
    <w:p w14:paraId="3C13B3D2" w14:textId="77777777" w:rsidR="008B48A6" w:rsidRPr="009F6662" w:rsidRDefault="008B48A6" w:rsidP="008B48A6">
      <w:pPr>
        <w:widowControl w:val="0"/>
        <w:suppressAutoHyphens/>
        <w:autoSpaceDE w:val="0"/>
        <w:autoSpaceDN w:val="0"/>
        <w:spacing w:before="0" w:after="0" w:line="276" w:lineRule="auto"/>
        <w:ind w:left="1350" w:right="-330"/>
        <w:jc w:val="both"/>
        <w:rPr>
          <w:rFonts w:asciiTheme="minorHAnsi" w:hAnsiTheme="minorHAnsi" w:cstheme="minorHAnsi"/>
          <w:lang w:val="en-US"/>
        </w:rPr>
      </w:pPr>
    </w:p>
    <w:p w14:paraId="3C13B3D3" w14:textId="77777777" w:rsidR="008B48A6" w:rsidRPr="009F6662" w:rsidRDefault="008B48A6" w:rsidP="008B48A6">
      <w:pPr>
        <w:widowControl w:val="0"/>
        <w:autoSpaceDE w:val="0"/>
        <w:autoSpaceDN w:val="0"/>
        <w:adjustRightInd w:val="0"/>
        <w:spacing w:before="0" w:after="0" w:line="276" w:lineRule="auto"/>
        <w:ind w:left="1134" w:right="-330"/>
        <w:jc w:val="both"/>
        <w:rPr>
          <w:rFonts w:asciiTheme="minorHAnsi" w:hAnsiTheme="minorHAnsi" w:cstheme="minorHAnsi"/>
          <w:lang w:val="en-US"/>
        </w:rPr>
      </w:pPr>
      <w:r w:rsidRPr="009F6662">
        <w:rPr>
          <w:rFonts w:asciiTheme="minorHAnsi" w:hAnsiTheme="minorHAnsi" w:cstheme="minorHAnsi"/>
          <w:lang w:val="en-US"/>
        </w:rPr>
        <w:t>Sizing of LT Switchgear shall be suitable to cater the requirement for all present and future bays. AC and DC distribution boards shall have modules for all the feeders (including future as specified).</w:t>
      </w:r>
    </w:p>
    <w:p w14:paraId="3C13B3D4" w14:textId="77777777" w:rsidR="008B48A6" w:rsidRPr="009F6662" w:rsidRDefault="008B48A6" w:rsidP="008B48A6">
      <w:pPr>
        <w:widowControl w:val="0"/>
        <w:autoSpaceDE w:val="0"/>
        <w:autoSpaceDN w:val="0"/>
        <w:spacing w:before="0" w:after="0" w:line="276" w:lineRule="auto"/>
        <w:ind w:left="1287" w:right="-330"/>
        <w:jc w:val="both"/>
        <w:rPr>
          <w:rFonts w:asciiTheme="minorHAnsi" w:hAnsiTheme="minorHAnsi" w:cstheme="minorHAnsi"/>
          <w:lang w:val="en-US"/>
        </w:rPr>
      </w:pPr>
    </w:p>
    <w:p w14:paraId="3C13B3D5" w14:textId="77777777" w:rsidR="008B48A6" w:rsidRPr="009F6662" w:rsidRDefault="008B48A6" w:rsidP="008B48A6">
      <w:pPr>
        <w:widowControl w:val="0"/>
        <w:numPr>
          <w:ilvl w:val="0"/>
          <w:numId w:val="71"/>
        </w:numPr>
        <w:autoSpaceDE w:val="0"/>
        <w:autoSpaceDN w:val="0"/>
        <w:spacing w:before="0" w:after="0" w:line="276" w:lineRule="auto"/>
        <w:ind w:left="1134" w:right="-330" w:hanging="540"/>
        <w:jc w:val="both"/>
        <w:rPr>
          <w:rFonts w:asciiTheme="minorHAnsi" w:hAnsiTheme="minorHAnsi" w:cstheme="minorHAnsi"/>
          <w:lang w:val="en-US"/>
        </w:rPr>
      </w:pPr>
      <w:r w:rsidRPr="009F6662">
        <w:rPr>
          <w:rFonts w:asciiTheme="minorHAnsi" w:hAnsiTheme="minorHAnsi" w:cstheme="minorHAnsi"/>
          <w:lang w:val="en-IN"/>
        </w:rPr>
        <w:t xml:space="preserve">At new </w:t>
      </w:r>
      <w:r w:rsidRPr="009F6662">
        <w:rPr>
          <w:rFonts w:asciiTheme="minorHAnsi" w:hAnsiTheme="minorHAnsi" w:cstheme="minorHAnsi"/>
          <w:lang w:val="en-US"/>
        </w:rPr>
        <w:t>Substation</w:t>
      </w:r>
      <w:r w:rsidRPr="009F6662">
        <w:rPr>
          <w:rFonts w:asciiTheme="minorHAnsi" w:hAnsiTheme="minorHAnsi" w:cstheme="minorHAnsi"/>
          <w:lang w:val="en-IN"/>
        </w:rPr>
        <w:t xml:space="preserve">, one No. of DG set (minimum 500 kVA </w:t>
      </w:r>
      <w:r w:rsidRPr="009F6662">
        <w:rPr>
          <w:rFonts w:asciiTheme="minorHAnsi" w:hAnsiTheme="minorHAnsi" w:cstheme="minorHAnsi"/>
          <w:lang w:val="en-US"/>
        </w:rPr>
        <w:t>for substations with highest voltage rating as 765 kV</w:t>
      </w:r>
      <w:r w:rsidRPr="009F6662">
        <w:rPr>
          <w:rFonts w:asciiTheme="minorHAnsi" w:hAnsiTheme="minorHAnsi" w:cstheme="minorHAnsi"/>
          <w:lang w:val="en-IN"/>
        </w:rPr>
        <w:t>) shall be provided for emergency</w:t>
      </w:r>
      <w:r w:rsidRPr="009F6662">
        <w:rPr>
          <w:rFonts w:asciiTheme="minorHAnsi" w:hAnsiTheme="minorHAnsi" w:cstheme="minorHAnsi"/>
          <w:lang w:val="en-US"/>
        </w:rPr>
        <w:t xml:space="preserve"> applications.</w:t>
      </w:r>
    </w:p>
    <w:p w14:paraId="3C13B3D6" w14:textId="77777777" w:rsidR="008B48A6" w:rsidRPr="009F6662" w:rsidRDefault="008B48A6" w:rsidP="008B48A6">
      <w:pPr>
        <w:widowControl w:val="0"/>
        <w:autoSpaceDE w:val="0"/>
        <w:autoSpaceDN w:val="0"/>
        <w:adjustRightInd w:val="0"/>
        <w:spacing w:before="0" w:after="0" w:line="276" w:lineRule="auto"/>
        <w:ind w:left="1260" w:right="-330"/>
        <w:jc w:val="both"/>
        <w:rPr>
          <w:rFonts w:asciiTheme="minorHAnsi" w:hAnsiTheme="minorHAnsi" w:cstheme="minorHAnsi"/>
          <w:lang w:val="en-US"/>
        </w:rPr>
      </w:pPr>
    </w:p>
    <w:p w14:paraId="3C13B3D7" w14:textId="77777777" w:rsidR="008B48A6" w:rsidRPr="009F6662" w:rsidRDefault="008B48A6" w:rsidP="008B48A6">
      <w:pPr>
        <w:widowControl w:val="0"/>
        <w:numPr>
          <w:ilvl w:val="0"/>
          <w:numId w:val="71"/>
        </w:numPr>
        <w:autoSpaceDE w:val="0"/>
        <w:autoSpaceDN w:val="0"/>
        <w:spacing w:before="0" w:after="0" w:line="276" w:lineRule="auto"/>
        <w:ind w:left="1134" w:right="-330" w:hanging="540"/>
        <w:jc w:val="both"/>
        <w:rPr>
          <w:rFonts w:asciiTheme="minorHAnsi" w:hAnsiTheme="minorHAnsi" w:cstheme="minorHAnsi"/>
          <w:lang w:val="en-IN"/>
        </w:rPr>
      </w:pPr>
      <w:r w:rsidRPr="009F6662">
        <w:rPr>
          <w:rFonts w:asciiTheme="minorHAnsi" w:hAnsiTheme="minorHAnsi" w:cstheme="minorHAnsi"/>
          <w:lang w:val="en-IN"/>
        </w:rPr>
        <w:t>For substation extensions, existing facilities shall be augmented as required.</w:t>
      </w:r>
    </w:p>
    <w:p w14:paraId="3C13B3D8" w14:textId="77777777" w:rsidR="008B48A6" w:rsidRPr="009F6662" w:rsidRDefault="008B48A6" w:rsidP="008B48A6">
      <w:pPr>
        <w:widowControl w:val="0"/>
        <w:autoSpaceDE w:val="0"/>
        <w:autoSpaceDN w:val="0"/>
        <w:spacing w:before="240" w:after="0" w:line="276" w:lineRule="auto"/>
        <w:ind w:left="567" w:right="-330" w:hanging="1134"/>
        <w:jc w:val="both"/>
        <w:rPr>
          <w:rFonts w:asciiTheme="minorHAnsi" w:eastAsia="Calibri" w:hAnsiTheme="minorHAnsi" w:cstheme="minorHAnsi"/>
          <w:b/>
          <w:lang w:val="en-US"/>
        </w:rPr>
      </w:pPr>
      <w:r w:rsidRPr="009F6662">
        <w:rPr>
          <w:rFonts w:asciiTheme="minorHAnsi" w:hAnsiTheme="minorHAnsi" w:cstheme="minorHAnsi"/>
          <w:b/>
          <w:lang w:val="en-IN"/>
        </w:rPr>
        <w:t>B.3.2</w:t>
      </w:r>
      <w:r w:rsidRPr="009F6662">
        <w:rPr>
          <w:rFonts w:asciiTheme="minorHAnsi" w:hAnsiTheme="minorHAnsi" w:cstheme="minorHAnsi"/>
          <w:b/>
          <w:lang w:val="en-IN"/>
        </w:rPr>
        <w:tab/>
      </w:r>
      <w:r w:rsidRPr="009F6662">
        <w:rPr>
          <w:rFonts w:asciiTheme="minorHAnsi" w:eastAsia="Calibri" w:hAnsiTheme="minorHAnsi" w:cstheme="minorHAnsi"/>
          <w:b/>
          <w:lang w:val="en-US"/>
        </w:rPr>
        <w:t>Fire Fighting System</w:t>
      </w:r>
    </w:p>
    <w:p w14:paraId="3C13B3D9" w14:textId="77777777" w:rsidR="008B48A6" w:rsidRPr="009F6662" w:rsidRDefault="008B48A6" w:rsidP="008B48A6">
      <w:pPr>
        <w:widowControl w:val="0"/>
        <w:autoSpaceDE w:val="0"/>
        <w:autoSpaceDN w:val="0"/>
        <w:spacing w:before="0" w:after="0" w:line="276" w:lineRule="auto"/>
        <w:ind w:left="567" w:right="-330"/>
        <w:jc w:val="both"/>
        <w:rPr>
          <w:rFonts w:asciiTheme="minorHAnsi" w:hAnsiTheme="minorHAnsi" w:cstheme="minorHAnsi"/>
          <w:lang w:val="en-US"/>
        </w:rPr>
      </w:pPr>
    </w:p>
    <w:p w14:paraId="3C13B3DA" w14:textId="77777777" w:rsidR="008B48A6" w:rsidRPr="009F6662" w:rsidRDefault="008B48A6" w:rsidP="008B48A6">
      <w:pPr>
        <w:widowControl w:val="0"/>
        <w:autoSpaceDE w:val="0"/>
        <w:autoSpaceDN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 xml:space="preserve">Fire-fighting system for substation including transformer and reactor shall conform to CEA (Measures Relating to Safety and Electric Supply) Regulations, 2023 as amendment time to time. </w:t>
      </w:r>
    </w:p>
    <w:p w14:paraId="3C13B3DB" w14:textId="77777777" w:rsidR="008B48A6" w:rsidRPr="009F6662" w:rsidRDefault="008B48A6" w:rsidP="008B48A6">
      <w:pPr>
        <w:widowControl w:val="0"/>
        <w:autoSpaceDE w:val="0"/>
        <w:autoSpaceDN w:val="0"/>
        <w:spacing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Further, adequate water hydrants and portable fire extinguishers shall be provided in the substations. The main header of firefighting system shall be suitable for extension to bays covered under the future scope; necessary piping interface in this regard shall be provided.</w:t>
      </w:r>
    </w:p>
    <w:p w14:paraId="3C13B3DC" w14:textId="77777777" w:rsidR="008B48A6" w:rsidRPr="009F6662" w:rsidRDefault="008B48A6" w:rsidP="008B48A6">
      <w:pPr>
        <w:widowControl w:val="0"/>
        <w:autoSpaceDE w:val="0"/>
        <w:autoSpaceDN w:val="0"/>
        <w:spacing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 xml:space="preserve">Optical Beam type heat detection for GIS hall fire protection system shall be provided for all the GIS halls. </w:t>
      </w:r>
    </w:p>
    <w:p w14:paraId="3C13B3DD" w14:textId="77777777" w:rsidR="008B48A6" w:rsidRPr="009F6662" w:rsidRDefault="008B48A6" w:rsidP="008B48A6">
      <w:pPr>
        <w:widowControl w:val="0"/>
        <w:autoSpaceDE w:val="0"/>
        <w:autoSpaceDN w:val="0"/>
        <w:spacing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At existing substations, the fire-fighting systems, as available, shall be augmented/ extended to meet the additional requirements.</w:t>
      </w:r>
    </w:p>
    <w:p w14:paraId="3C13B3DE"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IN"/>
        </w:rPr>
      </w:pPr>
      <w:r w:rsidRPr="009F6662">
        <w:rPr>
          <w:rFonts w:asciiTheme="minorHAnsi" w:hAnsiTheme="minorHAnsi" w:cstheme="minorHAnsi"/>
          <w:b/>
          <w:lang w:val="en-IN"/>
        </w:rPr>
        <w:t>B.3.3</w:t>
      </w:r>
      <w:r w:rsidRPr="009F6662">
        <w:rPr>
          <w:rFonts w:asciiTheme="minorHAnsi" w:hAnsiTheme="minorHAnsi" w:cstheme="minorHAnsi"/>
          <w:b/>
          <w:lang w:val="en-IN"/>
        </w:rPr>
        <w:tab/>
      </w:r>
      <w:r w:rsidRPr="009F6662">
        <w:rPr>
          <w:rFonts w:asciiTheme="minorHAnsi" w:eastAsia="Calibri" w:hAnsiTheme="minorHAnsi" w:cstheme="minorHAnsi"/>
          <w:b/>
          <w:lang w:val="en-US"/>
        </w:rPr>
        <w:t>Oil</w:t>
      </w:r>
      <w:r w:rsidRPr="009F6662">
        <w:rPr>
          <w:rFonts w:asciiTheme="minorHAnsi" w:hAnsiTheme="minorHAnsi" w:cstheme="minorHAnsi"/>
          <w:b/>
          <w:lang w:val="en-IN"/>
        </w:rPr>
        <w:t xml:space="preserve"> </w:t>
      </w:r>
      <w:r w:rsidRPr="009F6662">
        <w:rPr>
          <w:rFonts w:asciiTheme="minorHAnsi" w:eastAsia="Calibri" w:hAnsiTheme="minorHAnsi" w:cstheme="minorHAnsi"/>
          <w:b/>
          <w:lang w:val="en-US"/>
        </w:rPr>
        <w:t>evacuating</w:t>
      </w:r>
      <w:r w:rsidRPr="009F6662">
        <w:rPr>
          <w:rFonts w:asciiTheme="minorHAnsi" w:hAnsiTheme="minorHAnsi" w:cstheme="minorHAnsi"/>
          <w:b/>
          <w:lang w:val="en-IN"/>
        </w:rPr>
        <w:t>, filtering, testing and filling apparatus</w:t>
      </w:r>
    </w:p>
    <w:p w14:paraId="3C13B3DF" w14:textId="77777777" w:rsidR="008B48A6" w:rsidRPr="009F6662" w:rsidRDefault="008B48A6" w:rsidP="008B48A6">
      <w:pPr>
        <w:widowControl w:val="0"/>
        <w:autoSpaceDE w:val="0"/>
        <w:autoSpaceDN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To monitor the quality of oil for satisfactory performance of transformers, shunt reactors and for periodical maintenance necessary oil evacuating, filtering, testing and filling apparatus would be provided at new substations. Oil storage tanks of adequate capaci</w:t>
      </w:r>
      <w:r w:rsidRPr="009F6662">
        <w:rPr>
          <w:rFonts w:asciiTheme="minorHAnsi" w:hAnsiTheme="minorHAnsi" w:cstheme="minorHAnsi"/>
          <w:lang w:val="en-US"/>
        </w:rPr>
        <w:softHyphen/>
        <w:t>ties for storage of transformer oil would be provided.</w:t>
      </w:r>
    </w:p>
    <w:p w14:paraId="3C13B3E0" w14:textId="77777777" w:rsidR="008B48A6" w:rsidRPr="009F6662" w:rsidRDefault="008B48A6" w:rsidP="008B48A6">
      <w:pPr>
        <w:widowControl w:val="0"/>
        <w:autoSpaceDE w:val="0"/>
        <w:autoSpaceDN w:val="0"/>
        <w:spacing w:before="0" w:after="0" w:line="276" w:lineRule="auto"/>
        <w:ind w:left="567" w:right="-330"/>
        <w:jc w:val="both"/>
        <w:rPr>
          <w:rFonts w:asciiTheme="minorHAnsi" w:hAnsiTheme="minorHAnsi" w:cstheme="minorHAnsi"/>
          <w:lang w:val="en-US"/>
        </w:rPr>
      </w:pPr>
    </w:p>
    <w:p w14:paraId="3C13B3E1" w14:textId="77777777" w:rsidR="008B48A6" w:rsidRPr="009F6662" w:rsidRDefault="008B48A6" w:rsidP="008B48A6">
      <w:pPr>
        <w:widowControl w:val="0"/>
        <w:autoSpaceDE w:val="0"/>
        <w:autoSpaceDN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 xml:space="preserve">Online Transformer Oil Drying Out System shall be provided in line with the provisions of Standard Specification and Technical Parameters for Transformers and Reactors (66  kV and above Voltage Class) as amended up to date available on CEA website.   </w:t>
      </w:r>
    </w:p>
    <w:p w14:paraId="3C13B3E2" w14:textId="77777777" w:rsidR="008B48A6" w:rsidRPr="009F6662" w:rsidRDefault="008B48A6" w:rsidP="008B48A6">
      <w:pPr>
        <w:widowControl w:val="0"/>
        <w:autoSpaceDE w:val="0"/>
        <w:autoSpaceDN w:val="0"/>
        <w:spacing w:before="0" w:after="0" w:line="276" w:lineRule="auto"/>
        <w:ind w:left="540" w:right="-330"/>
        <w:jc w:val="both"/>
        <w:rPr>
          <w:rFonts w:asciiTheme="minorHAnsi" w:hAnsiTheme="minorHAnsi" w:cstheme="minorHAnsi"/>
          <w:lang w:val="en-US"/>
        </w:rPr>
      </w:pPr>
      <w:r w:rsidRPr="009F6662">
        <w:rPr>
          <w:rFonts w:asciiTheme="minorHAnsi" w:hAnsiTheme="minorHAnsi" w:cstheme="minorHAnsi"/>
          <w:lang w:val="en-US"/>
        </w:rPr>
        <w:lastRenderedPageBreak/>
        <w:t xml:space="preserve">   </w:t>
      </w:r>
    </w:p>
    <w:p w14:paraId="3C13B3E3" w14:textId="77777777" w:rsidR="008B48A6" w:rsidRPr="009F6662" w:rsidRDefault="008B48A6" w:rsidP="008B48A6">
      <w:pPr>
        <w:widowControl w:val="0"/>
        <w:autoSpaceDE w:val="0"/>
        <w:autoSpaceDN w:val="0"/>
        <w:spacing w:before="0" w:after="120" w:line="276" w:lineRule="auto"/>
        <w:ind w:left="567" w:right="-330" w:hanging="1134"/>
        <w:jc w:val="both"/>
        <w:rPr>
          <w:rFonts w:asciiTheme="minorHAnsi" w:hAnsiTheme="minorHAnsi" w:cstheme="minorHAnsi"/>
          <w:b/>
          <w:lang w:val="en-IN"/>
        </w:rPr>
      </w:pPr>
      <w:r w:rsidRPr="009F6662">
        <w:rPr>
          <w:rFonts w:asciiTheme="minorHAnsi" w:hAnsiTheme="minorHAnsi" w:cstheme="minorHAnsi"/>
          <w:b/>
          <w:lang w:val="en-IN"/>
        </w:rPr>
        <w:t>B.3.4</w:t>
      </w:r>
      <w:r w:rsidRPr="009F6662">
        <w:rPr>
          <w:rFonts w:asciiTheme="minorHAnsi" w:hAnsiTheme="minorHAnsi" w:cstheme="minorHAnsi"/>
          <w:b/>
          <w:lang w:val="en-IN"/>
        </w:rPr>
        <w:tab/>
      </w:r>
      <w:r w:rsidRPr="009F6662">
        <w:rPr>
          <w:rFonts w:asciiTheme="minorHAnsi" w:eastAsia="Calibri" w:hAnsiTheme="minorHAnsi" w:cstheme="minorHAnsi"/>
          <w:b/>
          <w:lang w:val="en-US"/>
        </w:rPr>
        <w:t>Illumination</w:t>
      </w:r>
      <w:r w:rsidRPr="009F6662">
        <w:rPr>
          <w:rFonts w:asciiTheme="minorHAnsi" w:hAnsiTheme="minorHAnsi" w:cstheme="minorHAnsi"/>
          <w:b/>
          <w:lang w:val="en-IN"/>
        </w:rPr>
        <w:t xml:space="preserve"> </w:t>
      </w:r>
    </w:p>
    <w:p w14:paraId="3C13B3E4" w14:textId="77777777" w:rsidR="008B48A6" w:rsidRPr="009F6662" w:rsidRDefault="008B48A6" w:rsidP="008B48A6">
      <w:pPr>
        <w:widowControl w:val="0"/>
        <w:autoSpaceDE w:val="0"/>
        <w:autoSpaceDN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 xml:space="preserve">Normal and emergency AC and DC illumination shall be provided adequately in the control room and other buildings of the substation. The switchyard shall also be provided with adequate illumination. </w:t>
      </w:r>
    </w:p>
    <w:p w14:paraId="3C13B3E5" w14:textId="77777777" w:rsidR="008B48A6" w:rsidRPr="009F6662" w:rsidRDefault="008B48A6" w:rsidP="008B48A6">
      <w:pPr>
        <w:widowControl w:val="0"/>
        <w:autoSpaceDE w:val="0"/>
        <w:autoSpaceDN w:val="0"/>
        <w:spacing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 xml:space="preserve">Lighting of the entire control room building, fire-fighting pump house, other building (if any) and switchyard shall be done by LED based low power consumption luminaries. </w:t>
      </w:r>
    </w:p>
    <w:p w14:paraId="3C13B3E6"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IN"/>
        </w:rPr>
      </w:pPr>
      <w:r w:rsidRPr="009F6662">
        <w:rPr>
          <w:rFonts w:asciiTheme="minorHAnsi" w:hAnsiTheme="minorHAnsi" w:cstheme="minorHAnsi"/>
          <w:b/>
          <w:lang w:val="en-IN"/>
        </w:rPr>
        <w:t>B.3.5</w:t>
      </w:r>
      <w:r w:rsidRPr="009F6662">
        <w:rPr>
          <w:rFonts w:asciiTheme="minorHAnsi" w:hAnsiTheme="minorHAnsi" w:cstheme="minorHAnsi"/>
          <w:b/>
          <w:lang w:val="en-IN"/>
        </w:rPr>
        <w:tab/>
      </w:r>
      <w:r w:rsidRPr="009F6662">
        <w:rPr>
          <w:rFonts w:asciiTheme="minorHAnsi" w:eastAsia="Calibri" w:hAnsiTheme="minorHAnsi" w:cstheme="minorHAnsi"/>
          <w:b/>
          <w:lang w:val="en-US"/>
        </w:rPr>
        <w:t>Control</w:t>
      </w:r>
      <w:r w:rsidRPr="009F6662">
        <w:rPr>
          <w:rFonts w:asciiTheme="minorHAnsi" w:hAnsiTheme="minorHAnsi" w:cstheme="minorHAnsi"/>
          <w:b/>
          <w:lang w:val="en-IN"/>
        </w:rPr>
        <w:t xml:space="preserve"> Room</w:t>
      </w:r>
    </w:p>
    <w:p w14:paraId="3C13B3E7" w14:textId="77777777" w:rsidR="008B48A6" w:rsidRPr="009F6662" w:rsidRDefault="008B48A6" w:rsidP="008B48A6">
      <w:pPr>
        <w:widowControl w:val="0"/>
        <w:autoSpaceDE w:val="0"/>
        <w:autoSpaceDN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For new substation, substation control room shall be provided to house substation work stations for station level control (SAS) along with its peripheral and record</w:t>
      </w:r>
      <w:r w:rsidRPr="009F6662">
        <w:rPr>
          <w:rFonts w:asciiTheme="minorHAnsi" w:hAnsiTheme="minorHAnsi" w:cstheme="minorHAnsi"/>
          <w:lang w:val="en-US"/>
        </w:rPr>
        <w:softHyphen/>
        <w:t>ing equipment, AC and DC distribution boards, DC batteries and associated battery chargers, Fire Protection panels, Telecommunication panels and other panels as per requirements. Air condi</w:t>
      </w:r>
      <w:r w:rsidRPr="009F6662">
        <w:rPr>
          <w:rFonts w:asciiTheme="minorHAnsi" w:hAnsiTheme="minorHAnsi" w:cstheme="minorHAnsi"/>
          <w:lang w:val="en-US"/>
        </w:rPr>
        <w:softHyphen/>
        <w:t>tioning shall be provided in the building as functional requirements. Main cable trenches from the control room shall have adequate space provision for laying of cables from control room for all the future bays also.</w:t>
      </w:r>
    </w:p>
    <w:p w14:paraId="3C13B3E8" w14:textId="77777777" w:rsidR="008B48A6" w:rsidRPr="009F6662" w:rsidRDefault="008B48A6" w:rsidP="008B48A6">
      <w:pPr>
        <w:widowControl w:val="0"/>
        <w:autoSpaceDE w:val="0"/>
        <w:autoSpaceDN w:val="0"/>
        <w:spacing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 xml:space="preserve">At existing substations, the adequacy of size of control room shall be ascertained and the same shall be augmented as per requirement. </w:t>
      </w:r>
    </w:p>
    <w:p w14:paraId="3C13B3E9"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lang w:val="en-US"/>
        </w:rPr>
      </w:pPr>
      <w:r w:rsidRPr="009F6662">
        <w:rPr>
          <w:rFonts w:asciiTheme="minorHAnsi" w:hAnsiTheme="minorHAnsi" w:cstheme="minorHAnsi"/>
          <w:b/>
          <w:lang w:val="en-IN"/>
        </w:rPr>
        <w:t>B.3.6</w:t>
      </w:r>
      <w:r w:rsidRPr="009F6662">
        <w:rPr>
          <w:rFonts w:asciiTheme="minorHAnsi" w:hAnsiTheme="minorHAnsi" w:cstheme="minorHAnsi"/>
          <w:b/>
          <w:lang w:val="en-IN"/>
        </w:rPr>
        <w:tab/>
      </w:r>
      <w:r w:rsidRPr="009F6662">
        <w:rPr>
          <w:rFonts w:asciiTheme="minorHAnsi" w:eastAsia="Calibri" w:hAnsiTheme="minorHAnsi" w:cstheme="minorHAnsi"/>
          <w:b/>
          <w:lang w:val="en-US"/>
        </w:rPr>
        <w:t xml:space="preserve">GIS hall </w:t>
      </w:r>
    </w:p>
    <w:p w14:paraId="3C13B3EA" w14:textId="77777777" w:rsidR="008B48A6" w:rsidRPr="009F6662" w:rsidRDefault="008B48A6" w:rsidP="008B48A6">
      <w:pPr>
        <w:widowControl w:val="0"/>
        <w:autoSpaceDE w:val="0"/>
        <w:autoSpaceDN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 xml:space="preserve">The Gas Insulated Switchgear (GIS) of each voltage level along with other associated equipment shall be housed inside </w:t>
      </w:r>
      <w:r w:rsidRPr="009F6662">
        <w:rPr>
          <w:rFonts w:asciiTheme="minorHAnsi" w:hAnsiTheme="minorHAnsi" w:cstheme="minorHAnsi"/>
          <w:b/>
          <w:bCs/>
          <w:lang w:val="en-US"/>
        </w:rPr>
        <w:t>separate</w:t>
      </w:r>
      <w:r w:rsidRPr="009F6662">
        <w:rPr>
          <w:rFonts w:asciiTheme="minorHAnsi" w:hAnsiTheme="minorHAnsi" w:cstheme="minorHAnsi"/>
          <w:color w:val="FF0000"/>
          <w:lang w:val="en-US"/>
        </w:rPr>
        <w:t xml:space="preserve"> </w:t>
      </w:r>
      <w:r w:rsidRPr="009F6662">
        <w:rPr>
          <w:rFonts w:asciiTheme="minorHAnsi" w:hAnsiTheme="minorHAnsi" w:cstheme="minorHAnsi"/>
          <w:lang w:val="en-US"/>
        </w:rPr>
        <w:t>GIS building. The panels i.e. Bay level units, bay mimic, relay and protection panels, RTCC panels, PLCC panels, panels for tele-communication system etc. are to be placed in a separate room in the GIS building. The size of the room shall be such that all the panels for the bays under present scope shall be accommodated. The panel room shall be air-conditioned. Further, the temperature of the room shall be monitored through substation automation system by providing necessary temperature transducers. Ventilation system of suitable capacity shall be provided for each GIS hall.</w:t>
      </w:r>
    </w:p>
    <w:p w14:paraId="3C13B3EB" w14:textId="77777777" w:rsidR="008B48A6" w:rsidRPr="009F6662" w:rsidRDefault="008B48A6" w:rsidP="008B48A6">
      <w:pPr>
        <w:widowControl w:val="0"/>
        <w:autoSpaceDE w:val="0"/>
        <w:autoSpaceDN w:val="0"/>
        <w:spacing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One EOT Crane of suitable capacity for erection and Maintenance of largest GIS component/assembly and all plant installed in the GIS switchgear room shall be provided in each GIS hall. The crane shall be capable of fulfilling all special requirements for erection and maintenance of GIS equipment. The capacity of the crane shall be sized to lift the heaviest GIS switchgear component.</w:t>
      </w:r>
    </w:p>
    <w:p w14:paraId="71D0E0DE" w14:textId="77777777" w:rsidR="005C7754" w:rsidRDefault="005C7754" w:rsidP="008B48A6">
      <w:pPr>
        <w:widowControl w:val="0"/>
        <w:autoSpaceDE w:val="0"/>
        <w:autoSpaceDN w:val="0"/>
        <w:spacing w:after="120" w:line="276" w:lineRule="auto"/>
        <w:ind w:left="567" w:right="-329"/>
        <w:jc w:val="both"/>
        <w:rPr>
          <w:rFonts w:asciiTheme="minorHAnsi" w:hAnsiTheme="minorHAnsi" w:cstheme="minorHAnsi"/>
          <w:b/>
          <w:bCs/>
          <w:u w:val="single"/>
          <w:lang w:val="en-US"/>
        </w:rPr>
      </w:pPr>
    </w:p>
    <w:p w14:paraId="077D5EAC" w14:textId="77777777" w:rsidR="005C7754" w:rsidRDefault="005C7754" w:rsidP="008B48A6">
      <w:pPr>
        <w:widowControl w:val="0"/>
        <w:autoSpaceDE w:val="0"/>
        <w:autoSpaceDN w:val="0"/>
        <w:spacing w:after="120" w:line="276" w:lineRule="auto"/>
        <w:ind w:left="567" w:right="-329"/>
        <w:jc w:val="both"/>
        <w:rPr>
          <w:rFonts w:asciiTheme="minorHAnsi" w:hAnsiTheme="minorHAnsi" w:cstheme="minorHAnsi"/>
          <w:b/>
          <w:bCs/>
          <w:u w:val="single"/>
          <w:lang w:val="en-US"/>
        </w:rPr>
      </w:pPr>
    </w:p>
    <w:p w14:paraId="4188DFEF" w14:textId="77777777" w:rsidR="005C7754" w:rsidRDefault="005C7754" w:rsidP="008B48A6">
      <w:pPr>
        <w:widowControl w:val="0"/>
        <w:autoSpaceDE w:val="0"/>
        <w:autoSpaceDN w:val="0"/>
        <w:spacing w:after="120" w:line="276" w:lineRule="auto"/>
        <w:ind w:left="567" w:right="-329"/>
        <w:jc w:val="both"/>
        <w:rPr>
          <w:rFonts w:asciiTheme="minorHAnsi" w:hAnsiTheme="minorHAnsi" w:cstheme="minorHAnsi"/>
          <w:b/>
          <w:bCs/>
          <w:u w:val="single"/>
          <w:lang w:val="en-US"/>
        </w:rPr>
      </w:pPr>
    </w:p>
    <w:p w14:paraId="3C13B3EC" w14:textId="6FA5AA73" w:rsidR="008B48A6" w:rsidRPr="009F6662" w:rsidRDefault="008B48A6" w:rsidP="005C7754">
      <w:pPr>
        <w:widowControl w:val="0"/>
        <w:autoSpaceDE w:val="0"/>
        <w:autoSpaceDN w:val="0"/>
        <w:spacing w:after="120" w:line="276" w:lineRule="auto"/>
        <w:ind w:left="567" w:right="-329"/>
        <w:jc w:val="center"/>
        <w:rPr>
          <w:rFonts w:asciiTheme="minorHAnsi" w:hAnsiTheme="minorHAnsi" w:cstheme="minorHAnsi"/>
          <w:b/>
          <w:bCs/>
          <w:u w:val="single"/>
          <w:lang w:val="en-US"/>
        </w:rPr>
      </w:pPr>
      <w:r w:rsidRPr="009F6662">
        <w:rPr>
          <w:rFonts w:asciiTheme="minorHAnsi" w:hAnsiTheme="minorHAnsi" w:cstheme="minorHAnsi"/>
          <w:b/>
          <w:bCs/>
          <w:u w:val="single"/>
          <w:lang w:val="en-US"/>
        </w:rPr>
        <w:lastRenderedPageBreak/>
        <w:t>Specific Requirement for 400 kV GIS hall at Navinal (Mundra) S/S:</w:t>
      </w:r>
    </w:p>
    <w:p w14:paraId="3C13B3ED" w14:textId="77777777" w:rsidR="008B48A6" w:rsidRPr="009F6662" w:rsidRDefault="008B48A6" w:rsidP="008B48A6">
      <w:pPr>
        <w:widowControl w:val="0"/>
        <w:autoSpaceDE w:val="0"/>
        <w:autoSpaceDN w:val="0"/>
        <w:spacing w:after="120" w:line="276" w:lineRule="auto"/>
        <w:ind w:left="567" w:right="-329"/>
        <w:jc w:val="both"/>
        <w:rPr>
          <w:rFonts w:asciiTheme="minorHAnsi" w:hAnsiTheme="minorHAnsi" w:cstheme="minorHAnsi"/>
          <w:b/>
          <w:bCs/>
          <w:lang w:val="en-US"/>
        </w:rPr>
      </w:pPr>
      <w:r w:rsidRPr="009F6662">
        <w:rPr>
          <w:rFonts w:asciiTheme="minorHAnsi" w:hAnsiTheme="minorHAnsi" w:cstheme="minorHAnsi"/>
          <w:b/>
          <w:bCs/>
          <w:lang w:val="en-US"/>
        </w:rPr>
        <w:t>Further, space for additional 01 No. 400 kV diameter (</w:t>
      </w:r>
      <w:r w:rsidRPr="009F6662">
        <w:rPr>
          <w:rFonts w:asciiTheme="minorHAnsi" w:hAnsiTheme="minorHAnsi" w:cstheme="minorHAnsi"/>
          <w:b/>
          <w:bCs/>
          <w:i/>
          <w:iCs/>
          <w:lang w:val="en-US"/>
        </w:rPr>
        <w:t>for termination of MUL-Navinal (Mundra) (GIS) 400 kV line being implemented by MUL)</w:t>
      </w:r>
      <w:r w:rsidRPr="009F6662">
        <w:rPr>
          <w:rFonts w:asciiTheme="minorHAnsi" w:hAnsiTheme="minorHAnsi" w:cstheme="minorHAnsi"/>
          <w:b/>
          <w:bCs/>
          <w:lang w:val="en-US"/>
        </w:rPr>
        <w:t xml:space="preserve"> including space for maintenance bay and control, protection and communication panels shall be kept in the 400 kV GIS building to be constructed under present scope. </w:t>
      </w:r>
    </w:p>
    <w:p w14:paraId="3C13B3EE" w14:textId="77777777" w:rsidR="008B48A6" w:rsidRPr="009F6662" w:rsidRDefault="008B48A6" w:rsidP="008B48A6">
      <w:pPr>
        <w:widowControl w:val="0"/>
        <w:autoSpaceDE w:val="0"/>
        <w:autoSpaceDN w:val="0"/>
        <w:spacing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For extension of existing GIS, existing facilities shall be suitably augmented/ extended for GIS equipment under present scope.</w:t>
      </w:r>
    </w:p>
    <w:p w14:paraId="3C13B3EF"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IN"/>
        </w:rPr>
      </w:pPr>
      <w:r w:rsidRPr="009F6662">
        <w:rPr>
          <w:rFonts w:asciiTheme="minorHAnsi" w:hAnsiTheme="minorHAnsi" w:cstheme="minorHAnsi"/>
          <w:b/>
          <w:lang w:val="en-IN"/>
        </w:rPr>
        <w:t>B.3.7</w:t>
      </w:r>
      <w:r w:rsidRPr="009F6662">
        <w:rPr>
          <w:rFonts w:asciiTheme="minorHAnsi" w:hAnsiTheme="minorHAnsi" w:cstheme="minorHAnsi"/>
          <w:b/>
          <w:lang w:val="en-IN"/>
        </w:rPr>
        <w:tab/>
      </w:r>
      <w:r w:rsidRPr="009F6662">
        <w:rPr>
          <w:rFonts w:asciiTheme="minorHAnsi" w:eastAsia="Calibri" w:hAnsiTheme="minorHAnsi" w:cstheme="minorHAnsi"/>
          <w:b/>
          <w:lang w:val="en-US"/>
        </w:rPr>
        <w:t>Control</w:t>
      </w:r>
      <w:r w:rsidRPr="009F6662">
        <w:rPr>
          <w:rFonts w:asciiTheme="minorHAnsi" w:hAnsiTheme="minorHAnsi" w:cstheme="minorHAnsi"/>
          <w:b/>
          <w:lang w:val="en-IN"/>
        </w:rPr>
        <w:t xml:space="preserve"> Concept</w:t>
      </w:r>
    </w:p>
    <w:p w14:paraId="3C13B3F0" w14:textId="77777777" w:rsidR="008B48A6" w:rsidRPr="009F6662" w:rsidRDefault="008B48A6" w:rsidP="008B48A6">
      <w:pPr>
        <w:widowControl w:val="0"/>
        <w:autoSpaceDE w:val="0"/>
        <w:autoSpaceDN w:val="0"/>
        <w:spacing w:after="0" w:line="276" w:lineRule="auto"/>
        <w:ind w:left="567" w:right="-330"/>
        <w:jc w:val="both"/>
        <w:rPr>
          <w:rFonts w:asciiTheme="minorHAnsi" w:hAnsiTheme="minorHAnsi" w:cstheme="minorHAnsi"/>
          <w:lang w:val="en-IN"/>
        </w:rPr>
      </w:pPr>
      <w:r w:rsidRPr="009F6662">
        <w:rPr>
          <w:rFonts w:asciiTheme="minorHAnsi" w:hAnsiTheme="minorHAnsi" w:cstheme="minorHAnsi"/>
          <w:lang w:val="en-US"/>
        </w:rPr>
        <w:t>All the EHV circuit breakers in substation/switching stations shall be controlled and synchronized from the switchyard control room/remote control center. All the isolators shall have control from remote/local whereas the earth switches shall have local control only.</w:t>
      </w:r>
      <w:r w:rsidRPr="009F6662">
        <w:rPr>
          <w:rFonts w:asciiTheme="minorHAnsi" w:hAnsiTheme="minorHAnsi" w:cstheme="minorHAnsi"/>
          <w:lang w:val="en-IN"/>
        </w:rPr>
        <w:t xml:space="preserve"> </w:t>
      </w:r>
    </w:p>
    <w:p w14:paraId="3C13B3F1"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IN"/>
        </w:rPr>
      </w:pPr>
      <w:r w:rsidRPr="009F6662">
        <w:rPr>
          <w:rFonts w:asciiTheme="minorHAnsi" w:hAnsiTheme="minorHAnsi" w:cstheme="minorHAnsi"/>
          <w:b/>
          <w:lang w:val="en-IN"/>
        </w:rPr>
        <w:t>B.3.8</w:t>
      </w:r>
      <w:r w:rsidRPr="009F6662">
        <w:rPr>
          <w:rFonts w:asciiTheme="minorHAnsi" w:hAnsiTheme="minorHAnsi" w:cstheme="minorHAnsi"/>
          <w:b/>
          <w:lang w:val="en-IN"/>
        </w:rPr>
        <w:tab/>
        <w:t xml:space="preserve">Visual </w:t>
      </w:r>
      <w:r w:rsidRPr="009F6662">
        <w:rPr>
          <w:rFonts w:asciiTheme="minorHAnsi" w:eastAsia="Calibri" w:hAnsiTheme="minorHAnsi" w:cstheme="minorHAnsi"/>
          <w:b/>
          <w:lang w:val="en-US"/>
        </w:rPr>
        <w:t>monitoring</w:t>
      </w:r>
      <w:r w:rsidRPr="009F6662">
        <w:rPr>
          <w:rFonts w:asciiTheme="minorHAnsi" w:hAnsiTheme="minorHAnsi" w:cstheme="minorHAnsi"/>
          <w:b/>
          <w:lang w:val="en-IN"/>
        </w:rPr>
        <w:t xml:space="preserve"> system (VMS) for watch and ward of substation premises:</w:t>
      </w:r>
    </w:p>
    <w:p w14:paraId="3C13B3F2" w14:textId="77777777" w:rsidR="008B48A6" w:rsidRPr="009F6662" w:rsidRDefault="008B48A6" w:rsidP="008B48A6">
      <w:pPr>
        <w:widowControl w:val="0"/>
        <w:autoSpaceDE w:val="0"/>
        <w:autoSpaceDN w:val="0"/>
        <w:spacing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Visual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location of cameras shall be decided. In addition to the gates of the switchyard, the cameras shall also be located around the boundaries at suitable locations. The camera shall be high-definition color CCD camera with night vision feature. The VMS data partly/completely shall be recorded (minimum for 15 days) at least @25fps (or better) and stored on network video recorder. The system shall use video signals from various cameras installed at different locations, process them for viewing on workstations/monitors in the control room and simultaneously record all the cameras. The VMS data should go only to the intended personnel/facility and not to the remote server of the Camera (VMS supplier).</w:t>
      </w:r>
    </w:p>
    <w:p w14:paraId="3C13B3F3" w14:textId="77777777" w:rsidR="008B48A6" w:rsidRPr="009F6662" w:rsidRDefault="008B48A6" w:rsidP="008B48A6">
      <w:pPr>
        <w:widowControl w:val="0"/>
        <w:autoSpaceDE w:val="0"/>
        <w:autoSpaceDN w:val="0"/>
        <w:spacing w:before="0" w:after="0" w:line="276" w:lineRule="auto"/>
        <w:ind w:left="567" w:right="-330"/>
        <w:jc w:val="both"/>
        <w:rPr>
          <w:rFonts w:asciiTheme="minorHAnsi" w:hAnsiTheme="minorHAnsi" w:cstheme="minorHAnsi"/>
          <w:lang w:val="en-US"/>
        </w:rPr>
      </w:pPr>
    </w:p>
    <w:p w14:paraId="3C13B3F4" w14:textId="77777777" w:rsidR="008B48A6" w:rsidRPr="009F6662" w:rsidRDefault="008B48A6" w:rsidP="008B48A6">
      <w:pPr>
        <w:widowControl w:val="0"/>
        <w:autoSpaceDE w:val="0"/>
        <w:autoSpaceDN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Mouse/keyboard controllers shall be used for pan, tilt, zoom and other functions of the desired camera. The Visual Monitoring System shall have provision of WAN connectivity for remote monitoring.</w:t>
      </w:r>
    </w:p>
    <w:p w14:paraId="3C13B3F5" w14:textId="77777777" w:rsidR="008B48A6" w:rsidRPr="009F6662" w:rsidRDefault="008B48A6" w:rsidP="008B48A6">
      <w:pPr>
        <w:widowControl w:val="0"/>
        <w:autoSpaceDE w:val="0"/>
        <w:autoSpaceDN w:val="0"/>
        <w:spacing w:before="3" w:after="0" w:line="276" w:lineRule="auto"/>
        <w:ind w:left="567" w:right="-330"/>
        <w:rPr>
          <w:rFonts w:asciiTheme="minorHAnsi" w:hAnsiTheme="minorHAnsi" w:cstheme="minorHAnsi"/>
          <w:lang w:val="en-US"/>
        </w:rPr>
      </w:pPr>
    </w:p>
    <w:p w14:paraId="3C13B3F6" w14:textId="77777777" w:rsidR="008B48A6" w:rsidRPr="009F6662" w:rsidRDefault="008B48A6" w:rsidP="008B48A6">
      <w:pPr>
        <w:widowControl w:val="0"/>
        <w:autoSpaceDE w:val="0"/>
        <w:autoSpaceDN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All camera recordings shall have Camera ID and location/area of recording as well as date/time stamp. The equipment should generally conform to Electromagnetic compatibility requirement for outdoor equipment in EHV substation.</w:t>
      </w:r>
    </w:p>
    <w:p w14:paraId="3C13B3F7" w14:textId="77777777" w:rsidR="008B48A6" w:rsidRPr="009F6662" w:rsidRDefault="008B48A6" w:rsidP="008B48A6">
      <w:pPr>
        <w:widowControl w:val="0"/>
        <w:autoSpaceDE w:val="0"/>
        <w:autoSpaceDN w:val="0"/>
        <w:spacing w:before="7" w:after="0" w:line="276" w:lineRule="auto"/>
        <w:ind w:left="567" w:right="-330"/>
        <w:rPr>
          <w:rFonts w:asciiTheme="minorHAnsi" w:hAnsiTheme="minorHAnsi" w:cstheme="minorHAnsi"/>
          <w:lang w:val="en-US"/>
        </w:rPr>
      </w:pPr>
    </w:p>
    <w:p w14:paraId="3C13B3F8" w14:textId="77777777" w:rsidR="008B48A6" w:rsidRPr="009F6662" w:rsidRDefault="008B48A6" w:rsidP="008B48A6">
      <w:pPr>
        <w:widowControl w:val="0"/>
        <w:autoSpaceDE w:val="0"/>
        <w:autoSpaceDN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At existing substations, the visual monitoring system if available shall be augmented as per existing or better specification as required.</w:t>
      </w:r>
    </w:p>
    <w:p w14:paraId="3C13B3F9"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lang w:val="en-IN"/>
        </w:rPr>
      </w:pPr>
      <w:r w:rsidRPr="009F6662">
        <w:rPr>
          <w:rFonts w:asciiTheme="minorHAnsi" w:hAnsiTheme="minorHAnsi" w:cstheme="minorHAnsi"/>
          <w:b/>
          <w:lang w:val="en-IN"/>
        </w:rPr>
        <w:lastRenderedPageBreak/>
        <w:t>B.4</w:t>
      </w:r>
      <w:r w:rsidRPr="009F6662">
        <w:rPr>
          <w:rFonts w:asciiTheme="minorHAnsi" w:hAnsiTheme="minorHAnsi" w:cstheme="minorHAnsi"/>
          <w:b/>
          <w:lang w:val="en-IN"/>
        </w:rPr>
        <w:tab/>
        <w:t>General</w:t>
      </w:r>
      <w:r w:rsidRPr="009F6662">
        <w:rPr>
          <w:rFonts w:asciiTheme="minorHAnsi" w:hAnsiTheme="minorHAnsi" w:cstheme="minorHAnsi"/>
          <w:b/>
          <w:lang w:val="en-US"/>
        </w:rPr>
        <w:t xml:space="preserve"> </w:t>
      </w:r>
      <w:r w:rsidRPr="009F6662">
        <w:rPr>
          <w:rFonts w:asciiTheme="minorHAnsi" w:eastAsia="Calibri" w:hAnsiTheme="minorHAnsi" w:cstheme="minorHAnsi"/>
          <w:b/>
          <w:lang w:val="en-US"/>
        </w:rPr>
        <w:t>Facilities</w:t>
      </w:r>
      <w:r w:rsidRPr="009F6662">
        <w:rPr>
          <w:rFonts w:asciiTheme="minorHAnsi" w:hAnsiTheme="minorHAnsi" w:cstheme="minorHAnsi"/>
          <w:b/>
          <w:lang w:val="en-IN"/>
        </w:rPr>
        <w:t xml:space="preserve"> </w:t>
      </w:r>
    </w:p>
    <w:p w14:paraId="3C13B3FA" w14:textId="77777777" w:rsidR="008B48A6" w:rsidRPr="009F6662" w:rsidRDefault="008B48A6" w:rsidP="008B48A6">
      <w:pPr>
        <w:widowControl w:val="0"/>
        <w:numPr>
          <w:ilvl w:val="0"/>
          <w:numId w:val="64"/>
        </w:numPr>
        <w:autoSpaceDE w:val="0"/>
        <w:autoSpaceDN w:val="0"/>
        <w:adjustRightInd w:val="0"/>
        <w:spacing w:before="0" w:after="0" w:line="276" w:lineRule="auto"/>
        <w:ind w:left="1350" w:right="-330" w:hanging="630"/>
        <w:jc w:val="both"/>
        <w:rPr>
          <w:rFonts w:asciiTheme="minorHAnsi" w:hAnsiTheme="minorHAnsi" w:cstheme="minorHAnsi"/>
          <w:lang w:val="en-US"/>
        </w:rPr>
      </w:pPr>
      <w:r w:rsidRPr="009F6662">
        <w:rPr>
          <w:rFonts w:asciiTheme="minorHAnsi" w:hAnsiTheme="minorHAnsi" w:cstheme="minorHAnsi"/>
          <w:lang w:val="en-IN"/>
        </w:rPr>
        <w:t>Line Gantry/Towers</w:t>
      </w:r>
      <w:r w:rsidRPr="009F6662">
        <w:rPr>
          <w:rFonts w:asciiTheme="minorHAnsi" w:hAnsiTheme="minorHAnsi" w:cstheme="minorHAnsi"/>
          <w:lang w:val="en-US"/>
        </w:rPr>
        <w:t xml:space="preserve"> are envisaged for bays under present scope only. However, for adjacent future line bay, tower shall be designed for extension (considering Quad conductors for 765 kV and 400 kV future lines) wherever applicable.</w:t>
      </w:r>
    </w:p>
    <w:p w14:paraId="3C13B3FB" w14:textId="77777777" w:rsidR="008B48A6" w:rsidRPr="009F6662" w:rsidRDefault="008B48A6" w:rsidP="008B48A6">
      <w:pPr>
        <w:widowControl w:val="0"/>
        <w:autoSpaceDE w:val="0"/>
        <w:autoSpaceDN w:val="0"/>
        <w:adjustRightInd w:val="0"/>
        <w:spacing w:before="0" w:after="0" w:line="276" w:lineRule="auto"/>
        <w:ind w:left="1350" w:right="-330"/>
        <w:jc w:val="both"/>
        <w:rPr>
          <w:rFonts w:asciiTheme="minorHAnsi" w:hAnsiTheme="minorHAnsi" w:cstheme="minorHAnsi"/>
          <w:lang w:val="en-US"/>
        </w:rPr>
      </w:pPr>
    </w:p>
    <w:p w14:paraId="3C13B3FC" w14:textId="77777777" w:rsidR="008B48A6" w:rsidRPr="009F6662" w:rsidRDefault="008B48A6" w:rsidP="008B48A6">
      <w:pPr>
        <w:widowControl w:val="0"/>
        <w:numPr>
          <w:ilvl w:val="0"/>
          <w:numId w:val="64"/>
        </w:numPr>
        <w:autoSpaceDE w:val="0"/>
        <w:autoSpaceDN w:val="0"/>
        <w:adjustRightInd w:val="0"/>
        <w:spacing w:before="0" w:after="0" w:line="276" w:lineRule="auto"/>
        <w:ind w:left="1350" w:right="-330" w:hanging="630"/>
        <w:jc w:val="both"/>
        <w:rPr>
          <w:rFonts w:asciiTheme="minorHAnsi" w:hAnsiTheme="minorHAnsi" w:cstheme="minorHAnsi"/>
          <w:lang w:val="en-IN"/>
        </w:rPr>
      </w:pPr>
      <w:r w:rsidRPr="009F6662">
        <w:rPr>
          <w:rFonts w:asciiTheme="minorHAnsi" w:hAnsiTheme="minorHAnsi" w:cstheme="minorHAnsi"/>
          <w:lang w:val="en-IN"/>
        </w:rPr>
        <w:t xml:space="preserve">Bay extension works at existing substation shall be executed by TSP in accordance with the requirement/provisions mentioned above. However, interface points shall be considered keeping in view the existing design/arrangement at the substation. </w:t>
      </w:r>
    </w:p>
    <w:p w14:paraId="3C13B3FD" w14:textId="77777777" w:rsidR="008B48A6" w:rsidRPr="009F6662" w:rsidRDefault="008B48A6" w:rsidP="008B48A6">
      <w:pPr>
        <w:widowControl w:val="0"/>
        <w:autoSpaceDE w:val="0"/>
        <w:autoSpaceDN w:val="0"/>
        <w:adjustRightInd w:val="0"/>
        <w:spacing w:before="0" w:after="0" w:line="276" w:lineRule="auto"/>
        <w:ind w:left="1350" w:right="-330" w:hanging="630"/>
        <w:jc w:val="both"/>
        <w:rPr>
          <w:rFonts w:asciiTheme="minorHAnsi" w:hAnsiTheme="minorHAnsi" w:cstheme="minorHAnsi"/>
          <w:lang w:val="en-IN"/>
        </w:rPr>
      </w:pPr>
    </w:p>
    <w:p w14:paraId="3C13B3FE" w14:textId="77777777" w:rsidR="008B48A6" w:rsidRPr="009F6662" w:rsidRDefault="008B48A6" w:rsidP="008B48A6">
      <w:pPr>
        <w:widowControl w:val="0"/>
        <w:numPr>
          <w:ilvl w:val="0"/>
          <w:numId w:val="64"/>
        </w:numPr>
        <w:autoSpaceDE w:val="0"/>
        <w:autoSpaceDN w:val="0"/>
        <w:adjustRightInd w:val="0"/>
        <w:spacing w:before="0" w:after="0" w:line="276" w:lineRule="auto"/>
        <w:ind w:left="1350" w:right="-330" w:hanging="630"/>
        <w:jc w:val="both"/>
        <w:rPr>
          <w:rFonts w:asciiTheme="minorHAnsi" w:hAnsiTheme="minorHAnsi" w:cstheme="minorHAnsi"/>
          <w:lang w:val="en-IN"/>
        </w:rPr>
      </w:pPr>
      <w:r w:rsidRPr="009F6662">
        <w:rPr>
          <w:rFonts w:asciiTheme="minorHAnsi" w:hAnsiTheme="minorHAnsi" w:cstheme="minorHAnsi"/>
          <w:lang w:val="en-IN"/>
        </w:rPr>
        <w:t>TSP has to arrange for construction power and water on its own.</w:t>
      </w:r>
    </w:p>
    <w:p w14:paraId="3C13B3FF" w14:textId="77777777" w:rsidR="008B48A6" w:rsidRPr="009F6662" w:rsidRDefault="008B48A6" w:rsidP="008B48A6">
      <w:pPr>
        <w:widowControl w:val="0"/>
        <w:autoSpaceDE w:val="0"/>
        <w:autoSpaceDN w:val="0"/>
        <w:adjustRightInd w:val="0"/>
        <w:spacing w:before="0" w:after="0" w:line="276" w:lineRule="auto"/>
        <w:ind w:left="1350" w:right="-330" w:hanging="630"/>
        <w:jc w:val="both"/>
        <w:rPr>
          <w:rFonts w:asciiTheme="minorHAnsi" w:hAnsiTheme="minorHAnsi" w:cstheme="minorHAnsi"/>
          <w:lang w:val="en-IN"/>
        </w:rPr>
      </w:pPr>
    </w:p>
    <w:p w14:paraId="3C13B400" w14:textId="77777777" w:rsidR="008B48A6" w:rsidRPr="009F6662" w:rsidRDefault="008B48A6" w:rsidP="008B48A6">
      <w:pPr>
        <w:widowControl w:val="0"/>
        <w:numPr>
          <w:ilvl w:val="0"/>
          <w:numId w:val="64"/>
        </w:numPr>
        <w:autoSpaceDE w:val="0"/>
        <w:autoSpaceDN w:val="0"/>
        <w:adjustRightInd w:val="0"/>
        <w:spacing w:before="0" w:after="0" w:line="276" w:lineRule="auto"/>
        <w:ind w:left="1350" w:right="-330" w:hanging="630"/>
        <w:jc w:val="both"/>
        <w:rPr>
          <w:rFonts w:asciiTheme="minorHAnsi" w:hAnsiTheme="minorHAnsi" w:cstheme="minorHAnsi"/>
          <w:lang w:val="en-US"/>
        </w:rPr>
      </w:pPr>
      <w:r w:rsidRPr="009F6662">
        <w:rPr>
          <w:rFonts w:asciiTheme="minorHAnsi" w:hAnsiTheme="minorHAnsi" w:cstheme="minorHAnsi"/>
          <w:lang w:val="en-US"/>
        </w:rPr>
        <w:t xml:space="preserve">All outdoor steel </w:t>
      </w:r>
      <w:r w:rsidRPr="009F6662">
        <w:rPr>
          <w:rFonts w:asciiTheme="minorHAnsi" w:hAnsiTheme="minorHAnsi" w:cstheme="minorHAnsi"/>
          <w:lang w:val="en-IN"/>
        </w:rPr>
        <w:t>structures</w:t>
      </w:r>
      <w:r w:rsidRPr="009F6662">
        <w:rPr>
          <w:rFonts w:asciiTheme="minorHAnsi" w:hAnsiTheme="minorHAnsi" w:cstheme="minorHAnsi"/>
          <w:lang w:val="en-US"/>
        </w:rPr>
        <w:t xml:space="preserve"> including anchor/foundation bolts shall be fully galvanized. The weight of the zinc coating shall be at least 610 g/m</w:t>
      </w:r>
      <w:r w:rsidRPr="009F6662">
        <w:rPr>
          <w:rFonts w:asciiTheme="minorHAnsi" w:hAnsiTheme="minorHAnsi" w:cstheme="minorHAnsi"/>
          <w:vertAlign w:val="superscript"/>
          <w:lang w:val="en-US"/>
        </w:rPr>
        <w:t>2</w:t>
      </w:r>
      <w:r w:rsidRPr="009F6662">
        <w:rPr>
          <w:rFonts w:asciiTheme="minorHAnsi" w:hAnsiTheme="minorHAnsi" w:cstheme="minorHAnsi"/>
          <w:lang w:val="en-US"/>
        </w:rPr>
        <w:t>.</w:t>
      </w:r>
      <w:bookmarkStart w:id="283" w:name="_Hlk88581755"/>
      <w:r w:rsidRPr="009F6662">
        <w:rPr>
          <w:rFonts w:asciiTheme="minorHAnsi" w:hAnsiTheme="minorHAnsi" w:cstheme="minorHAnsi"/>
          <w:lang w:val="en-US"/>
        </w:rPr>
        <w:t xml:space="preserve"> </w:t>
      </w:r>
      <w:r w:rsidRPr="009F6662">
        <w:rPr>
          <w:rFonts w:asciiTheme="minorHAnsi" w:hAnsiTheme="minorHAnsi" w:cstheme="minorHAnsi"/>
          <w:lang w:val="en-IN"/>
        </w:rPr>
        <w:t xml:space="preserve">However, for coastal/creek regions it shall be at least </w:t>
      </w:r>
      <w:r w:rsidRPr="009F6662">
        <w:rPr>
          <w:rFonts w:asciiTheme="minorHAnsi" w:hAnsiTheme="minorHAnsi" w:cstheme="minorHAnsi"/>
          <w:lang w:val="en-US"/>
        </w:rPr>
        <w:t>900 g/m</w:t>
      </w:r>
      <w:r w:rsidRPr="009F6662">
        <w:rPr>
          <w:rFonts w:asciiTheme="minorHAnsi" w:hAnsiTheme="minorHAnsi" w:cstheme="minorHAnsi"/>
          <w:vertAlign w:val="superscript"/>
          <w:lang w:val="en-US"/>
        </w:rPr>
        <w:t>2</w:t>
      </w:r>
      <w:r w:rsidRPr="009F6662">
        <w:rPr>
          <w:rFonts w:asciiTheme="minorHAnsi" w:hAnsiTheme="minorHAnsi" w:cstheme="minorHAnsi"/>
          <w:lang w:val="en-US"/>
        </w:rPr>
        <w:t>.</w:t>
      </w:r>
    </w:p>
    <w:bookmarkEnd w:id="283"/>
    <w:p w14:paraId="3C13B401" w14:textId="77777777" w:rsidR="008B48A6" w:rsidRPr="009F6662" w:rsidRDefault="008B48A6" w:rsidP="008B48A6">
      <w:pPr>
        <w:widowControl w:val="0"/>
        <w:autoSpaceDE w:val="0"/>
        <w:autoSpaceDN w:val="0"/>
        <w:adjustRightInd w:val="0"/>
        <w:spacing w:before="0" w:after="0" w:line="276" w:lineRule="auto"/>
        <w:ind w:left="1350" w:right="-330" w:hanging="630"/>
        <w:jc w:val="both"/>
        <w:rPr>
          <w:rFonts w:asciiTheme="minorHAnsi" w:hAnsiTheme="minorHAnsi" w:cstheme="minorHAnsi"/>
          <w:lang w:val="en-IN"/>
        </w:rPr>
      </w:pPr>
    </w:p>
    <w:p w14:paraId="3C13B402" w14:textId="77777777" w:rsidR="008B48A6" w:rsidRPr="009F6662" w:rsidRDefault="008B48A6" w:rsidP="008B48A6">
      <w:pPr>
        <w:widowControl w:val="0"/>
        <w:numPr>
          <w:ilvl w:val="0"/>
          <w:numId w:val="64"/>
        </w:numPr>
        <w:autoSpaceDE w:val="0"/>
        <w:autoSpaceDN w:val="0"/>
        <w:adjustRightInd w:val="0"/>
        <w:spacing w:before="0" w:after="0" w:line="276" w:lineRule="auto"/>
        <w:ind w:left="1350" w:right="-330" w:hanging="630"/>
        <w:jc w:val="both"/>
        <w:rPr>
          <w:rFonts w:asciiTheme="minorHAnsi" w:hAnsiTheme="minorHAnsi" w:cstheme="minorHAnsi"/>
          <w:lang w:val="en-IN"/>
        </w:rPr>
      </w:pPr>
      <w:r w:rsidRPr="009F6662">
        <w:rPr>
          <w:rFonts w:asciiTheme="minorHAnsi" w:hAnsiTheme="minorHAnsi" w:cstheme="minorHAnsi"/>
          <w:lang w:val="en-IN"/>
        </w:rPr>
        <w:t>In 765 kV and 400 kV switchyard, if spare bay of half diameter is identified as future, all the equipment for Tie and Future Bay shall be designed considering the current rating of line bay i.e. 3150 A.</w:t>
      </w:r>
    </w:p>
    <w:p w14:paraId="3C13B403" w14:textId="77777777" w:rsidR="008B48A6" w:rsidRPr="009F6662" w:rsidRDefault="008B48A6" w:rsidP="008B48A6">
      <w:pPr>
        <w:widowControl w:val="0"/>
        <w:autoSpaceDE w:val="0"/>
        <w:autoSpaceDN w:val="0"/>
        <w:spacing w:before="0" w:after="0" w:line="276" w:lineRule="auto"/>
        <w:ind w:left="1350" w:right="-330" w:hanging="630"/>
        <w:rPr>
          <w:rFonts w:asciiTheme="minorHAnsi" w:hAnsiTheme="minorHAnsi" w:cstheme="minorHAnsi"/>
          <w:lang w:val="en-IN"/>
        </w:rPr>
      </w:pPr>
    </w:p>
    <w:p w14:paraId="3C13B404" w14:textId="77777777" w:rsidR="008B48A6" w:rsidRPr="009F6662" w:rsidRDefault="008B48A6" w:rsidP="008B48A6">
      <w:pPr>
        <w:widowControl w:val="0"/>
        <w:numPr>
          <w:ilvl w:val="0"/>
          <w:numId w:val="64"/>
        </w:numPr>
        <w:autoSpaceDE w:val="0"/>
        <w:autoSpaceDN w:val="0"/>
        <w:adjustRightInd w:val="0"/>
        <w:spacing w:before="0" w:after="0" w:line="276" w:lineRule="auto"/>
        <w:ind w:left="1350" w:right="-330" w:hanging="630"/>
        <w:jc w:val="both"/>
        <w:rPr>
          <w:rFonts w:asciiTheme="minorHAnsi" w:hAnsiTheme="minorHAnsi" w:cstheme="minorHAnsi"/>
          <w:b/>
          <w:lang w:val="en-IN"/>
        </w:rPr>
      </w:pPr>
      <w:r w:rsidRPr="009F6662">
        <w:rPr>
          <w:rFonts w:asciiTheme="minorHAnsi" w:hAnsiTheme="minorHAnsi" w:cstheme="minorHAnsi"/>
          <w:lang w:val="en-IN"/>
        </w:rPr>
        <w:t>Boundary</w:t>
      </w:r>
      <w:r w:rsidRPr="009F6662">
        <w:rPr>
          <w:rFonts w:asciiTheme="minorHAnsi" w:hAnsiTheme="minorHAnsi" w:cstheme="minorHAnsi"/>
          <w:lang w:val="en-US"/>
        </w:rPr>
        <w:t xml:space="preserve"> wall shall be </w:t>
      </w:r>
      <w:r w:rsidRPr="009F6662">
        <w:rPr>
          <w:rFonts w:asciiTheme="minorHAnsi" w:hAnsiTheme="minorHAnsi" w:cstheme="minorHAnsi"/>
          <w:lang w:val="en-IN"/>
        </w:rPr>
        <w:t>brick</w:t>
      </w:r>
      <w:r w:rsidRPr="009F6662">
        <w:rPr>
          <w:rFonts w:asciiTheme="minorHAnsi" w:hAnsiTheme="minorHAnsi" w:cstheme="minorHAnsi"/>
          <w:lang w:val="en-US"/>
        </w:rPr>
        <w:t xml:space="preserve"> masonry wall with RCC frame or Stone masonry wall or Precast RCC wall under present scope along the property line of complete substation area including future switchyard area to prevent encroachment and unauthorized access. Minimum height of the boundary wall shall be of 1.8 m from finished ground level (FGL.</w:t>
      </w:r>
    </w:p>
    <w:p w14:paraId="3C13B405" w14:textId="77777777" w:rsidR="008B48A6" w:rsidRPr="009F6662" w:rsidRDefault="008B48A6" w:rsidP="008B48A6">
      <w:pPr>
        <w:widowControl w:val="0"/>
        <w:autoSpaceDE w:val="0"/>
        <w:autoSpaceDN w:val="0"/>
        <w:adjustRightInd w:val="0"/>
        <w:spacing w:before="0" w:after="0" w:line="276" w:lineRule="auto"/>
        <w:ind w:left="0" w:right="-330"/>
        <w:jc w:val="both"/>
        <w:rPr>
          <w:rFonts w:asciiTheme="minorHAnsi" w:hAnsiTheme="minorHAnsi" w:cstheme="minorHAnsi"/>
          <w:b/>
          <w:lang w:val="en-IN"/>
        </w:rPr>
      </w:pPr>
    </w:p>
    <w:p w14:paraId="3C13B406" w14:textId="77777777" w:rsidR="008B48A6" w:rsidRPr="009F6662" w:rsidRDefault="008B48A6" w:rsidP="008B48A6">
      <w:pPr>
        <w:widowControl w:val="0"/>
        <w:numPr>
          <w:ilvl w:val="0"/>
          <w:numId w:val="64"/>
        </w:numPr>
        <w:autoSpaceDE w:val="0"/>
        <w:autoSpaceDN w:val="0"/>
        <w:adjustRightInd w:val="0"/>
        <w:spacing w:before="0" w:after="0" w:line="276" w:lineRule="auto"/>
        <w:ind w:left="1350" w:right="-330" w:hanging="630"/>
        <w:jc w:val="both"/>
        <w:rPr>
          <w:rFonts w:asciiTheme="minorHAnsi" w:hAnsiTheme="minorHAnsi" w:cstheme="minorHAnsi"/>
          <w:bCs/>
          <w:lang w:val="en-US"/>
        </w:rPr>
      </w:pPr>
      <w:r w:rsidRPr="009F6662">
        <w:rPr>
          <w:rFonts w:asciiTheme="minorHAnsi" w:hAnsiTheme="minorHAnsi" w:cstheme="minorHAnsi"/>
          <w:bCs/>
          <w:lang w:val="en-US"/>
        </w:rPr>
        <w:t xml:space="preserve">All </w:t>
      </w:r>
      <w:r w:rsidRPr="009F6662">
        <w:rPr>
          <w:rFonts w:asciiTheme="minorHAnsi" w:hAnsiTheme="minorHAnsi" w:cstheme="minorHAnsi"/>
          <w:lang w:val="en-US"/>
        </w:rPr>
        <w:t>electrical</w:t>
      </w:r>
      <w:r w:rsidRPr="009F6662">
        <w:rPr>
          <w:rFonts w:asciiTheme="minorHAnsi" w:hAnsiTheme="minorHAnsi" w:cstheme="minorHAnsi"/>
          <w:bCs/>
          <w:lang w:val="en-US"/>
        </w:rPr>
        <w:t xml:space="preserve"> equipment shall be installed above Highest Flood Level and where such equipment is not possible to be installed above Highest Flood Level, it shall be ensured that there is no seepage or leakage or logging of water. </w:t>
      </w:r>
    </w:p>
    <w:p w14:paraId="3C13B407" w14:textId="77777777" w:rsidR="008B48A6" w:rsidRPr="009F6662" w:rsidRDefault="008B48A6" w:rsidP="008B48A6">
      <w:pPr>
        <w:widowControl w:val="0"/>
        <w:autoSpaceDE w:val="0"/>
        <w:autoSpaceDN w:val="0"/>
        <w:spacing w:before="240" w:after="120" w:line="276" w:lineRule="auto"/>
        <w:ind w:left="567" w:right="-330" w:hanging="1134"/>
        <w:jc w:val="both"/>
        <w:rPr>
          <w:rFonts w:asciiTheme="minorHAnsi" w:hAnsiTheme="minorHAnsi" w:cstheme="minorHAnsi"/>
          <w:b/>
          <w:bCs/>
          <w:lang w:val="en-IN"/>
        </w:rPr>
      </w:pPr>
      <w:r w:rsidRPr="009F6662">
        <w:rPr>
          <w:rFonts w:asciiTheme="minorHAnsi" w:hAnsiTheme="minorHAnsi" w:cstheme="minorHAnsi"/>
          <w:b/>
          <w:lang w:val="en-IN"/>
        </w:rPr>
        <w:t>B.5</w:t>
      </w:r>
      <w:r w:rsidRPr="009F6662">
        <w:rPr>
          <w:rFonts w:asciiTheme="minorHAnsi" w:hAnsiTheme="minorHAnsi" w:cstheme="minorHAnsi"/>
          <w:b/>
          <w:lang w:val="en-IN"/>
        </w:rPr>
        <w:tab/>
      </w:r>
      <w:r w:rsidRPr="009F6662">
        <w:rPr>
          <w:rFonts w:asciiTheme="minorHAnsi" w:eastAsia="Calibri" w:hAnsiTheme="minorHAnsi" w:cstheme="minorHAnsi"/>
          <w:b/>
          <w:lang w:val="en-US"/>
        </w:rPr>
        <w:t>EXTENSION</w:t>
      </w:r>
      <w:r w:rsidRPr="009F6662">
        <w:rPr>
          <w:rFonts w:asciiTheme="minorHAnsi" w:hAnsiTheme="minorHAnsi" w:cstheme="minorHAnsi"/>
          <w:b/>
          <w:bCs/>
          <w:lang w:val="en-IN"/>
        </w:rPr>
        <w:t xml:space="preserve"> OF EXISTING SUBSTATION</w:t>
      </w:r>
    </w:p>
    <w:p w14:paraId="3C13B408" w14:textId="77777777" w:rsidR="008B48A6" w:rsidRPr="009F6662" w:rsidRDefault="008B48A6" w:rsidP="008B48A6">
      <w:pPr>
        <w:widowControl w:val="0"/>
        <w:autoSpaceDE w:val="0"/>
        <w:autoSpaceDN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No extension of existing substation is under present scope.</w:t>
      </w:r>
    </w:p>
    <w:p w14:paraId="3C13B409" w14:textId="77777777" w:rsidR="008B48A6" w:rsidRPr="009F6662" w:rsidRDefault="008B48A6" w:rsidP="008B48A6">
      <w:pPr>
        <w:widowControl w:val="0"/>
        <w:autoSpaceDE w:val="0"/>
        <w:autoSpaceDN w:val="0"/>
        <w:spacing w:before="0" w:after="0" w:line="276" w:lineRule="auto"/>
        <w:ind w:left="567" w:right="-330"/>
        <w:jc w:val="both"/>
        <w:rPr>
          <w:rFonts w:asciiTheme="minorHAnsi" w:hAnsiTheme="minorHAnsi" w:cstheme="minorHAnsi"/>
          <w:lang w:val="en-US"/>
        </w:rPr>
      </w:pPr>
    </w:p>
    <w:p w14:paraId="3C13B40A" w14:textId="77777777" w:rsidR="008B48A6" w:rsidRPr="009F6662" w:rsidRDefault="008B48A6" w:rsidP="008B48A6">
      <w:pPr>
        <w:widowControl w:val="0"/>
        <w:autoSpaceDE w:val="0"/>
        <w:autoSpaceDN w:val="0"/>
        <w:spacing w:before="0" w:after="0" w:line="276" w:lineRule="auto"/>
        <w:ind w:left="567" w:right="-330"/>
        <w:jc w:val="both"/>
        <w:rPr>
          <w:rFonts w:asciiTheme="minorHAnsi" w:hAnsiTheme="minorHAnsi" w:cstheme="minorHAnsi"/>
          <w:lang w:val="en-US"/>
        </w:rPr>
      </w:pPr>
      <w:r w:rsidRPr="009F6662">
        <w:rPr>
          <w:rFonts w:asciiTheme="minorHAnsi" w:hAnsiTheme="minorHAnsi" w:cstheme="minorHAnsi"/>
          <w:lang w:val="en-US"/>
        </w:rPr>
        <w:t>Bidder is advised to visit the substation sites and acquaint themselves with the topography, infrastructure such as requirement of roads, cable trench, drainage, space availability in control rooms and LT panel room etc. and also the design philosophy.</w:t>
      </w:r>
    </w:p>
    <w:p w14:paraId="3C13B40B" w14:textId="77777777" w:rsidR="008B48A6" w:rsidRPr="009F6662" w:rsidRDefault="008B48A6" w:rsidP="00CE691A">
      <w:pPr>
        <w:widowControl w:val="0"/>
        <w:autoSpaceDE w:val="0"/>
        <w:autoSpaceDN w:val="0"/>
        <w:spacing w:after="120" w:line="276" w:lineRule="auto"/>
        <w:ind w:left="567" w:right="-330" w:hanging="1134"/>
        <w:jc w:val="both"/>
        <w:rPr>
          <w:rFonts w:asciiTheme="minorHAnsi" w:hAnsiTheme="minorHAnsi" w:cstheme="minorHAnsi"/>
          <w:b/>
          <w:bCs/>
          <w:lang w:val="en-US"/>
        </w:rPr>
      </w:pPr>
      <w:r w:rsidRPr="009F6662">
        <w:rPr>
          <w:rFonts w:asciiTheme="minorHAnsi" w:hAnsiTheme="minorHAnsi" w:cstheme="minorHAnsi"/>
          <w:lang w:val="en-US"/>
        </w:rPr>
        <w:t xml:space="preserve"> </w:t>
      </w:r>
      <w:bookmarkStart w:id="284" w:name="page3"/>
      <w:bookmarkStart w:id="285" w:name="page4"/>
      <w:bookmarkStart w:id="286" w:name="page6"/>
      <w:bookmarkStart w:id="287" w:name="page7"/>
      <w:bookmarkStart w:id="288" w:name="page9"/>
      <w:bookmarkStart w:id="289" w:name="page10"/>
      <w:bookmarkStart w:id="290" w:name="page11"/>
      <w:bookmarkStart w:id="291" w:name="page12"/>
      <w:bookmarkStart w:id="292" w:name="page13"/>
      <w:bookmarkStart w:id="293" w:name="page14"/>
      <w:bookmarkStart w:id="294" w:name="page15"/>
      <w:bookmarkStart w:id="295" w:name="page16"/>
      <w:bookmarkStart w:id="296" w:name="page17"/>
      <w:bookmarkStart w:id="297" w:name="page18"/>
      <w:bookmarkStart w:id="298" w:name="page19"/>
      <w:bookmarkStart w:id="299" w:name="page20"/>
      <w:bookmarkStart w:id="300" w:name="page21"/>
      <w:bookmarkStart w:id="301" w:name="page22"/>
      <w:bookmarkStart w:id="302" w:name="page23"/>
      <w:bookmarkStart w:id="303" w:name="page24"/>
      <w:bookmarkStart w:id="304" w:name="page25"/>
      <w:bookmarkStart w:id="305" w:name="page26"/>
      <w:bookmarkStart w:id="306" w:name="page27"/>
      <w:bookmarkStart w:id="307" w:name="page28"/>
      <w:bookmarkStart w:id="308" w:name="page29"/>
      <w:bookmarkStart w:id="309" w:name="page30"/>
      <w:bookmarkStart w:id="310" w:name="page31"/>
      <w:bookmarkStart w:id="311" w:name="page32"/>
      <w:bookmarkStart w:id="312" w:name="page33"/>
      <w:bookmarkStart w:id="313" w:name="page34"/>
      <w:bookmarkStart w:id="314" w:name="page35"/>
      <w:bookmarkStart w:id="315" w:name="page36"/>
      <w:bookmarkStart w:id="316" w:name="page37"/>
      <w:bookmarkStart w:id="317" w:name="page38"/>
      <w:bookmarkStart w:id="318" w:name="page39"/>
      <w:bookmarkStart w:id="319" w:name="page40"/>
      <w:bookmarkStart w:id="320" w:name="page41"/>
      <w:bookmarkStart w:id="321" w:name="page42"/>
      <w:bookmarkStart w:id="322" w:name="page44"/>
      <w:bookmarkStart w:id="323" w:name="page45"/>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14:paraId="3C13B40C" w14:textId="77777777" w:rsidR="00CE691A" w:rsidRPr="009F6662" w:rsidRDefault="00CE691A" w:rsidP="00CE691A">
      <w:pPr>
        <w:widowControl w:val="0"/>
        <w:autoSpaceDE w:val="0"/>
        <w:autoSpaceDN w:val="0"/>
        <w:spacing w:after="120" w:line="276" w:lineRule="auto"/>
        <w:ind w:left="567" w:right="-330" w:hanging="1134"/>
        <w:jc w:val="both"/>
        <w:rPr>
          <w:rFonts w:asciiTheme="minorHAnsi" w:hAnsiTheme="minorHAnsi" w:cstheme="minorHAnsi"/>
          <w:b/>
          <w:bCs/>
          <w:lang w:val="en-US"/>
        </w:rPr>
      </w:pPr>
    </w:p>
    <w:p w14:paraId="3C13B40D" w14:textId="77777777" w:rsidR="00CE691A" w:rsidRPr="009F6662" w:rsidRDefault="00CE691A" w:rsidP="00CE691A">
      <w:pPr>
        <w:widowControl w:val="0"/>
        <w:autoSpaceDE w:val="0"/>
        <w:autoSpaceDN w:val="0"/>
        <w:spacing w:after="120" w:line="276" w:lineRule="auto"/>
        <w:ind w:left="567" w:right="-330" w:hanging="1134"/>
        <w:jc w:val="both"/>
        <w:rPr>
          <w:rFonts w:asciiTheme="minorHAnsi" w:hAnsiTheme="minorHAnsi" w:cstheme="minorHAnsi"/>
          <w:b/>
          <w:bCs/>
          <w:lang w:val="en-US"/>
        </w:rPr>
      </w:pPr>
    </w:p>
    <w:p w14:paraId="3C13B41E" w14:textId="5492A026" w:rsidR="008B48A6" w:rsidRPr="009F6662" w:rsidRDefault="008B48A6" w:rsidP="005C7754">
      <w:pPr>
        <w:keepNext/>
        <w:widowControl w:val="0"/>
        <w:tabs>
          <w:tab w:val="left" w:pos="576"/>
        </w:tabs>
        <w:autoSpaceDE w:val="0"/>
        <w:autoSpaceDN w:val="0"/>
        <w:spacing w:before="0" w:after="120" w:line="276" w:lineRule="auto"/>
        <w:ind w:left="0"/>
        <w:jc w:val="center"/>
        <w:outlineLvl w:val="1"/>
        <w:rPr>
          <w:rFonts w:asciiTheme="minorHAnsi" w:hAnsiTheme="minorHAnsi" w:cstheme="minorHAnsi"/>
          <w:b/>
          <w:color w:val="000000"/>
          <w:u w:val="single" w:color="000000"/>
          <w:lang w:val="en-US" w:bidi="hi-IN"/>
        </w:rPr>
      </w:pPr>
      <w:r w:rsidRPr="009F6662">
        <w:rPr>
          <w:rFonts w:asciiTheme="minorHAnsi" w:hAnsiTheme="minorHAnsi" w:cstheme="minorHAnsi"/>
          <w:b/>
          <w:color w:val="000000"/>
          <w:u w:val="single" w:color="000000"/>
          <w:lang w:val="en-US" w:bidi="hi-IN"/>
        </w:rPr>
        <w:lastRenderedPageBreak/>
        <w:t>SPECIFIC TECHNICAL REQUIREMENTS FOR COMMUNICATION</w:t>
      </w:r>
    </w:p>
    <w:p w14:paraId="3C13B41F" w14:textId="77777777" w:rsidR="008B48A6" w:rsidRPr="009F6662" w:rsidRDefault="008B48A6" w:rsidP="008B48A6">
      <w:pPr>
        <w:widowControl w:val="0"/>
        <w:autoSpaceDE w:val="0"/>
        <w:autoSpaceDN w:val="0"/>
        <w:spacing w:before="240"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bCs/>
          <w:lang w:val="en-US" w:eastAsia="ar-SA"/>
        </w:rPr>
        <w:t>The communication requirement shall be in accordance to CEA (Technical Standards for Communication System in Power System Operations) Regulations, 2020, CEA (Technical Standards for Construction of Electrical Plants and Electric Lines) Regulations, 2022, CERC (Communication System for inter-State transmission of electricity) Regulations, 2017, and CEA (Cyber Security in Power Sector) Guidelines, 2021, all above documents as amended from time to time.</w:t>
      </w:r>
    </w:p>
    <w:p w14:paraId="3C13B420" w14:textId="77777777" w:rsidR="008B48A6" w:rsidRPr="009F6662" w:rsidRDefault="008B48A6" w:rsidP="008B48A6">
      <w:pPr>
        <w:widowControl w:val="0"/>
        <w:autoSpaceDE w:val="0"/>
        <w:autoSpaceDN w:val="0"/>
        <w:spacing w:before="240" w:after="120" w:line="276" w:lineRule="auto"/>
        <w:ind w:left="567" w:right="-330"/>
        <w:jc w:val="both"/>
        <w:rPr>
          <w:rFonts w:asciiTheme="minorHAnsi" w:hAnsiTheme="minorHAnsi" w:cstheme="minorHAnsi"/>
          <w:lang w:val="en-US" w:eastAsia="en-GB"/>
        </w:rPr>
      </w:pPr>
      <w:r w:rsidRPr="009F6662">
        <w:rPr>
          <w:rFonts w:asciiTheme="minorHAnsi" w:hAnsiTheme="minorHAnsi" w:cstheme="minorHAnsi"/>
          <w:bCs/>
          <w:lang w:val="en-US" w:eastAsia="ar-SA"/>
        </w:rPr>
        <w:t>The complete ISTS communication system commissioned by TSP under the RFP shall be the asset of ISTS and shall be available for usage of ISTS requirements as suggested by CTU from time to time.</w:t>
      </w:r>
    </w:p>
    <w:p w14:paraId="3C13B421" w14:textId="77777777" w:rsidR="008B48A6" w:rsidRPr="009F6662" w:rsidRDefault="008B48A6" w:rsidP="008B48A6">
      <w:pPr>
        <w:widowControl w:val="0"/>
        <w:autoSpaceDE w:val="0"/>
        <w:autoSpaceDN w:val="0"/>
        <w:spacing w:before="240" w:after="120" w:line="276" w:lineRule="auto"/>
        <w:ind w:left="567" w:right="-330"/>
        <w:jc w:val="both"/>
        <w:rPr>
          <w:rFonts w:asciiTheme="minorHAnsi" w:hAnsiTheme="minorHAnsi" w:cstheme="minorHAnsi"/>
          <w:bCs/>
          <w:lang w:val="en-US" w:eastAsia="ar-SA"/>
        </w:rPr>
      </w:pPr>
      <w:r w:rsidRPr="009F6662">
        <w:rPr>
          <w:rFonts w:asciiTheme="minorHAnsi" w:hAnsiTheme="minorHAnsi" w:cstheme="minorHAnsi"/>
          <w:bCs/>
          <w:lang w:val="en-US" w:eastAsia="ar-SA"/>
        </w:rPr>
        <w:t>The communication services viz. SCADA, VoIP, PMU, AGC and AMR (wherever applicable) have been identified as critical services and therefore shall be provisioned with 2+2 redundancy i.e. 2 channels for Main Control Centre and 2 channels for Backup Control Centre. In order to meet this requirement, suitable redundancy at port and card level need to be ensured by the TSP to avoid any single point of failure which may lead to interruption in real-time grid operation. </w:t>
      </w:r>
    </w:p>
    <w:p w14:paraId="3C13B422" w14:textId="77777777" w:rsidR="008B48A6" w:rsidRPr="009F6662" w:rsidRDefault="008B48A6" w:rsidP="008B48A6">
      <w:pPr>
        <w:widowControl w:val="0"/>
        <w:autoSpaceDE w:val="0"/>
        <w:autoSpaceDN w:val="0"/>
        <w:spacing w:before="240" w:after="120" w:line="276" w:lineRule="auto"/>
        <w:ind w:left="567" w:right="-330"/>
        <w:jc w:val="both"/>
        <w:rPr>
          <w:rFonts w:asciiTheme="minorHAnsi" w:hAnsiTheme="minorHAnsi" w:cstheme="minorHAnsi"/>
          <w:bCs/>
          <w:lang w:val="en-US" w:eastAsia="ar-SA"/>
        </w:rPr>
      </w:pPr>
      <w:r w:rsidRPr="009F6662">
        <w:rPr>
          <w:rFonts w:asciiTheme="minorHAnsi" w:hAnsiTheme="minorHAnsi" w:cstheme="minorHAnsi"/>
          <w:bCs/>
          <w:lang w:val="en-US" w:eastAsia="ar-SA"/>
        </w:rPr>
        <w:t>PMU to PDC communication (wherever required) shall be through 2 channels to the PDC (main) as there is no backup PDC at present.  </w:t>
      </w:r>
    </w:p>
    <w:p w14:paraId="3C13B423" w14:textId="77777777" w:rsidR="008B48A6" w:rsidRPr="009F6662" w:rsidRDefault="008B48A6" w:rsidP="008B48A6">
      <w:pPr>
        <w:widowControl w:val="0"/>
        <w:autoSpaceDE w:val="0"/>
        <w:autoSpaceDN w:val="0"/>
        <w:spacing w:before="240" w:after="120" w:line="276" w:lineRule="auto"/>
        <w:ind w:left="567" w:right="-330"/>
        <w:jc w:val="both"/>
        <w:rPr>
          <w:rFonts w:asciiTheme="minorHAnsi" w:hAnsiTheme="minorHAnsi" w:cstheme="minorHAnsi"/>
          <w:bCs/>
          <w:lang w:val="en-US" w:eastAsia="ar-SA"/>
        </w:rPr>
      </w:pPr>
      <w:r w:rsidRPr="009F6662">
        <w:rPr>
          <w:rFonts w:asciiTheme="minorHAnsi" w:hAnsiTheme="minorHAnsi" w:cstheme="minorHAnsi"/>
          <w:bCs/>
          <w:lang w:val="en-US" w:eastAsia="ar-SA"/>
        </w:rPr>
        <w:t>Accordingly, all the hardware for communication services of station as stated above shall support dual redundancy for data transmission of station to respective main and backup RLDCs.</w:t>
      </w:r>
    </w:p>
    <w:p w14:paraId="3C13B424" w14:textId="77777777" w:rsidR="008B48A6" w:rsidRPr="009F6662" w:rsidRDefault="008B48A6" w:rsidP="008B48A6">
      <w:pPr>
        <w:widowControl w:val="0"/>
        <w:autoSpaceDE w:val="0"/>
        <w:autoSpaceDN w:val="0"/>
        <w:spacing w:before="240" w:after="120" w:line="276" w:lineRule="auto"/>
        <w:ind w:left="567" w:right="-330"/>
        <w:jc w:val="both"/>
        <w:rPr>
          <w:rFonts w:asciiTheme="minorHAnsi" w:hAnsiTheme="minorHAnsi" w:cstheme="minorHAnsi"/>
          <w:bCs/>
          <w:lang w:val="en-US" w:eastAsia="ar-SA"/>
        </w:rPr>
      </w:pPr>
      <w:r w:rsidRPr="009F6662">
        <w:rPr>
          <w:rFonts w:asciiTheme="minorHAnsi" w:hAnsiTheme="minorHAnsi" w:cstheme="minorHAnsi"/>
          <w:bCs/>
          <w:lang w:val="en-US" w:eastAsia="ar-SA"/>
        </w:rPr>
        <w:t xml:space="preserve">In order to meet the requirement for grid management and operation of substations, Transmission Service Provider (TSP) shall </w:t>
      </w:r>
      <w:bookmarkStart w:id="324" w:name="_Hlk87450256"/>
      <w:r w:rsidRPr="009F6662">
        <w:rPr>
          <w:rFonts w:asciiTheme="minorHAnsi" w:hAnsiTheme="minorHAnsi" w:cstheme="minorHAnsi"/>
          <w:bCs/>
          <w:lang w:val="en-US" w:eastAsia="ar-SA"/>
        </w:rPr>
        <w:t>provide the following</w:t>
      </w:r>
      <w:bookmarkEnd w:id="324"/>
      <w:r w:rsidRPr="009F6662">
        <w:rPr>
          <w:rFonts w:asciiTheme="minorHAnsi" w:hAnsiTheme="minorHAnsi" w:cstheme="minorHAnsi"/>
          <w:bCs/>
          <w:lang w:val="en-US" w:eastAsia="ar-SA"/>
        </w:rPr>
        <w:t xml:space="preserve">: </w:t>
      </w:r>
    </w:p>
    <w:p w14:paraId="3C13B425" w14:textId="77777777" w:rsidR="008B48A6" w:rsidRPr="009F6662" w:rsidRDefault="008B48A6" w:rsidP="008B48A6">
      <w:pPr>
        <w:widowControl w:val="0"/>
        <w:autoSpaceDE w:val="0"/>
        <w:autoSpaceDN w:val="0"/>
        <w:spacing w:before="0" w:after="0" w:line="276" w:lineRule="auto"/>
        <w:ind w:left="53" w:right="206"/>
        <w:jc w:val="center"/>
        <w:rPr>
          <w:rFonts w:asciiTheme="minorHAnsi" w:hAnsiTheme="minorHAnsi" w:cstheme="minorHAnsi"/>
          <w:lang w:val="en-US"/>
        </w:rPr>
      </w:pPr>
      <w:r w:rsidRPr="009F6662">
        <w:rPr>
          <w:rFonts w:asciiTheme="minorHAnsi" w:hAnsiTheme="minorHAnsi" w:cstheme="minorHAnsi"/>
          <w:b/>
          <w:lang w:val="en-US"/>
        </w:rPr>
        <w:t xml:space="preserve"> </w:t>
      </w:r>
    </w:p>
    <w:p w14:paraId="3C13B426" w14:textId="77777777" w:rsidR="008B48A6" w:rsidRPr="009F6662" w:rsidRDefault="008B48A6" w:rsidP="008B48A6">
      <w:pPr>
        <w:widowControl w:val="0"/>
        <w:autoSpaceDE w:val="0"/>
        <w:autoSpaceDN w:val="0"/>
        <w:spacing w:before="240" w:after="120" w:line="276" w:lineRule="auto"/>
        <w:ind w:hanging="1080"/>
        <w:jc w:val="both"/>
        <w:rPr>
          <w:rFonts w:asciiTheme="minorHAnsi" w:hAnsiTheme="minorHAnsi" w:cstheme="minorHAnsi"/>
          <w:b/>
          <w:bCs/>
          <w:lang w:val="en-US"/>
        </w:rPr>
      </w:pPr>
      <w:r w:rsidRPr="009F6662">
        <w:rPr>
          <w:rFonts w:asciiTheme="minorHAnsi" w:hAnsiTheme="minorHAnsi" w:cstheme="minorHAnsi"/>
          <w:b/>
          <w:bCs/>
          <w:lang w:val="en-US"/>
        </w:rPr>
        <w:t>C.1.0</w:t>
      </w:r>
      <w:r w:rsidRPr="009F6662">
        <w:rPr>
          <w:rFonts w:asciiTheme="minorHAnsi" w:hAnsiTheme="minorHAnsi" w:cstheme="minorHAnsi"/>
          <w:b/>
          <w:bCs/>
          <w:lang w:val="en-US"/>
        </w:rPr>
        <w:tab/>
      </w:r>
      <w:r w:rsidRPr="009F6662">
        <w:rPr>
          <w:rFonts w:asciiTheme="minorHAnsi" w:eastAsia="Calibri" w:hAnsiTheme="minorHAnsi" w:cstheme="minorHAnsi"/>
          <w:b/>
          <w:lang w:val="en-US"/>
        </w:rPr>
        <w:t>Establishment of 4x1500 MVA, 765/400 kV Navinal (Mundra) S/S (GIS) with 2x330 MVAR, 765 kV and 1x125 MVAr, 420 kV bus reactors.</w:t>
      </w:r>
      <w:r w:rsidRPr="009F6662">
        <w:rPr>
          <w:rFonts w:asciiTheme="minorHAnsi" w:hAnsiTheme="minorHAnsi" w:cstheme="minorHAnsi"/>
          <w:b/>
          <w:bCs/>
          <w:lang w:val="en-US"/>
        </w:rPr>
        <w:t xml:space="preserve"> </w:t>
      </w:r>
    </w:p>
    <w:p w14:paraId="3C13B427" w14:textId="77777777" w:rsidR="008B48A6" w:rsidRPr="009F6662" w:rsidRDefault="008B48A6" w:rsidP="008B48A6">
      <w:pPr>
        <w:widowControl w:val="0"/>
        <w:autoSpaceDE w:val="0"/>
        <w:autoSpaceDN w:val="0"/>
        <w:spacing w:before="0" w:after="0" w:line="276" w:lineRule="auto"/>
        <w:ind w:left="0"/>
        <w:rPr>
          <w:rFonts w:asciiTheme="minorHAnsi" w:hAnsiTheme="minorHAnsi" w:cstheme="minorHAnsi"/>
          <w:lang w:val="en-US"/>
        </w:rPr>
      </w:pPr>
    </w:p>
    <w:p w14:paraId="3C13B428" w14:textId="77777777" w:rsidR="008B48A6" w:rsidRPr="009F6662" w:rsidRDefault="008B48A6" w:rsidP="008B48A6">
      <w:pPr>
        <w:widowControl w:val="0"/>
        <w:numPr>
          <w:ilvl w:val="0"/>
          <w:numId w:val="72"/>
        </w:numPr>
        <w:autoSpaceDE w:val="0"/>
        <w:autoSpaceDN w:val="0"/>
        <w:adjustRightInd w:val="0"/>
        <w:spacing w:before="0" w:after="0" w:line="276" w:lineRule="auto"/>
        <w:ind w:left="1418" w:right="-330"/>
        <w:jc w:val="both"/>
        <w:rPr>
          <w:rFonts w:asciiTheme="minorHAnsi" w:hAnsiTheme="minorHAnsi" w:cstheme="minorHAnsi"/>
          <w:bCs/>
          <w:lang w:val="en-US"/>
        </w:rPr>
      </w:pPr>
      <w:r w:rsidRPr="009F6662">
        <w:rPr>
          <w:rFonts w:asciiTheme="minorHAnsi" w:hAnsiTheme="minorHAnsi" w:cstheme="minorHAnsi"/>
          <w:bCs/>
          <w:lang w:val="en-US"/>
        </w:rPr>
        <w:t xml:space="preserve">TSP </w:t>
      </w:r>
      <w:bookmarkStart w:id="325" w:name="_Hlk87449802"/>
      <w:r w:rsidRPr="009F6662">
        <w:rPr>
          <w:rFonts w:asciiTheme="minorHAnsi" w:hAnsiTheme="minorHAnsi" w:cstheme="minorHAnsi"/>
          <w:bCs/>
          <w:lang w:val="en-US"/>
        </w:rPr>
        <w:t>shall supply, install and commission</w:t>
      </w:r>
      <w:bookmarkEnd w:id="325"/>
      <w:r w:rsidRPr="009F6662">
        <w:rPr>
          <w:rFonts w:asciiTheme="minorHAnsi" w:hAnsiTheme="minorHAnsi" w:cstheme="minorHAnsi"/>
          <w:bCs/>
          <w:lang w:val="en-US"/>
        </w:rPr>
        <w:t xml:space="preserve"> one or more No. FODP (120 F or higher) along with panel and approach Cable (24F each) with all associated hardware fittings from gantry tower to Control Room for all the incoming lines envisaged under the present scope.</w:t>
      </w:r>
    </w:p>
    <w:p w14:paraId="3C13B429" w14:textId="77777777" w:rsidR="008B48A6" w:rsidRPr="009F6662" w:rsidRDefault="008B48A6" w:rsidP="008B48A6">
      <w:pPr>
        <w:widowControl w:val="0"/>
        <w:autoSpaceDE w:val="0"/>
        <w:autoSpaceDN w:val="0"/>
        <w:spacing w:before="0" w:after="0" w:line="276" w:lineRule="auto"/>
        <w:ind w:left="1020" w:right="226"/>
        <w:rPr>
          <w:rFonts w:asciiTheme="minorHAnsi" w:hAnsiTheme="minorHAnsi" w:cstheme="minorHAnsi"/>
          <w:lang w:val="en-US"/>
        </w:rPr>
      </w:pPr>
    </w:p>
    <w:p w14:paraId="3C13B42A" w14:textId="77777777" w:rsidR="008B48A6" w:rsidRPr="009F6662" w:rsidRDefault="008B48A6" w:rsidP="008B48A6">
      <w:pPr>
        <w:widowControl w:val="0"/>
        <w:numPr>
          <w:ilvl w:val="0"/>
          <w:numId w:val="72"/>
        </w:numPr>
        <w:autoSpaceDE w:val="0"/>
        <w:autoSpaceDN w:val="0"/>
        <w:adjustRightInd w:val="0"/>
        <w:spacing w:before="0" w:after="0" w:line="276" w:lineRule="auto"/>
        <w:ind w:left="1418" w:right="-330"/>
        <w:jc w:val="both"/>
        <w:rPr>
          <w:rFonts w:asciiTheme="minorHAnsi" w:hAnsiTheme="minorHAnsi" w:cstheme="minorHAnsi"/>
          <w:bCs/>
          <w:lang w:val="en-US"/>
        </w:rPr>
      </w:pPr>
      <w:r w:rsidRPr="009F6662">
        <w:rPr>
          <w:rFonts w:asciiTheme="minorHAnsi" w:hAnsiTheme="minorHAnsi" w:cstheme="minorHAnsi"/>
          <w:bCs/>
          <w:lang w:val="en-US"/>
        </w:rPr>
        <w:t xml:space="preserve">TSP </w:t>
      </w:r>
      <w:bookmarkStart w:id="326" w:name="_Hlk87450147"/>
      <w:r w:rsidRPr="009F6662">
        <w:rPr>
          <w:rFonts w:asciiTheme="minorHAnsi" w:hAnsiTheme="minorHAnsi" w:cstheme="minorHAnsi"/>
          <w:bCs/>
          <w:lang w:val="en-US"/>
        </w:rPr>
        <w:t xml:space="preserve">shall supply, install </w:t>
      </w:r>
      <w:r w:rsidRPr="009F6662">
        <w:rPr>
          <w:rFonts w:asciiTheme="minorHAnsi" w:hAnsiTheme="minorHAnsi" w:cstheme="minorHAnsi"/>
          <w:lang w:val="en-US"/>
        </w:rPr>
        <w:t>and</w:t>
      </w:r>
      <w:r w:rsidRPr="009F6662">
        <w:rPr>
          <w:rFonts w:asciiTheme="minorHAnsi" w:hAnsiTheme="minorHAnsi" w:cstheme="minorHAnsi"/>
          <w:bCs/>
          <w:lang w:val="en-US"/>
        </w:rPr>
        <w:t xml:space="preserve"> commission One or more STM-16 (FOTE) equipment along with panel/s supporting minimum Five (5) directions with MSP </w:t>
      </w:r>
      <w:r w:rsidRPr="009F6662">
        <w:rPr>
          <w:rFonts w:asciiTheme="minorHAnsi" w:hAnsiTheme="minorHAnsi" w:cstheme="minorHAnsi"/>
          <w:bCs/>
          <w:lang w:val="en-US"/>
        </w:rPr>
        <w:lastRenderedPageBreak/>
        <w:t xml:space="preserve">(Multiplex Section Protection – 1+1). These directions shall exclude protected (1+1) local patching among equipment (if any). Communication Equipment shall be provided with necessary interfaces to meet the voice and data communication requirement among </w:t>
      </w:r>
      <w:r w:rsidRPr="009F6662">
        <w:rPr>
          <w:rFonts w:asciiTheme="minorHAnsi" w:hAnsiTheme="minorHAnsi" w:cstheme="minorHAnsi"/>
          <w:b/>
          <w:lang w:val="en-US"/>
        </w:rPr>
        <w:t>Navinal (Mundra) (GIS), Bhuj-II PS, Lakadia S/S and spare optical ports for MUL</w:t>
      </w:r>
      <w:r w:rsidRPr="009F6662">
        <w:rPr>
          <w:rFonts w:asciiTheme="minorHAnsi" w:hAnsiTheme="minorHAnsi" w:cstheme="minorHAnsi"/>
          <w:bCs/>
          <w:lang w:val="en-US"/>
        </w:rPr>
        <w:t>. The suitable DC Power Supply and backup to be provided for communication equipment.</w:t>
      </w:r>
    </w:p>
    <w:bookmarkEnd w:id="326"/>
    <w:p w14:paraId="3C13B42B" w14:textId="77777777" w:rsidR="008B48A6" w:rsidRPr="009F6662" w:rsidRDefault="008B48A6" w:rsidP="008B48A6">
      <w:pPr>
        <w:widowControl w:val="0"/>
        <w:autoSpaceDE w:val="0"/>
        <w:autoSpaceDN w:val="0"/>
        <w:spacing w:before="0" w:after="0" w:line="276" w:lineRule="auto"/>
        <w:ind w:left="1020" w:right="226"/>
        <w:rPr>
          <w:rFonts w:asciiTheme="minorHAnsi" w:hAnsiTheme="minorHAnsi" w:cstheme="minorHAnsi"/>
          <w:lang w:val="en-US"/>
        </w:rPr>
      </w:pPr>
    </w:p>
    <w:p w14:paraId="3C13B42C" w14:textId="77777777" w:rsidR="008B48A6" w:rsidRPr="009F6662" w:rsidRDefault="008B48A6" w:rsidP="008B48A6">
      <w:pPr>
        <w:widowControl w:val="0"/>
        <w:numPr>
          <w:ilvl w:val="0"/>
          <w:numId w:val="72"/>
        </w:numPr>
        <w:autoSpaceDE w:val="0"/>
        <w:autoSpaceDN w:val="0"/>
        <w:adjustRightInd w:val="0"/>
        <w:spacing w:before="0" w:after="0" w:line="276" w:lineRule="auto"/>
        <w:ind w:left="1418" w:right="-330"/>
        <w:jc w:val="both"/>
        <w:rPr>
          <w:rFonts w:asciiTheme="minorHAnsi" w:hAnsiTheme="minorHAnsi" w:cstheme="minorHAnsi"/>
          <w:bCs/>
          <w:lang w:val="en-US"/>
        </w:rPr>
      </w:pPr>
      <w:r w:rsidRPr="009F6662">
        <w:rPr>
          <w:rFonts w:asciiTheme="minorHAnsi" w:hAnsiTheme="minorHAnsi" w:cstheme="minorHAnsi"/>
          <w:bCs/>
          <w:lang w:val="en-US"/>
        </w:rPr>
        <w:t xml:space="preserve">FODP </w:t>
      </w:r>
      <w:r w:rsidRPr="009F6662">
        <w:rPr>
          <w:rFonts w:asciiTheme="minorHAnsi" w:hAnsiTheme="minorHAnsi" w:cstheme="minorHAnsi"/>
          <w:lang w:val="en-US"/>
        </w:rPr>
        <w:t>and</w:t>
      </w:r>
      <w:r w:rsidRPr="009F6662">
        <w:rPr>
          <w:rFonts w:asciiTheme="minorHAnsi" w:hAnsiTheme="minorHAnsi" w:cstheme="minorHAnsi"/>
          <w:bCs/>
          <w:lang w:val="en-US"/>
        </w:rPr>
        <w:t xml:space="preserve"> FOTE equipment with panels shall be provided in Control Room of </w:t>
      </w:r>
      <w:r w:rsidRPr="009F6662">
        <w:rPr>
          <w:rFonts w:asciiTheme="minorHAnsi" w:hAnsiTheme="minorHAnsi" w:cstheme="minorHAnsi"/>
          <w:b/>
          <w:lang w:val="en-US"/>
        </w:rPr>
        <w:t>Navinal (Mundra) (GIS)</w:t>
      </w:r>
      <w:r w:rsidRPr="009F6662">
        <w:rPr>
          <w:rFonts w:asciiTheme="minorHAnsi" w:hAnsiTheme="minorHAnsi" w:cstheme="minorHAnsi"/>
          <w:bCs/>
          <w:lang w:val="en-US"/>
        </w:rPr>
        <w:t xml:space="preserve">. FOTE and FODP Eq can be accommodated in same panel to optimize space. </w:t>
      </w:r>
    </w:p>
    <w:p w14:paraId="3C13B42D" w14:textId="77777777" w:rsidR="008B48A6" w:rsidRPr="009F6662" w:rsidRDefault="008B48A6" w:rsidP="008B48A6">
      <w:pPr>
        <w:widowControl w:val="0"/>
        <w:autoSpaceDE w:val="0"/>
        <w:autoSpaceDN w:val="0"/>
        <w:adjustRightInd w:val="0"/>
        <w:spacing w:before="0" w:after="0" w:line="276" w:lineRule="auto"/>
        <w:ind w:left="1418" w:right="-330"/>
        <w:jc w:val="both"/>
        <w:rPr>
          <w:rFonts w:asciiTheme="minorHAnsi" w:hAnsiTheme="minorHAnsi" w:cstheme="minorHAnsi"/>
          <w:bCs/>
          <w:lang w:val="en-US"/>
        </w:rPr>
      </w:pPr>
    </w:p>
    <w:p w14:paraId="3C13B42E" w14:textId="77777777" w:rsidR="008B48A6" w:rsidRPr="009F6662" w:rsidRDefault="008B48A6" w:rsidP="008B48A6">
      <w:pPr>
        <w:widowControl w:val="0"/>
        <w:numPr>
          <w:ilvl w:val="0"/>
          <w:numId w:val="72"/>
        </w:numPr>
        <w:autoSpaceDE w:val="0"/>
        <w:autoSpaceDN w:val="0"/>
        <w:adjustRightInd w:val="0"/>
        <w:spacing w:before="0" w:after="0" w:line="276" w:lineRule="auto"/>
        <w:ind w:left="1418" w:right="-330"/>
        <w:jc w:val="both"/>
        <w:rPr>
          <w:rFonts w:asciiTheme="minorHAnsi" w:hAnsiTheme="minorHAnsi" w:cstheme="minorHAnsi"/>
          <w:bCs/>
          <w:lang w:val="en-US"/>
        </w:rPr>
      </w:pPr>
      <w:bookmarkStart w:id="327" w:name="_Hlk87450164"/>
      <w:r w:rsidRPr="009F6662">
        <w:rPr>
          <w:rFonts w:asciiTheme="minorHAnsi" w:hAnsiTheme="minorHAnsi" w:cstheme="minorHAnsi"/>
          <w:bCs/>
          <w:lang w:val="en-US"/>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bookmarkEnd w:id="327"/>
    <w:p w14:paraId="3C13B42F" w14:textId="77777777" w:rsidR="008B48A6" w:rsidRPr="009F6662" w:rsidRDefault="008B48A6" w:rsidP="008B48A6">
      <w:pPr>
        <w:widowControl w:val="0"/>
        <w:autoSpaceDE w:val="0"/>
        <w:autoSpaceDN w:val="0"/>
        <w:spacing w:before="0" w:after="0" w:line="276" w:lineRule="auto"/>
        <w:ind w:left="0" w:right="226"/>
        <w:rPr>
          <w:rFonts w:asciiTheme="minorHAnsi" w:hAnsiTheme="minorHAnsi" w:cstheme="minorHAnsi"/>
          <w:lang w:val="en-US"/>
        </w:rPr>
      </w:pPr>
    </w:p>
    <w:p w14:paraId="3C13B430" w14:textId="77777777" w:rsidR="008B48A6" w:rsidRPr="009F6662" w:rsidRDefault="008B48A6" w:rsidP="008B48A6">
      <w:pPr>
        <w:widowControl w:val="0"/>
        <w:numPr>
          <w:ilvl w:val="0"/>
          <w:numId w:val="72"/>
        </w:numPr>
        <w:autoSpaceDE w:val="0"/>
        <w:autoSpaceDN w:val="0"/>
        <w:adjustRightInd w:val="0"/>
        <w:spacing w:before="0" w:after="0" w:line="276" w:lineRule="auto"/>
        <w:ind w:left="1418" w:right="-330"/>
        <w:jc w:val="both"/>
        <w:rPr>
          <w:rFonts w:asciiTheme="minorHAnsi" w:hAnsiTheme="minorHAnsi" w:cstheme="minorHAnsi"/>
          <w:bCs/>
          <w:lang w:val="en-US"/>
        </w:rPr>
      </w:pPr>
      <w:r w:rsidRPr="009F6662">
        <w:rPr>
          <w:rFonts w:asciiTheme="minorHAnsi" w:hAnsiTheme="minorHAnsi" w:cstheme="minorHAnsi"/>
          <w:bCs/>
          <w:lang w:val="en-US"/>
        </w:rPr>
        <w:t xml:space="preserve">TSP shall supply, install </w:t>
      </w:r>
      <w:r w:rsidRPr="009F6662">
        <w:rPr>
          <w:rFonts w:asciiTheme="minorHAnsi" w:hAnsiTheme="minorHAnsi" w:cstheme="minorHAnsi"/>
          <w:lang w:val="en-US"/>
        </w:rPr>
        <w:t>and</w:t>
      </w:r>
      <w:r w:rsidRPr="009F6662">
        <w:rPr>
          <w:rFonts w:asciiTheme="minorHAnsi" w:hAnsiTheme="minorHAnsi" w:cstheme="minorHAnsi"/>
          <w:bCs/>
          <w:lang w:val="en-US"/>
        </w:rPr>
        <w:t xml:space="preserve"> commission Firewall in redundant mode (1+1) in line with the specification attached at </w:t>
      </w:r>
      <w:r w:rsidRPr="009F6662">
        <w:rPr>
          <w:rFonts w:asciiTheme="minorHAnsi" w:hAnsiTheme="minorHAnsi" w:cstheme="minorHAnsi"/>
          <w:b/>
          <w:lang w:val="en-US"/>
        </w:rPr>
        <w:t>Annexure F.1.</w:t>
      </w:r>
      <w:r w:rsidRPr="009F6662">
        <w:rPr>
          <w:rFonts w:asciiTheme="minorHAnsi" w:hAnsiTheme="minorHAnsi" w:cstheme="minorHAnsi"/>
          <w:bCs/>
          <w:lang w:val="en-US"/>
        </w:rPr>
        <w:t xml:space="preserve"> </w:t>
      </w:r>
    </w:p>
    <w:p w14:paraId="3C13B431" w14:textId="77777777" w:rsidR="008B48A6" w:rsidRPr="009F6662" w:rsidRDefault="008B48A6" w:rsidP="008B48A6">
      <w:pPr>
        <w:widowControl w:val="0"/>
        <w:autoSpaceDE w:val="0"/>
        <w:autoSpaceDN w:val="0"/>
        <w:spacing w:before="0" w:after="0" w:line="276" w:lineRule="auto"/>
        <w:ind w:right="226"/>
        <w:rPr>
          <w:rFonts w:asciiTheme="minorHAnsi" w:hAnsiTheme="minorHAnsi" w:cstheme="minorHAnsi"/>
          <w:lang w:val="en-US"/>
        </w:rPr>
      </w:pPr>
    </w:p>
    <w:p w14:paraId="3C13B432" w14:textId="77777777" w:rsidR="008B48A6" w:rsidRPr="009F6662" w:rsidRDefault="008B48A6" w:rsidP="008B48A6">
      <w:pPr>
        <w:widowControl w:val="0"/>
        <w:numPr>
          <w:ilvl w:val="0"/>
          <w:numId w:val="72"/>
        </w:numPr>
        <w:autoSpaceDE w:val="0"/>
        <w:autoSpaceDN w:val="0"/>
        <w:adjustRightInd w:val="0"/>
        <w:spacing w:before="0" w:after="0" w:line="276" w:lineRule="auto"/>
        <w:ind w:left="1418" w:right="-330"/>
        <w:jc w:val="both"/>
        <w:rPr>
          <w:rFonts w:asciiTheme="minorHAnsi" w:hAnsiTheme="minorHAnsi" w:cstheme="minorHAnsi"/>
          <w:bCs/>
          <w:lang w:val="en-US"/>
        </w:rPr>
      </w:pPr>
      <w:r w:rsidRPr="009F6662">
        <w:rPr>
          <w:rFonts w:asciiTheme="minorHAnsi" w:hAnsiTheme="minorHAnsi" w:cstheme="minorHAnsi"/>
          <w:bCs/>
          <w:lang w:val="en-US"/>
        </w:rPr>
        <w:t xml:space="preserve">The maintenance of all the communication equipment </w:t>
      </w:r>
      <w:r w:rsidRPr="009F6662">
        <w:rPr>
          <w:rFonts w:asciiTheme="minorHAnsi" w:hAnsiTheme="minorHAnsi" w:cstheme="minorHAnsi"/>
          <w:lang w:val="en-US"/>
        </w:rPr>
        <w:t>and software thereof</w:t>
      </w:r>
      <w:r w:rsidRPr="009F6662">
        <w:rPr>
          <w:rFonts w:asciiTheme="minorHAnsi" w:hAnsiTheme="minorHAnsi" w:cstheme="minorHAnsi"/>
          <w:bCs/>
          <w:lang w:val="en-US"/>
        </w:rPr>
        <w:t xml:space="preserve"> including FOTE, FODP, approach cable, PMU, DCPS along with Battery Bank and Firewall shall be the responsibility of TSP. </w:t>
      </w:r>
    </w:p>
    <w:p w14:paraId="3C13B433" w14:textId="77777777" w:rsidR="008B48A6" w:rsidRPr="009F6662" w:rsidRDefault="008B48A6" w:rsidP="008B48A6">
      <w:pPr>
        <w:widowControl w:val="0"/>
        <w:autoSpaceDE w:val="0"/>
        <w:autoSpaceDN w:val="0"/>
        <w:spacing w:before="0" w:after="0" w:line="276" w:lineRule="auto"/>
        <w:rPr>
          <w:rFonts w:asciiTheme="minorHAnsi" w:hAnsiTheme="minorHAnsi" w:cstheme="minorHAnsi"/>
          <w:lang w:val="en-US"/>
        </w:rPr>
      </w:pPr>
    </w:p>
    <w:p w14:paraId="3C13B434" w14:textId="77777777" w:rsidR="008B48A6" w:rsidRPr="009F6662" w:rsidRDefault="008B48A6" w:rsidP="008B48A6">
      <w:pPr>
        <w:widowControl w:val="0"/>
        <w:autoSpaceDE w:val="0"/>
        <w:autoSpaceDN w:val="0"/>
        <w:spacing w:before="240" w:after="120" w:line="276" w:lineRule="auto"/>
        <w:ind w:hanging="1080"/>
        <w:jc w:val="both"/>
        <w:rPr>
          <w:rFonts w:asciiTheme="minorHAnsi" w:hAnsiTheme="minorHAnsi" w:cstheme="minorHAnsi"/>
          <w:b/>
          <w:bCs/>
          <w:lang w:val="en-US"/>
        </w:rPr>
      </w:pPr>
      <w:r w:rsidRPr="009F6662">
        <w:rPr>
          <w:rFonts w:asciiTheme="minorHAnsi" w:eastAsia="Arial" w:hAnsiTheme="minorHAnsi" w:cstheme="minorHAnsi"/>
          <w:b/>
          <w:bCs/>
          <w:lang w:val="en-US"/>
        </w:rPr>
        <w:t xml:space="preserve">C.2.0   </w:t>
      </w:r>
      <w:r w:rsidRPr="009F6662">
        <w:rPr>
          <w:rFonts w:asciiTheme="minorHAnsi" w:hAnsiTheme="minorHAnsi" w:cstheme="minorHAnsi"/>
          <w:b/>
          <w:bCs/>
          <w:lang w:val="en-US"/>
        </w:rPr>
        <w:t xml:space="preserve">LILO of </w:t>
      </w:r>
      <w:r w:rsidRPr="009F6662">
        <w:rPr>
          <w:rFonts w:asciiTheme="minorHAnsi" w:eastAsia="Calibri" w:hAnsiTheme="minorHAnsi" w:cstheme="minorHAnsi"/>
          <w:b/>
          <w:bCs/>
          <w:lang w:val="en-US"/>
        </w:rPr>
        <w:t>Bhuj</w:t>
      </w:r>
      <w:r w:rsidRPr="009F6662">
        <w:rPr>
          <w:rFonts w:asciiTheme="minorHAnsi" w:hAnsiTheme="minorHAnsi" w:cstheme="minorHAnsi"/>
          <w:b/>
          <w:bCs/>
          <w:lang w:val="en-US"/>
        </w:rPr>
        <w:t>-II – Lakadia 765 kV D/C line at Navinal (Mundra) (GIS) S/S with associated bays at Navinal (Mundra) (GIS) S/S.</w:t>
      </w:r>
    </w:p>
    <w:p w14:paraId="3C13B435" w14:textId="77777777" w:rsidR="008B48A6" w:rsidRPr="009F6662" w:rsidRDefault="008B48A6" w:rsidP="008B48A6">
      <w:pPr>
        <w:widowControl w:val="0"/>
        <w:autoSpaceDE w:val="0"/>
        <w:autoSpaceDN w:val="0"/>
        <w:spacing w:before="0" w:after="0" w:line="276" w:lineRule="auto"/>
        <w:ind w:left="0"/>
        <w:rPr>
          <w:rFonts w:asciiTheme="minorHAnsi" w:hAnsiTheme="minorHAnsi" w:cstheme="minorHAnsi"/>
          <w:lang w:val="en-US"/>
        </w:rPr>
      </w:pPr>
    </w:p>
    <w:p w14:paraId="3C13B436" w14:textId="77777777" w:rsidR="008B48A6" w:rsidRPr="009F6662" w:rsidRDefault="008B48A6" w:rsidP="008B48A6">
      <w:pPr>
        <w:widowControl w:val="0"/>
        <w:autoSpaceDE w:val="0"/>
        <w:autoSpaceDN w:val="0"/>
        <w:spacing w:before="0" w:after="0" w:line="276" w:lineRule="auto"/>
        <w:ind w:left="450"/>
        <w:rPr>
          <w:rFonts w:asciiTheme="minorHAnsi" w:hAnsiTheme="minorHAnsi" w:cstheme="minorHAnsi"/>
          <w:lang w:val="en-US"/>
        </w:rPr>
      </w:pPr>
      <w:r w:rsidRPr="009F6662">
        <w:rPr>
          <w:rFonts w:asciiTheme="minorHAnsi" w:hAnsiTheme="minorHAnsi" w:cstheme="minorHAnsi"/>
          <w:lang w:val="en-US"/>
        </w:rPr>
        <w:t>On LILO of Bhuj-II – Lakadia 765 kV D/C line at Navinal (Mundra) (GIS) S/S, TSP shall supply, install and commission OPGW and earthwire as per Tower Configurations:</w:t>
      </w:r>
    </w:p>
    <w:p w14:paraId="3C13B437" w14:textId="77777777" w:rsidR="008B48A6" w:rsidRPr="009F6662" w:rsidRDefault="008B48A6" w:rsidP="008B48A6">
      <w:pPr>
        <w:widowControl w:val="0"/>
        <w:autoSpaceDE w:val="0"/>
        <w:autoSpaceDN w:val="0"/>
        <w:spacing w:before="0" w:after="0" w:line="276" w:lineRule="auto"/>
        <w:ind w:left="450"/>
        <w:rPr>
          <w:rFonts w:asciiTheme="minorHAnsi" w:hAnsiTheme="minorHAnsi" w:cstheme="minorHAnsi"/>
          <w:lang w:val="en-US"/>
        </w:rPr>
      </w:pPr>
    </w:p>
    <w:p w14:paraId="3C13B438" w14:textId="77777777" w:rsidR="008B48A6" w:rsidRPr="009F6662" w:rsidRDefault="008B48A6" w:rsidP="008B48A6">
      <w:pPr>
        <w:widowControl w:val="0"/>
        <w:numPr>
          <w:ilvl w:val="0"/>
          <w:numId w:val="73"/>
        </w:numPr>
        <w:autoSpaceDE w:val="0"/>
        <w:autoSpaceDN w:val="0"/>
        <w:spacing w:before="0" w:after="5" w:line="276" w:lineRule="auto"/>
        <w:ind w:left="1160" w:hanging="593"/>
        <w:contextualSpacing/>
        <w:jc w:val="both"/>
        <w:rPr>
          <w:rFonts w:asciiTheme="minorHAnsi" w:hAnsiTheme="minorHAnsi" w:cstheme="minorHAnsi"/>
          <w:lang w:val="en-US"/>
        </w:rPr>
      </w:pPr>
      <w:r w:rsidRPr="009F6662">
        <w:rPr>
          <w:rFonts w:asciiTheme="minorHAnsi" w:hAnsiTheme="minorHAnsi" w:cstheme="minorHAnsi"/>
          <w:lang w:val="en-US"/>
        </w:rPr>
        <w:t>For Multi Circuit Tower Configuration: Two (2) No. OPGW cable containing 24 Fibres (24F) to be installed and commissioned by the TSP on both the Earthwire peaks</w:t>
      </w:r>
    </w:p>
    <w:p w14:paraId="3C13B439" w14:textId="77777777" w:rsidR="008B48A6" w:rsidRPr="009F6662" w:rsidRDefault="008B48A6" w:rsidP="00CE691A">
      <w:pPr>
        <w:widowControl w:val="0"/>
        <w:numPr>
          <w:ilvl w:val="0"/>
          <w:numId w:val="73"/>
        </w:numPr>
        <w:autoSpaceDE w:val="0"/>
        <w:autoSpaceDN w:val="0"/>
        <w:spacing w:before="0" w:after="5" w:line="276" w:lineRule="auto"/>
        <w:ind w:left="1160" w:hanging="593"/>
        <w:contextualSpacing/>
        <w:jc w:val="both"/>
        <w:rPr>
          <w:rFonts w:asciiTheme="minorHAnsi" w:hAnsiTheme="minorHAnsi" w:cstheme="minorHAnsi"/>
          <w:lang w:val="en-US"/>
        </w:rPr>
      </w:pPr>
      <w:r w:rsidRPr="009F6662">
        <w:rPr>
          <w:rFonts w:asciiTheme="minorHAnsi" w:hAnsiTheme="minorHAnsi" w:cstheme="minorHAnsi"/>
          <w:lang w:val="en-US"/>
        </w:rPr>
        <w:t xml:space="preserve">For Double Circuit Tower configuration (for both Loop In and Loop Out portion): One (1) No. OPGW cable containing 24 Fibres (24 F) on one earthwire peak and conventional earthwire on other E/W peak for </w:t>
      </w:r>
      <w:r w:rsidR="00CE691A" w:rsidRPr="009F6662">
        <w:rPr>
          <w:rFonts w:asciiTheme="minorHAnsi" w:hAnsiTheme="minorHAnsi" w:cstheme="minorHAnsi"/>
          <w:lang w:val="en-US"/>
        </w:rPr>
        <w:t>both Loop In and Loop Out Lines</w:t>
      </w:r>
    </w:p>
    <w:p w14:paraId="3C13B43A" w14:textId="77777777" w:rsidR="008B48A6" w:rsidRPr="009F6662" w:rsidRDefault="008B48A6" w:rsidP="008B48A6">
      <w:pPr>
        <w:widowControl w:val="0"/>
        <w:autoSpaceDE w:val="0"/>
        <w:autoSpaceDN w:val="0"/>
        <w:spacing w:before="0" w:after="0" w:line="276" w:lineRule="auto"/>
        <w:ind w:left="440"/>
        <w:jc w:val="both"/>
        <w:rPr>
          <w:rFonts w:asciiTheme="minorHAnsi" w:hAnsiTheme="minorHAnsi" w:cstheme="minorHAnsi"/>
          <w:lang w:val="en-US"/>
        </w:rPr>
      </w:pPr>
      <w:r w:rsidRPr="009F6662">
        <w:rPr>
          <w:rFonts w:asciiTheme="minorHAnsi" w:hAnsiTheme="minorHAnsi" w:cstheme="minorHAnsi"/>
          <w:lang w:val="en-US"/>
        </w:rPr>
        <w:t xml:space="preserve">The TSP shall install OPGW cables from gantry of Navinal (Mundra) (GIS) S/S up to the </w:t>
      </w:r>
      <w:r w:rsidRPr="009F6662">
        <w:rPr>
          <w:rFonts w:asciiTheme="minorHAnsi" w:hAnsiTheme="minorHAnsi" w:cstheme="minorHAnsi"/>
          <w:lang w:val="en-US"/>
        </w:rPr>
        <w:lastRenderedPageBreak/>
        <w:t xml:space="preserve">LILO tower with all associated hardware including Vibration Dampers, mid-way and gantry Joint Boxes (called </w:t>
      </w:r>
      <w:r w:rsidRPr="009F6662">
        <w:rPr>
          <w:rFonts w:asciiTheme="minorHAnsi" w:hAnsiTheme="minorHAnsi" w:cstheme="minorHAnsi"/>
          <w:iCs/>
          <w:lang w:val="en-US"/>
        </w:rPr>
        <w:t>OPGW Hardware</w:t>
      </w:r>
      <w:r w:rsidRPr="009F6662">
        <w:rPr>
          <w:rFonts w:asciiTheme="minorHAnsi" w:hAnsiTheme="minorHAnsi" w:cstheme="minorHAnsi"/>
          <w:lang w:val="en-US"/>
        </w:rPr>
        <w:t xml:space="preserve"> hereafter) and finally terminate in Joint Boxes at Navinal(Mundra) (GIS) S/S. The LILO line length is </w:t>
      </w:r>
      <w:r w:rsidRPr="009F6662">
        <w:rPr>
          <w:rFonts w:asciiTheme="minorHAnsi" w:hAnsiTheme="minorHAnsi" w:cstheme="minorHAnsi"/>
          <w:b/>
          <w:bCs/>
          <w:lang w:val="en-US"/>
        </w:rPr>
        <w:t xml:space="preserve">70 km (approx.). </w:t>
      </w:r>
      <w:r w:rsidRPr="009F6662">
        <w:rPr>
          <w:rFonts w:asciiTheme="minorHAnsi" w:hAnsiTheme="minorHAnsi" w:cstheme="minorHAnsi"/>
          <w:lang w:val="en-US"/>
        </w:rPr>
        <w:t>After LILO, if fiber length for links Bhuj-II to Navinal(Mundra)  (GIS) S/S and Navinal(Mundra) (GIS) S/S to Lakadia is above 225 km then repeater shall be envisaged, otherwise line can be managed as a repeater less link.</w:t>
      </w:r>
    </w:p>
    <w:p w14:paraId="3C13B43B" w14:textId="77777777" w:rsidR="008B48A6" w:rsidRPr="009F6662" w:rsidRDefault="008B48A6" w:rsidP="008B48A6">
      <w:pPr>
        <w:widowControl w:val="0"/>
        <w:autoSpaceDE w:val="0"/>
        <w:autoSpaceDN w:val="0"/>
        <w:spacing w:before="0" w:after="0" w:line="276" w:lineRule="auto"/>
        <w:ind w:left="440"/>
        <w:rPr>
          <w:rFonts w:asciiTheme="minorHAnsi" w:hAnsiTheme="minorHAnsi" w:cstheme="minorHAnsi"/>
          <w:color w:val="FF0000"/>
          <w:lang w:val="en-US"/>
        </w:rPr>
      </w:pPr>
    </w:p>
    <w:p w14:paraId="3C13B43C" w14:textId="77777777" w:rsidR="008B48A6" w:rsidRPr="009F6662" w:rsidRDefault="008B48A6" w:rsidP="008B48A6">
      <w:pPr>
        <w:widowControl w:val="0"/>
        <w:autoSpaceDE w:val="0"/>
        <w:autoSpaceDN w:val="0"/>
        <w:spacing w:before="0" w:after="0" w:line="276" w:lineRule="auto"/>
        <w:ind w:left="450" w:right="227"/>
        <w:jc w:val="both"/>
        <w:rPr>
          <w:rFonts w:asciiTheme="minorHAnsi" w:hAnsiTheme="minorHAnsi" w:cstheme="minorHAnsi"/>
          <w:lang w:val="en-US"/>
        </w:rPr>
      </w:pPr>
      <w:r w:rsidRPr="009F6662">
        <w:rPr>
          <w:rFonts w:asciiTheme="minorHAnsi" w:hAnsiTheme="minorHAnsi" w:cstheme="minorHAnsi"/>
          <w:lang w:val="en-US"/>
        </w:rPr>
        <w:t xml:space="preserve">TSP shall finalize the location of repeater station depending upon the actual site conditions.  Further TSP shall comply with the requirements mentioned as per </w:t>
      </w:r>
      <w:r w:rsidRPr="009F6662">
        <w:rPr>
          <w:rFonts w:asciiTheme="minorHAnsi" w:hAnsiTheme="minorHAnsi" w:cstheme="minorHAnsi"/>
          <w:b/>
          <w:bCs/>
          <w:lang w:val="en-US"/>
        </w:rPr>
        <w:t>Appendix-F.1</w:t>
      </w:r>
    </w:p>
    <w:p w14:paraId="3C13B43D" w14:textId="77777777" w:rsidR="008B48A6" w:rsidRPr="009F6662" w:rsidRDefault="008B48A6" w:rsidP="008B48A6">
      <w:pPr>
        <w:widowControl w:val="0"/>
        <w:autoSpaceDE w:val="0"/>
        <w:autoSpaceDN w:val="0"/>
        <w:spacing w:before="0" w:after="0" w:line="276" w:lineRule="auto"/>
        <w:ind w:left="440" w:right="206"/>
        <w:rPr>
          <w:rFonts w:asciiTheme="minorHAnsi" w:hAnsiTheme="minorHAnsi" w:cstheme="minorHAnsi"/>
          <w:lang w:val="en-US"/>
        </w:rPr>
      </w:pPr>
    </w:p>
    <w:p w14:paraId="3C13B43E" w14:textId="77777777" w:rsidR="008B48A6" w:rsidRPr="009F6662" w:rsidRDefault="008B48A6" w:rsidP="00CE691A">
      <w:pPr>
        <w:widowControl w:val="0"/>
        <w:autoSpaceDE w:val="0"/>
        <w:autoSpaceDN w:val="0"/>
        <w:spacing w:before="0" w:after="0" w:line="276" w:lineRule="auto"/>
        <w:ind w:left="450"/>
        <w:jc w:val="both"/>
        <w:rPr>
          <w:rFonts w:asciiTheme="minorHAnsi" w:hAnsiTheme="minorHAnsi" w:cstheme="minorHAnsi"/>
          <w:lang w:val="en-US"/>
        </w:rPr>
      </w:pPr>
      <w:r w:rsidRPr="009F6662">
        <w:rPr>
          <w:rFonts w:asciiTheme="minorHAnsi" w:hAnsiTheme="minorHAnsi" w:cstheme="minorHAnsi"/>
          <w:lang w:val="en-US"/>
        </w:rPr>
        <w:t>Maintenance of OPGW Cable, OPGW Hardware and repeater equipment and items associated with repeater shelter shall be responsibility of TSP.</w:t>
      </w:r>
    </w:p>
    <w:p w14:paraId="3C13B43F" w14:textId="77777777" w:rsidR="008B48A6" w:rsidRPr="009F6662" w:rsidRDefault="008B48A6" w:rsidP="00CE691A">
      <w:pPr>
        <w:widowControl w:val="0"/>
        <w:autoSpaceDE w:val="0"/>
        <w:autoSpaceDN w:val="0"/>
        <w:spacing w:before="240" w:after="120" w:line="276" w:lineRule="auto"/>
        <w:ind w:left="426" w:hanging="993"/>
        <w:jc w:val="both"/>
        <w:rPr>
          <w:rFonts w:asciiTheme="minorHAnsi" w:hAnsiTheme="minorHAnsi" w:cstheme="minorHAnsi"/>
          <w:b/>
          <w:color w:val="000000"/>
          <w:lang w:val="en-US" w:bidi="hi-IN"/>
        </w:rPr>
      </w:pPr>
      <w:r w:rsidRPr="009F6662">
        <w:rPr>
          <w:rFonts w:asciiTheme="minorHAnsi" w:eastAsia="Calibri" w:hAnsiTheme="minorHAnsi" w:cstheme="minorHAnsi"/>
          <w:b/>
          <w:lang w:val="en-US"/>
        </w:rPr>
        <w:t>C.3.0</w:t>
      </w:r>
      <w:r w:rsidRPr="009F6662">
        <w:rPr>
          <w:rFonts w:asciiTheme="minorHAnsi" w:eastAsia="Calibri" w:hAnsiTheme="minorHAnsi" w:cstheme="minorHAnsi"/>
          <w:b/>
          <w:lang w:val="en-US"/>
        </w:rPr>
        <w:tab/>
        <w:t>Specific</w:t>
      </w:r>
      <w:r w:rsidRPr="009F6662">
        <w:rPr>
          <w:rFonts w:asciiTheme="minorHAnsi" w:hAnsiTheme="minorHAnsi" w:cstheme="minorHAnsi"/>
          <w:b/>
          <w:color w:val="000000"/>
          <w:lang w:val="en-US" w:bidi="hi-IN"/>
        </w:rPr>
        <w:t xml:space="preserve"> Requirement for Phasor Measurement Units (PMUs)</w:t>
      </w:r>
    </w:p>
    <w:p w14:paraId="3C13B440" w14:textId="77777777" w:rsidR="008B48A6" w:rsidRPr="009F6662" w:rsidRDefault="008B48A6" w:rsidP="008B48A6">
      <w:pPr>
        <w:widowControl w:val="0"/>
        <w:autoSpaceDE w:val="0"/>
        <w:autoSpaceDN w:val="0"/>
        <w:spacing w:before="0" w:after="0" w:line="276" w:lineRule="auto"/>
        <w:ind w:left="448" w:right="227"/>
        <w:jc w:val="both"/>
        <w:rPr>
          <w:rFonts w:asciiTheme="minorHAnsi" w:hAnsiTheme="minorHAnsi" w:cstheme="minorHAnsi"/>
          <w:lang w:val="en-US"/>
        </w:rPr>
      </w:pPr>
      <w:r w:rsidRPr="009F6662">
        <w:rPr>
          <w:rFonts w:asciiTheme="minorHAnsi" w:hAnsiTheme="minorHAnsi" w:cstheme="minorHAnsi"/>
          <w:lang w:val="en-US"/>
        </w:rPr>
        <w:t xml:space="preserve">TSP </w:t>
      </w:r>
      <w:bookmarkStart w:id="328" w:name="_Hlk87450177"/>
      <w:r w:rsidRPr="009F6662">
        <w:rPr>
          <w:rFonts w:asciiTheme="minorHAnsi" w:hAnsiTheme="minorHAnsi" w:cstheme="minorHAnsi"/>
          <w:lang w:val="en-US"/>
        </w:rPr>
        <w:t>shall supply, install and commission</w:t>
      </w:r>
      <w:bookmarkEnd w:id="328"/>
      <w:r w:rsidRPr="009F6662">
        <w:rPr>
          <w:rFonts w:asciiTheme="minorHAnsi" w:hAnsiTheme="minorHAnsi" w:cstheme="minorHAnsi"/>
          <w:lang w:val="en-US"/>
        </w:rPr>
        <w:t xml:space="preserve"> required No. of Phasor Measurement Units (PMUs) PMUs at all the locations under the scope of TSP under this RFP as per CEA (Technical Standards for Construction of Electrical Plants and Electric Lines) Regulations, 2022 (along with all amendments if any), and all the applicable Regulations, Standards, Guidelines issued time to time. These PMUs shall be provided with GPS clock and LAN switch and shall connect with LAN switch of control room of respective substations/ generating stations with Fibre Optic cable. These PMUs shall be connected with the FOTE at Substation/ generating stations for onwards data transmission to the PDC (Phasor Data Concentrator) located at respective RLDC. Configuration work in existing PDC at RLDC for new PMU integration shall be done by respective RLDC, </w:t>
      </w:r>
      <w:bookmarkStart w:id="329" w:name="_Hlk87450191"/>
      <w:bookmarkStart w:id="330" w:name="_Hlk87450524"/>
      <w:bookmarkStart w:id="331" w:name="_Hlk87450753"/>
      <w:r w:rsidRPr="009F6662">
        <w:rPr>
          <w:rFonts w:asciiTheme="minorHAnsi" w:hAnsiTheme="minorHAnsi" w:cstheme="minorHAnsi"/>
          <w:lang w:val="en-US"/>
        </w:rPr>
        <w:t>however all the necessary support in this regard shall be ensured by TSP</w:t>
      </w:r>
      <w:bookmarkEnd w:id="329"/>
      <w:r w:rsidRPr="009F6662">
        <w:rPr>
          <w:rFonts w:asciiTheme="minorHAnsi" w:hAnsiTheme="minorHAnsi" w:cstheme="minorHAnsi"/>
          <w:lang w:val="en-US"/>
        </w:rPr>
        <w:t>.</w:t>
      </w:r>
      <w:bookmarkEnd w:id="330"/>
      <w:r w:rsidRPr="009F6662">
        <w:rPr>
          <w:rFonts w:asciiTheme="minorHAnsi" w:hAnsiTheme="minorHAnsi" w:cstheme="minorHAnsi"/>
          <w:lang w:val="en-US"/>
        </w:rPr>
        <w:t xml:space="preserve"> </w:t>
      </w:r>
      <w:bookmarkEnd w:id="331"/>
      <w:r w:rsidRPr="009F6662">
        <w:rPr>
          <w:rFonts w:asciiTheme="minorHAnsi" w:hAnsiTheme="minorHAnsi" w:cstheme="minorHAnsi"/>
          <w:lang w:val="en-US"/>
        </w:rPr>
        <w:t xml:space="preserve"> The maintenance of all the PMUs and associated equipment shall be the responsibility of TSP.</w:t>
      </w:r>
    </w:p>
    <w:p w14:paraId="3C13B441" w14:textId="77777777" w:rsidR="008B48A6" w:rsidRPr="009F6662" w:rsidRDefault="008B48A6" w:rsidP="00CE691A">
      <w:pPr>
        <w:widowControl w:val="0"/>
        <w:autoSpaceDE w:val="0"/>
        <w:autoSpaceDN w:val="0"/>
        <w:spacing w:before="0" w:after="0" w:line="276" w:lineRule="auto"/>
        <w:ind w:left="0" w:right="206"/>
        <w:rPr>
          <w:rFonts w:asciiTheme="minorHAnsi" w:hAnsiTheme="minorHAnsi" w:cstheme="minorHAnsi"/>
          <w:lang w:val="en-US"/>
        </w:rPr>
      </w:pPr>
    </w:p>
    <w:p w14:paraId="3C13B442" w14:textId="77777777" w:rsidR="008B48A6" w:rsidRPr="009F6662" w:rsidRDefault="008B48A6" w:rsidP="00F70AA5">
      <w:pPr>
        <w:widowControl w:val="0"/>
        <w:autoSpaceDE w:val="0"/>
        <w:autoSpaceDN w:val="0"/>
        <w:spacing w:before="0" w:after="29" w:line="276" w:lineRule="auto"/>
        <w:ind w:left="450" w:right="226"/>
        <w:jc w:val="both"/>
        <w:rPr>
          <w:rFonts w:asciiTheme="minorHAnsi" w:hAnsiTheme="minorHAnsi" w:cstheme="minorHAnsi"/>
          <w:lang w:val="en-US"/>
        </w:rPr>
      </w:pPr>
      <w:r w:rsidRPr="009F6662">
        <w:rPr>
          <w:rFonts w:asciiTheme="minorHAnsi" w:hAnsiTheme="minorHAnsi" w:cstheme="minorHAnsi"/>
          <w:lang w:val="en-US"/>
        </w:rPr>
        <w:t>Note: Existing Station owner/s to provide necessary support to integrate different equipment and applications of new extended bays with the existing substation e.g. Communication (through FOTE), Voice etc. for smooth operation and monitoring of new added grid elements.</w:t>
      </w:r>
    </w:p>
    <w:p w14:paraId="3C13B443" w14:textId="77777777" w:rsidR="00F70AA5" w:rsidRPr="009F6662" w:rsidRDefault="00F70AA5" w:rsidP="00F70AA5">
      <w:pPr>
        <w:widowControl w:val="0"/>
        <w:autoSpaceDE w:val="0"/>
        <w:autoSpaceDN w:val="0"/>
        <w:spacing w:before="0" w:after="29" w:line="276" w:lineRule="auto"/>
        <w:ind w:left="450" w:right="226"/>
        <w:jc w:val="both"/>
        <w:rPr>
          <w:rFonts w:asciiTheme="minorHAnsi" w:hAnsiTheme="minorHAnsi" w:cstheme="minorHAnsi"/>
          <w:lang w:val="en-US"/>
        </w:rPr>
      </w:pPr>
    </w:p>
    <w:p w14:paraId="3C13B444" w14:textId="77777777" w:rsidR="00F70AA5" w:rsidRPr="009F6662" w:rsidRDefault="00F70AA5" w:rsidP="00F70AA5">
      <w:pPr>
        <w:widowControl w:val="0"/>
        <w:autoSpaceDE w:val="0"/>
        <w:autoSpaceDN w:val="0"/>
        <w:spacing w:before="0" w:after="29" w:line="276" w:lineRule="auto"/>
        <w:ind w:left="450" w:right="226"/>
        <w:jc w:val="both"/>
        <w:rPr>
          <w:rFonts w:asciiTheme="minorHAnsi" w:hAnsiTheme="minorHAnsi" w:cstheme="minorHAnsi"/>
          <w:lang w:val="en-US"/>
        </w:rPr>
      </w:pPr>
    </w:p>
    <w:p w14:paraId="3C13B445" w14:textId="77777777" w:rsidR="002D22A7" w:rsidRPr="009F6662" w:rsidRDefault="002D22A7" w:rsidP="00F70AA5">
      <w:pPr>
        <w:widowControl w:val="0"/>
        <w:autoSpaceDE w:val="0"/>
        <w:autoSpaceDN w:val="0"/>
        <w:spacing w:before="0" w:after="29" w:line="276" w:lineRule="auto"/>
        <w:ind w:left="450" w:right="226"/>
        <w:jc w:val="both"/>
        <w:rPr>
          <w:rFonts w:asciiTheme="minorHAnsi" w:hAnsiTheme="minorHAnsi" w:cstheme="minorHAnsi"/>
          <w:lang w:val="en-US"/>
        </w:rPr>
      </w:pPr>
    </w:p>
    <w:p w14:paraId="3C13B446" w14:textId="77777777" w:rsidR="002D22A7" w:rsidRPr="009F6662" w:rsidRDefault="002D22A7" w:rsidP="00F70AA5">
      <w:pPr>
        <w:widowControl w:val="0"/>
        <w:autoSpaceDE w:val="0"/>
        <w:autoSpaceDN w:val="0"/>
        <w:spacing w:before="0" w:after="29" w:line="276" w:lineRule="auto"/>
        <w:ind w:left="450" w:right="226"/>
        <w:jc w:val="both"/>
        <w:rPr>
          <w:rFonts w:asciiTheme="minorHAnsi" w:hAnsiTheme="minorHAnsi" w:cstheme="minorHAnsi"/>
          <w:lang w:val="en-US"/>
        </w:rPr>
      </w:pPr>
    </w:p>
    <w:p w14:paraId="3C13B447" w14:textId="77777777" w:rsidR="002D22A7" w:rsidRPr="009F6662" w:rsidRDefault="002D22A7" w:rsidP="00F70AA5">
      <w:pPr>
        <w:widowControl w:val="0"/>
        <w:autoSpaceDE w:val="0"/>
        <w:autoSpaceDN w:val="0"/>
        <w:spacing w:before="0" w:after="29" w:line="276" w:lineRule="auto"/>
        <w:ind w:left="450" w:right="226"/>
        <w:jc w:val="both"/>
        <w:rPr>
          <w:rFonts w:asciiTheme="minorHAnsi" w:hAnsiTheme="minorHAnsi" w:cstheme="minorHAnsi"/>
          <w:lang w:val="en-US"/>
        </w:rPr>
      </w:pPr>
    </w:p>
    <w:p w14:paraId="3C13B448" w14:textId="77777777" w:rsidR="00016290" w:rsidRPr="009F6662" w:rsidRDefault="00016290" w:rsidP="00F70AA5">
      <w:pPr>
        <w:widowControl w:val="0"/>
        <w:autoSpaceDE w:val="0"/>
        <w:autoSpaceDN w:val="0"/>
        <w:spacing w:before="0" w:after="29" w:line="276" w:lineRule="auto"/>
        <w:ind w:left="450" w:right="226"/>
        <w:jc w:val="both"/>
        <w:rPr>
          <w:rFonts w:asciiTheme="minorHAnsi" w:hAnsiTheme="minorHAnsi" w:cstheme="minorHAnsi"/>
          <w:lang w:val="en-US"/>
        </w:rPr>
      </w:pPr>
    </w:p>
    <w:p w14:paraId="3C13B449" w14:textId="77777777" w:rsidR="00F70AA5" w:rsidRPr="009F6662" w:rsidRDefault="00F70AA5" w:rsidP="00F70AA5">
      <w:pPr>
        <w:widowControl w:val="0"/>
        <w:autoSpaceDE w:val="0"/>
        <w:autoSpaceDN w:val="0"/>
        <w:spacing w:before="0" w:after="29" w:line="276" w:lineRule="auto"/>
        <w:ind w:left="450" w:right="226"/>
        <w:jc w:val="both"/>
        <w:rPr>
          <w:rFonts w:asciiTheme="minorHAnsi" w:hAnsiTheme="minorHAnsi" w:cstheme="minorHAnsi"/>
          <w:b/>
          <w:bCs/>
          <w:color w:val="000000"/>
          <w:sz w:val="28"/>
          <w:szCs w:val="22"/>
          <w:lang w:val="en-US" w:bidi="hi-IN"/>
        </w:rPr>
      </w:pPr>
    </w:p>
    <w:p w14:paraId="3C13B44A" w14:textId="77777777" w:rsidR="008B48A6" w:rsidRPr="009F6662" w:rsidRDefault="008B48A6" w:rsidP="005C7754">
      <w:pPr>
        <w:spacing w:before="0" w:after="0"/>
        <w:ind w:left="0"/>
        <w:jc w:val="center"/>
        <w:rPr>
          <w:rFonts w:asciiTheme="minorHAnsi" w:hAnsiTheme="minorHAnsi" w:cstheme="minorHAnsi"/>
          <w:b/>
          <w:bCs/>
          <w:color w:val="000000"/>
          <w:sz w:val="28"/>
          <w:szCs w:val="22"/>
          <w:lang w:val="en-US" w:bidi="hi-IN"/>
        </w:rPr>
      </w:pPr>
      <w:r w:rsidRPr="009F6662">
        <w:rPr>
          <w:rFonts w:asciiTheme="minorHAnsi" w:hAnsiTheme="minorHAnsi" w:cstheme="minorHAnsi"/>
          <w:b/>
          <w:bCs/>
          <w:color w:val="000000"/>
          <w:sz w:val="28"/>
          <w:szCs w:val="22"/>
          <w:lang w:val="en-US" w:bidi="hi-IN"/>
        </w:rPr>
        <w:t>Appendix-F.1</w:t>
      </w:r>
    </w:p>
    <w:p w14:paraId="3C13B44B" w14:textId="77777777" w:rsidR="008B48A6" w:rsidRPr="009F6662" w:rsidRDefault="008B48A6" w:rsidP="008B48A6">
      <w:pPr>
        <w:widowControl w:val="0"/>
        <w:autoSpaceDE w:val="0"/>
        <w:autoSpaceDN w:val="0"/>
        <w:spacing w:before="0" w:after="29" w:line="276" w:lineRule="auto"/>
        <w:ind w:left="0" w:right="226"/>
        <w:rPr>
          <w:rFonts w:asciiTheme="minorHAnsi" w:hAnsiTheme="minorHAnsi" w:cstheme="minorHAnsi"/>
          <w:sz w:val="16"/>
          <w:szCs w:val="16"/>
          <w:lang w:val="en-US"/>
        </w:rPr>
      </w:pPr>
    </w:p>
    <w:p w14:paraId="3C13B44C" w14:textId="77777777" w:rsidR="008B48A6" w:rsidRPr="009F6662" w:rsidRDefault="008B48A6" w:rsidP="008B48A6">
      <w:pPr>
        <w:spacing w:before="0" w:after="29" w:line="248" w:lineRule="auto"/>
        <w:ind w:left="0" w:right="226"/>
        <w:rPr>
          <w:rFonts w:asciiTheme="minorHAnsi" w:hAnsiTheme="minorHAnsi" w:cstheme="minorHAnsi"/>
          <w:b/>
          <w:bCs/>
          <w:color w:val="000000"/>
          <w:szCs w:val="20"/>
          <w:lang w:val="en-US" w:bidi="hi-IN"/>
        </w:rPr>
      </w:pPr>
      <w:r w:rsidRPr="009F6662">
        <w:rPr>
          <w:rFonts w:asciiTheme="minorHAnsi" w:hAnsiTheme="minorHAnsi" w:cstheme="minorHAnsi"/>
          <w:b/>
          <w:bCs/>
          <w:color w:val="000000"/>
          <w:szCs w:val="20"/>
          <w:lang w:val="en-US" w:bidi="hi-IN"/>
        </w:rPr>
        <w:t xml:space="preserve">Repeater Requirements </w:t>
      </w:r>
    </w:p>
    <w:p w14:paraId="3C13B44D" w14:textId="77777777" w:rsidR="008B48A6" w:rsidRPr="009F6662" w:rsidRDefault="008B48A6" w:rsidP="008B48A6">
      <w:pPr>
        <w:widowControl w:val="0"/>
        <w:autoSpaceDE w:val="0"/>
        <w:autoSpaceDN w:val="0"/>
        <w:spacing w:before="0" w:after="29" w:line="276" w:lineRule="auto"/>
        <w:ind w:left="0" w:right="226"/>
        <w:rPr>
          <w:rFonts w:asciiTheme="minorHAnsi" w:hAnsiTheme="minorHAnsi" w:cstheme="minorHAnsi"/>
          <w:lang w:val="en-US"/>
        </w:rPr>
      </w:pPr>
    </w:p>
    <w:p w14:paraId="3C13B44E" w14:textId="77777777" w:rsidR="008B48A6" w:rsidRPr="009F6662" w:rsidRDefault="008B48A6" w:rsidP="008B48A6">
      <w:pPr>
        <w:widowControl w:val="0"/>
        <w:numPr>
          <w:ilvl w:val="2"/>
          <w:numId w:val="81"/>
        </w:numPr>
        <w:autoSpaceDE w:val="0"/>
        <w:autoSpaceDN w:val="0"/>
        <w:spacing w:before="0" w:after="5" w:line="276" w:lineRule="auto"/>
        <w:ind w:left="630" w:right="227" w:hanging="630"/>
        <w:contextualSpacing/>
        <w:jc w:val="both"/>
        <w:rPr>
          <w:rFonts w:asciiTheme="minorHAnsi" w:hAnsiTheme="minorHAnsi" w:cstheme="minorHAnsi"/>
          <w:lang w:val="en-US"/>
        </w:rPr>
      </w:pPr>
      <w:r w:rsidRPr="009F6662">
        <w:rPr>
          <w:rFonts w:asciiTheme="minorHAnsi" w:hAnsiTheme="minorHAnsi" w:cstheme="minorHAnsi"/>
          <w:lang w:val="en-US"/>
        </w:rPr>
        <w:t xml:space="preserve">If the repeater location is finalized in the Control Room of a nearby substation, TSP shall provide 1 No. OPGW (48F) on a single Earthwire peak with OPGW Hardware and mid-way Joint Boxes etc. of the line crossing the main line and 1 No. Approach Cable (48F) with all associated hardware fittings, to establish connectivity between crossing point of main transmission line up to the repeater equipment in substation control room. </w:t>
      </w:r>
    </w:p>
    <w:p w14:paraId="3C13B44F" w14:textId="77777777" w:rsidR="008B48A6" w:rsidRPr="009F6662" w:rsidRDefault="008B48A6" w:rsidP="008B48A6">
      <w:pPr>
        <w:widowControl w:val="0"/>
        <w:autoSpaceDE w:val="0"/>
        <w:autoSpaceDN w:val="0"/>
        <w:spacing w:before="0" w:after="0" w:line="276" w:lineRule="auto"/>
        <w:ind w:left="630" w:right="227"/>
        <w:rPr>
          <w:rFonts w:asciiTheme="minorHAnsi" w:hAnsiTheme="minorHAnsi" w:cstheme="minorHAnsi"/>
          <w:lang w:val="en-US"/>
        </w:rPr>
      </w:pPr>
      <w:r w:rsidRPr="009F6662">
        <w:rPr>
          <w:rFonts w:asciiTheme="minorHAnsi" w:hAnsiTheme="minorHAnsi" w:cstheme="minorHAnsi"/>
          <w:lang w:val="en-US"/>
        </w:rPr>
        <w:t>TSP shall co-ordinate for Space and DC power supply sharing for repeater equipment.</w:t>
      </w:r>
    </w:p>
    <w:p w14:paraId="3C13B450" w14:textId="77777777" w:rsidR="008B48A6" w:rsidRPr="009F6662" w:rsidRDefault="008B48A6" w:rsidP="008B48A6">
      <w:pPr>
        <w:widowControl w:val="0"/>
        <w:autoSpaceDE w:val="0"/>
        <w:autoSpaceDN w:val="0"/>
        <w:spacing w:before="0" w:after="0" w:line="276" w:lineRule="auto"/>
        <w:ind w:left="630" w:right="227"/>
        <w:jc w:val="both"/>
        <w:rPr>
          <w:rFonts w:asciiTheme="minorHAnsi" w:hAnsiTheme="minorHAnsi" w:cstheme="minorHAnsi"/>
          <w:lang w:val="en-US"/>
        </w:rPr>
      </w:pPr>
      <w:r w:rsidRPr="009F6662">
        <w:rPr>
          <w:rFonts w:asciiTheme="minorHAnsi" w:hAnsiTheme="minorHAnsi" w:cstheme="minorHAnsi"/>
          <w:lang w:val="en-US"/>
        </w:rPr>
        <w:t>TSP shall provide FODP, FOTE (with STM-16 capacity) with suitable interfaces require for link budget of respective link.</w:t>
      </w:r>
    </w:p>
    <w:p w14:paraId="3C13B451" w14:textId="77777777" w:rsidR="008B48A6" w:rsidRPr="009F6662" w:rsidRDefault="008B48A6" w:rsidP="008B48A6">
      <w:pPr>
        <w:widowControl w:val="0"/>
        <w:autoSpaceDE w:val="0"/>
        <w:autoSpaceDN w:val="0"/>
        <w:spacing w:before="0" w:after="0" w:line="276" w:lineRule="auto"/>
        <w:ind w:left="630" w:right="227"/>
        <w:rPr>
          <w:rFonts w:asciiTheme="minorHAnsi" w:hAnsiTheme="minorHAnsi" w:cstheme="minorHAnsi"/>
          <w:lang w:val="en-US"/>
        </w:rPr>
      </w:pPr>
      <w:r w:rsidRPr="009F6662">
        <w:rPr>
          <w:rFonts w:asciiTheme="minorHAnsi" w:hAnsiTheme="minorHAnsi" w:cstheme="minorHAnsi"/>
          <w:lang w:val="en-US"/>
        </w:rPr>
        <w:t xml:space="preserve"> </w:t>
      </w:r>
    </w:p>
    <w:p w14:paraId="3C13B452" w14:textId="77777777" w:rsidR="008B48A6" w:rsidRPr="009F6662" w:rsidRDefault="008B48A6" w:rsidP="008B48A6">
      <w:pPr>
        <w:widowControl w:val="0"/>
        <w:autoSpaceDE w:val="0"/>
        <w:autoSpaceDN w:val="0"/>
        <w:spacing w:before="0" w:after="0" w:line="276" w:lineRule="auto"/>
        <w:ind w:left="630" w:right="227"/>
        <w:rPr>
          <w:rFonts w:asciiTheme="minorHAnsi" w:hAnsiTheme="minorHAnsi" w:cstheme="minorHAnsi"/>
          <w:lang w:val="en-US"/>
        </w:rPr>
      </w:pPr>
      <w:r w:rsidRPr="009F6662">
        <w:rPr>
          <w:rFonts w:asciiTheme="minorHAnsi" w:hAnsiTheme="minorHAnsi" w:cstheme="minorHAnsi"/>
          <w:lang w:val="en-US"/>
        </w:rPr>
        <w:t>OR</w:t>
      </w:r>
    </w:p>
    <w:p w14:paraId="3C13B453" w14:textId="77777777" w:rsidR="008B48A6" w:rsidRPr="009F6662" w:rsidRDefault="008B48A6" w:rsidP="008B48A6">
      <w:pPr>
        <w:widowControl w:val="0"/>
        <w:autoSpaceDE w:val="0"/>
        <w:autoSpaceDN w:val="0"/>
        <w:spacing w:before="0" w:after="0" w:line="276" w:lineRule="auto"/>
        <w:ind w:left="1800" w:right="227"/>
        <w:rPr>
          <w:rFonts w:asciiTheme="minorHAnsi" w:hAnsiTheme="minorHAnsi" w:cstheme="minorHAnsi"/>
          <w:lang w:val="en-US"/>
        </w:rPr>
      </w:pPr>
    </w:p>
    <w:p w14:paraId="3C13B454" w14:textId="77777777" w:rsidR="008B48A6" w:rsidRPr="009F6662" w:rsidRDefault="008B48A6" w:rsidP="008B48A6">
      <w:pPr>
        <w:widowControl w:val="0"/>
        <w:numPr>
          <w:ilvl w:val="2"/>
          <w:numId w:val="81"/>
        </w:numPr>
        <w:autoSpaceDE w:val="0"/>
        <w:autoSpaceDN w:val="0"/>
        <w:spacing w:before="0" w:after="5" w:line="276" w:lineRule="auto"/>
        <w:ind w:left="630" w:right="227" w:hanging="630"/>
        <w:contextualSpacing/>
        <w:jc w:val="both"/>
        <w:rPr>
          <w:rFonts w:asciiTheme="minorHAnsi" w:hAnsiTheme="minorHAnsi" w:cstheme="minorHAnsi"/>
          <w:lang w:val="en-US"/>
        </w:rPr>
      </w:pPr>
      <w:r w:rsidRPr="009F6662">
        <w:rPr>
          <w:rFonts w:asciiTheme="minorHAnsi" w:hAnsiTheme="minorHAnsi" w:cstheme="minorHAnsi"/>
          <w:lang w:val="en-US"/>
        </w:rPr>
        <w:t xml:space="preserve">If the repeater location is finalized in the nearby substation premises, the TSP shall identify the Space for repeater shelter in consultation with station owner. Further TSP shall provide 1 No. OPGW (48F) on a single Earthwire peak with OPGW Hardware and mid-way Joint Boxes etc. of the line crossing the main line and 1 No. Approach Cable (48F) / UGFO (48F) with all associated hardware fittings, to establish connectivity between crossing point of main transmission line up to the substation where the repeater shelter is to be housed. </w:t>
      </w:r>
    </w:p>
    <w:p w14:paraId="3C13B455" w14:textId="77777777" w:rsidR="008B48A6" w:rsidRPr="009F6662" w:rsidRDefault="008B48A6" w:rsidP="00016290">
      <w:pPr>
        <w:widowControl w:val="0"/>
        <w:autoSpaceDE w:val="0"/>
        <w:autoSpaceDN w:val="0"/>
        <w:spacing w:before="0" w:after="0" w:line="276" w:lineRule="auto"/>
        <w:ind w:left="630" w:right="227"/>
        <w:jc w:val="both"/>
        <w:rPr>
          <w:rFonts w:asciiTheme="minorHAnsi" w:hAnsiTheme="minorHAnsi" w:cstheme="minorHAnsi"/>
          <w:lang w:val="en-US"/>
        </w:rPr>
      </w:pPr>
      <w:r w:rsidRPr="009F6662">
        <w:rPr>
          <w:rFonts w:asciiTheme="minorHAnsi" w:hAnsiTheme="minorHAnsi" w:cstheme="minorHAnsi"/>
          <w:lang w:val="en-US"/>
        </w:rPr>
        <w:t xml:space="preserve"> TSP shall provide repeater shelter along with FODP, FOTE (with STM-16 capacity) with suitable interfaces require for link budget of respective link, reliable power supply provisioning for AC and DC supply, battery bank, Air Conditioner and other associated systems.</w:t>
      </w:r>
    </w:p>
    <w:p w14:paraId="3C13B456" w14:textId="77777777" w:rsidR="008B48A6" w:rsidRPr="009F6662" w:rsidRDefault="008B48A6" w:rsidP="008B48A6">
      <w:pPr>
        <w:widowControl w:val="0"/>
        <w:autoSpaceDE w:val="0"/>
        <w:autoSpaceDN w:val="0"/>
        <w:spacing w:before="0" w:after="0" w:line="276" w:lineRule="auto"/>
        <w:ind w:left="0" w:right="227"/>
        <w:rPr>
          <w:rFonts w:asciiTheme="minorHAnsi" w:hAnsiTheme="minorHAnsi" w:cstheme="minorHAnsi"/>
          <w:lang w:val="en-US"/>
        </w:rPr>
      </w:pPr>
    </w:p>
    <w:p w14:paraId="3C13B457" w14:textId="77777777" w:rsidR="008B48A6" w:rsidRPr="009F6662" w:rsidRDefault="008B48A6" w:rsidP="008B48A6">
      <w:pPr>
        <w:widowControl w:val="0"/>
        <w:autoSpaceDE w:val="0"/>
        <w:autoSpaceDN w:val="0"/>
        <w:spacing w:before="0" w:after="0" w:line="276" w:lineRule="auto"/>
        <w:ind w:left="0" w:right="227"/>
        <w:rPr>
          <w:rFonts w:asciiTheme="minorHAnsi" w:hAnsiTheme="minorHAnsi" w:cstheme="minorHAnsi"/>
          <w:lang w:val="en-US"/>
        </w:rPr>
      </w:pPr>
      <w:r w:rsidRPr="009F6662">
        <w:rPr>
          <w:rFonts w:asciiTheme="minorHAnsi" w:hAnsiTheme="minorHAnsi" w:cstheme="minorHAnsi"/>
          <w:lang w:val="en-US"/>
        </w:rPr>
        <w:t xml:space="preserve">            OR</w:t>
      </w:r>
    </w:p>
    <w:p w14:paraId="3C13B458" w14:textId="77777777" w:rsidR="008B48A6" w:rsidRPr="009F6662" w:rsidRDefault="008B48A6" w:rsidP="008B48A6">
      <w:pPr>
        <w:widowControl w:val="0"/>
        <w:autoSpaceDE w:val="0"/>
        <w:autoSpaceDN w:val="0"/>
        <w:spacing w:before="0" w:after="0" w:line="276" w:lineRule="auto"/>
        <w:ind w:left="810" w:right="227"/>
        <w:rPr>
          <w:rFonts w:asciiTheme="minorHAnsi" w:hAnsiTheme="minorHAnsi" w:cstheme="minorHAnsi"/>
          <w:lang w:val="en-US"/>
        </w:rPr>
      </w:pPr>
    </w:p>
    <w:p w14:paraId="3C13B459" w14:textId="77777777" w:rsidR="008B48A6" w:rsidRPr="009F6662" w:rsidRDefault="008B48A6" w:rsidP="008B48A6">
      <w:pPr>
        <w:widowControl w:val="0"/>
        <w:numPr>
          <w:ilvl w:val="2"/>
          <w:numId w:val="81"/>
        </w:numPr>
        <w:autoSpaceDE w:val="0"/>
        <w:autoSpaceDN w:val="0"/>
        <w:spacing w:before="0" w:after="5" w:line="276" w:lineRule="auto"/>
        <w:ind w:left="630" w:right="227" w:hanging="630"/>
        <w:contextualSpacing/>
        <w:jc w:val="both"/>
        <w:rPr>
          <w:rFonts w:asciiTheme="minorHAnsi" w:hAnsiTheme="minorHAnsi" w:cstheme="minorHAnsi"/>
          <w:lang w:val="en-US"/>
        </w:rPr>
      </w:pPr>
      <w:r w:rsidRPr="009F6662">
        <w:rPr>
          <w:rFonts w:asciiTheme="minorHAnsi" w:hAnsiTheme="minorHAnsi" w:cstheme="minorHAnsi"/>
          <w:lang w:val="en-US"/>
        </w:rPr>
        <w:t>If the repeater location is finalized on land near the transmission tower. TSP shall make the provisions for Land at nearby tower for repeater shelter. Further TSP shall provide 1 No. Approach Cable (48 F) / UGFO (48 F) with all associated hardware fittings to establish connectivity up to the location of repeater shelter.</w:t>
      </w:r>
    </w:p>
    <w:p w14:paraId="3C13B45A" w14:textId="77777777" w:rsidR="008B48A6" w:rsidRPr="009F6662" w:rsidRDefault="008B48A6" w:rsidP="008B48A6">
      <w:pPr>
        <w:widowControl w:val="0"/>
        <w:autoSpaceDE w:val="0"/>
        <w:autoSpaceDN w:val="0"/>
        <w:spacing w:before="0" w:after="0" w:line="276" w:lineRule="auto"/>
        <w:ind w:left="630" w:right="227"/>
        <w:rPr>
          <w:rFonts w:asciiTheme="minorHAnsi" w:hAnsiTheme="minorHAnsi" w:cstheme="minorHAnsi"/>
          <w:lang w:val="en-US"/>
        </w:rPr>
      </w:pPr>
      <w:r w:rsidRPr="009F6662">
        <w:rPr>
          <w:rFonts w:asciiTheme="minorHAnsi" w:hAnsiTheme="minorHAnsi" w:cstheme="minorHAnsi"/>
          <w:lang w:val="en-US"/>
        </w:rPr>
        <w:t xml:space="preserve">TSP shall provide repeater shelter along with FODP, FOTE (with STM-16 capacity) with suitable interfaces require for link budget of respective link, reliable power supply provisioning for AC and DC supply, battery bank, Air Conditioner and other </w:t>
      </w:r>
      <w:r w:rsidRPr="009F6662">
        <w:rPr>
          <w:rFonts w:asciiTheme="minorHAnsi" w:hAnsiTheme="minorHAnsi" w:cstheme="minorHAnsi"/>
          <w:lang w:val="en-US"/>
        </w:rPr>
        <w:lastRenderedPageBreak/>
        <w:t>associated systems</w:t>
      </w:r>
    </w:p>
    <w:p w14:paraId="3C13B45B" w14:textId="77777777" w:rsidR="008B48A6" w:rsidRPr="009F6662" w:rsidRDefault="008B48A6" w:rsidP="008B48A6">
      <w:pPr>
        <w:widowControl w:val="0"/>
        <w:autoSpaceDE w:val="0"/>
        <w:autoSpaceDN w:val="0"/>
        <w:spacing w:before="0" w:after="0" w:line="276" w:lineRule="auto"/>
        <w:rPr>
          <w:rFonts w:asciiTheme="minorHAnsi" w:hAnsiTheme="minorHAnsi" w:cstheme="minorHAnsi"/>
          <w:lang w:val="en-US"/>
        </w:rPr>
      </w:pPr>
    </w:p>
    <w:p w14:paraId="3C13B45C" w14:textId="77777777" w:rsidR="008B48A6" w:rsidRPr="009F6662" w:rsidRDefault="008B48A6" w:rsidP="008B48A6">
      <w:pPr>
        <w:widowControl w:val="0"/>
        <w:autoSpaceDE w:val="0"/>
        <w:autoSpaceDN w:val="0"/>
        <w:spacing w:before="0" w:after="0" w:line="276" w:lineRule="auto"/>
        <w:ind w:left="630" w:right="227"/>
        <w:rPr>
          <w:rFonts w:asciiTheme="minorHAnsi" w:hAnsiTheme="minorHAnsi" w:cstheme="minorHAnsi"/>
          <w:sz w:val="22"/>
          <w:szCs w:val="22"/>
          <w:lang w:val="en-US"/>
        </w:rPr>
        <w:sectPr w:rsidR="008B48A6" w:rsidRPr="009F6662" w:rsidSect="00CE691A">
          <w:headerReference w:type="default" r:id="rId16"/>
          <w:headerReference w:type="first" r:id="rId17"/>
          <w:footerReference w:type="first" r:id="rId18"/>
          <w:pgSz w:w="11906" w:h="16838"/>
          <w:pgMar w:top="1440" w:right="1440" w:bottom="1440" w:left="1440" w:header="708" w:footer="708" w:gutter="0"/>
          <w:cols w:space="708"/>
          <w:docGrid w:linePitch="360"/>
        </w:sectPr>
      </w:pPr>
      <w:r w:rsidRPr="009F6662">
        <w:rPr>
          <w:rFonts w:asciiTheme="minorHAnsi" w:hAnsiTheme="minorHAnsi" w:cstheme="minorHAnsi"/>
          <w:lang w:val="en-US"/>
        </w:rPr>
        <w:t xml:space="preserve"> Maintenance of OPGW Cable and </w:t>
      </w:r>
      <w:r w:rsidRPr="009F6662">
        <w:rPr>
          <w:rFonts w:asciiTheme="minorHAnsi" w:hAnsiTheme="minorHAnsi" w:cstheme="minorHAnsi"/>
          <w:b/>
          <w:bCs/>
          <w:lang w:val="en-US"/>
        </w:rPr>
        <w:t>OPGW Hardware</w:t>
      </w:r>
      <w:r w:rsidRPr="009F6662">
        <w:rPr>
          <w:rFonts w:asciiTheme="minorHAnsi" w:hAnsiTheme="minorHAnsi" w:cstheme="minorHAnsi"/>
          <w:lang w:val="en-US"/>
        </w:rPr>
        <w:t>, repeater equipment and items associated with repeater shelter shall be responsibility of TSP.</w:t>
      </w:r>
    </w:p>
    <w:p w14:paraId="3C13B45D" w14:textId="77777777" w:rsidR="008B48A6" w:rsidRPr="009F6662" w:rsidRDefault="008B48A6" w:rsidP="008B48A6">
      <w:pPr>
        <w:widowControl w:val="0"/>
        <w:autoSpaceDE w:val="0"/>
        <w:autoSpaceDN w:val="0"/>
        <w:spacing w:before="0" w:after="29" w:line="276" w:lineRule="auto"/>
        <w:ind w:left="0" w:right="226"/>
        <w:jc w:val="center"/>
        <w:rPr>
          <w:rFonts w:asciiTheme="minorHAnsi" w:hAnsiTheme="minorHAnsi" w:cstheme="minorHAnsi"/>
          <w:lang w:val="en-US"/>
        </w:rPr>
      </w:pPr>
      <w:r w:rsidRPr="009F6662">
        <w:rPr>
          <w:rFonts w:asciiTheme="minorHAnsi" w:hAnsiTheme="minorHAnsi" w:cstheme="minorHAnsi"/>
          <w:noProof/>
          <w:lang w:val="en-IN" w:eastAsia="en-IN"/>
        </w:rPr>
        <w:lastRenderedPageBreak/>
        <w:drawing>
          <wp:inline distT="0" distB="0" distL="0" distR="0" wp14:anchorId="3C13B778" wp14:editId="3C13B779">
            <wp:extent cx="7913387" cy="4454956"/>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925556" cy="4461807"/>
                    </a:xfrm>
                    <a:prstGeom prst="rect">
                      <a:avLst/>
                    </a:prstGeom>
                    <a:noFill/>
                    <a:ln>
                      <a:noFill/>
                    </a:ln>
                  </pic:spPr>
                </pic:pic>
              </a:graphicData>
            </a:graphic>
          </wp:inline>
        </w:drawing>
      </w:r>
    </w:p>
    <w:p w14:paraId="3C13B45E" w14:textId="77777777" w:rsidR="008B48A6" w:rsidRPr="009F6662" w:rsidRDefault="008B48A6" w:rsidP="008B48A6">
      <w:pPr>
        <w:widowControl w:val="0"/>
        <w:autoSpaceDE w:val="0"/>
        <w:autoSpaceDN w:val="0"/>
        <w:spacing w:before="0" w:after="29" w:line="276" w:lineRule="auto"/>
        <w:ind w:left="1020" w:right="226"/>
        <w:rPr>
          <w:rFonts w:asciiTheme="minorHAnsi" w:hAnsiTheme="minorHAnsi" w:cstheme="minorHAnsi"/>
          <w:lang w:val="en-US"/>
        </w:rPr>
      </w:pPr>
    </w:p>
    <w:p w14:paraId="3C13B45F" w14:textId="77777777" w:rsidR="008B48A6" w:rsidRPr="009F6662" w:rsidRDefault="008B48A6" w:rsidP="008B48A6">
      <w:pPr>
        <w:widowControl w:val="0"/>
        <w:autoSpaceDE w:val="0"/>
        <w:autoSpaceDN w:val="0"/>
        <w:spacing w:before="0" w:after="29" w:line="276" w:lineRule="auto"/>
        <w:ind w:left="1020" w:right="226"/>
        <w:jc w:val="center"/>
        <w:rPr>
          <w:rFonts w:asciiTheme="minorHAnsi" w:hAnsiTheme="minorHAnsi" w:cstheme="minorHAnsi"/>
          <w:b/>
          <w:bCs/>
          <w:lang w:val="en-US"/>
        </w:rPr>
        <w:sectPr w:rsidR="008B48A6" w:rsidRPr="009F6662" w:rsidSect="00CE691A">
          <w:pgSz w:w="16838" w:h="11906" w:orient="landscape"/>
          <w:pgMar w:top="1440" w:right="1440" w:bottom="1440" w:left="1440" w:header="709" w:footer="709" w:gutter="0"/>
          <w:cols w:space="708"/>
          <w:docGrid w:linePitch="360"/>
        </w:sectPr>
      </w:pPr>
      <w:r w:rsidRPr="009F6662">
        <w:rPr>
          <w:rFonts w:asciiTheme="minorHAnsi" w:hAnsiTheme="minorHAnsi" w:cstheme="minorHAnsi"/>
          <w:b/>
          <w:bCs/>
          <w:lang w:val="en-US"/>
        </w:rPr>
        <w:t>Figure F.1</w:t>
      </w:r>
    </w:p>
    <w:p w14:paraId="3C13B460" w14:textId="77777777" w:rsidR="008B48A6" w:rsidRPr="009F6662" w:rsidRDefault="008B48A6" w:rsidP="005C7754">
      <w:pPr>
        <w:widowControl w:val="0"/>
        <w:autoSpaceDE w:val="0"/>
        <w:autoSpaceDN w:val="0"/>
        <w:spacing w:before="0" w:after="0" w:line="276" w:lineRule="auto"/>
        <w:ind w:left="0"/>
        <w:jc w:val="center"/>
        <w:rPr>
          <w:rFonts w:asciiTheme="minorHAnsi" w:hAnsiTheme="minorHAnsi" w:cstheme="minorHAnsi"/>
          <w:b/>
          <w:bCs/>
          <w:lang w:val="en-US"/>
        </w:rPr>
      </w:pPr>
      <w:r w:rsidRPr="009F6662">
        <w:rPr>
          <w:rFonts w:asciiTheme="minorHAnsi" w:hAnsiTheme="minorHAnsi" w:cstheme="minorHAnsi"/>
          <w:b/>
          <w:bCs/>
          <w:lang w:val="en-US"/>
        </w:rPr>
        <w:lastRenderedPageBreak/>
        <w:t>Annexure-F.1</w:t>
      </w:r>
    </w:p>
    <w:p w14:paraId="3C13B461" w14:textId="77777777" w:rsidR="008B48A6" w:rsidRPr="009F6662" w:rsidRDefault="008B48A6" w:rsidP="008B48A6">
      <w:pPr>
        <w:widowControl w:val="0"/>
        <w:autoSpaceDE w:val="0"/>
        <w:autoSpaceDN w:val="0"/>
        <w:spacing w:before="0" w:after="0" w:line="276" w:lineRule="auto"/>
        <w:ind w:left="0" w:right="226"/>
        <w:rPr>
          <w:rFonts w:asciiTheme="minorHAnsi" w:hAnsiTheme="minorHAnsi" w:cstheme="minorHAnsi"/>
          <w:b/>
          <w:bCs/>
          <w:lang w:val="en-US"/>
        </w:rPr>
      </w:pPr>
    </w:p>
    <w:p w14:paraId="3C13B462" w14:textId="77777777" w:rsidR="008B48A6" w:rsidRPr="009F6662" w:rsidRDefault="008B48A6" w:rsidP="008B48A6">
      <w:pPr>
        <w:widowControl w:val="0"/>
        <w:autoSpaceDE w:val="0"/>
        <w:autoSpaceDN w:val="0"/>
        <w:spacing w:before="0" w:after="0" w:line="276" w:lineRule="auto"/>
        <w:ind w:left="0" w:right="226"/>
        <w:rPr>
          <w:rFonts w:asciiTheme="minorHAnsi" w:hAnsiTheme="minorHAnsi" w:cstheme="minorHAnsi"/>
          <w:b/>
          <w:bCs/>
          <w:lang w:val="en-US"/>
        </w:rPr>
      </w:pPr>
      <w:r w:rsidRPr="009F6662">
        <w:rPr>
          <w:rFonts w:asciiTheme="minorHAnsi" w:hAnsiTheme="minorHAnsi" w:cstheme="minorHAnsi"/>
          <w:b/>
          <w:bCs/>
          <w:lang w:val="en-US"/>
        </w:rPr>
        <w:t xml:space="preserve">Next Generation Firewall (NGFW) </w:t>
      </w:r>
    </w:p>
    <w:p w14:paraId="3C13B463" w14:textId="77777777" w:rsidR="008B48A6" w:rsidRPr="009F6662" w:rsidRDefault="008B48A6" w:rsidP="008B48A6">
      <w:pPr>
        <w:widowControl w:val="0"/>
        <w:autoSpaceDE w:val="0"/>
        <w:autoSpaceDN w:val="0"/>
        <w:spacing w:before="0" w:after="0" w:line="276" w:lineRule="auto"/>
        <w:ind w:left="0" w:right="226"/>
        <w:rPr>
          <w:rFonts w:asciiTheme="minorHAnsi" w:hAnsiTheme="minorHAnsi" w:cstheme="minorHAnsi"/>
          <w:lang w:val="en-US"/>
        </w:rPr>
      </w:pPr>
    </w:p>
    <w:p w14:paraId="3C13B464" w14:textId="77777777" w:rsidR="008B48A6" w:rsidRPr="009F6662" w:rsidRDefault="008B48A6" w:rsidP="008B48A6">
      <w:pPr>
        <w:widowControl w:val="0"/>
        <w:autoSpaceDE w:val="0"/>
        <w:autoSpaceDN w:val="0"/>
        <w:spacing w:before="0" w:after="0" w:line="276" w:lineRule="auto"/>
        <w:ind w:left="0" w:right="226"/>
        <w:jc w:val="both"/>
        <w:rPr>
          <w:rFonts w:asciiTheme="minorHAnsi" w:hAnsiTheme="minorHAnsi" w:cstheme="minorHAnsi"/>
          <w:lang w:val="en-US"/>
        </w:rPr>
      </w:pPr>
      <w:r w:rsidRPr="009F6662">
        <w:rPr>
          <w:rFonts w:asciiTheme="minorHAnsi" w:hAnsiTheme="minorHAnsi" w:cstheme="minorHAnsi"/>
          <w:lang w:val="en-US"/>
        </w:rPr>
        <w:t>TSP shall provide 2 NGFW one in Main and another in Standby mode having electrical ethernet interfaces/ports and placed between FOTE and SAS gateway/s at the substation. All ethernet based applications shall be terminated in the firewall ports directly (e.g. PMU, AMR, VOIP, SAS/SCADA etc.). Each port of firewall shall work as a separate zone. Firewall shall be hardware based with features of Block/Allow/drop and IPSec VPN (network encryption).</w:t>
      </w:r>
    </w:p>
    <w:p w14:paraId="3C13B465" w14:textId="77777777" w:rsidR="008B48A6" w:rsidRPr="009F6662" w:rsidRDefault="008B48A6" w:rsidP="008B48A6">
      <w:pPr>
        <w:widowControl w:val="0"/>
        <w:autoSpaceDE w:val="0"/>
        <w:autoSpaceDN w:val="0"/>
        <w:spacing w:before="0" w:after="0" w:line="276" w:lineRule="auto"/>
        <w:ind w:left="0" w:right="226"/>
        <w:rPr>
          <w:rFonts w:asciiTheme="minorHAnsi" w:hAnsiTheme="minorHAnsi" w:cstheme="minorHAnsi"/>
          <w:lang w:val="en-US"/>
        </w:rPr>
      </w:pPr>
    </w:p>
    <w:p w14:paraId="3C13B466" w14:textId="77777777" w:rsidR="008B48A6" w:rsidRPr="009F6662" w:rsidRDefault="008B48A6" w:rsidP="008B48A6">
      <w:pPr>
        <w:widowControl w:val="0"/>
        <w:autoSpaceDE w:val="0"/>
        <w:autoSpaceDN w:val="0"/>
        <w:spacing w:before="0" w:after="0" w:line="276" w:lineRule="auto"/>
        <w:ind w:left="0" w:right="226"/>
        <w:jc w:val="both"/>
        <w:rPr>
          <w:rFonts w:asciiTheme="minorHAnsi" w:hAnsiTheme="minorHAnsi" w:cstheme="minorHAnsi"/>
          <w:lang w:val="en-US"/>
        </w:rPr>
      </w:pPr>
      <w:r w:rsidRPr="009F6662">
        <w:rPr>
          <w:rFonts w:asciiTheme="minorHAnsi" w:hAnsiTheme="minorHAnsi" w:cstheme="minorHAnsi"/>
          <w:lang w:val="en-US"/>
        </w:rPr>
        <w:t xml:space="preserve">The number of ports/interfaces in each firewall (i.e. Main and Standby) shall be minimum 16 Nos. TSP shall provide either single firewall or multiple firewalls to meet this interfaces requirement, each for main as well as standby firewall. Minimum throughput of firewall shall be 300 Mbps. </w:t>
      </w:r>
    </w:p>
    <w:p w14:paraId="3C13B467" w14:textId="77777777" w:rsidR="008B48A6" w:rsidRPr="009F6662" w:rsidRDefault="008B48A6" w:rsidP="008B48A6">
      <w:pPr>
        <w:widowControl w:val="0"/>
        <w:autoSpaceDE w:val="0"/>
        <w:autoSpaceDN w:val="0"/>
        <w:spacing w:before="0" w:after="0" w:line="276" w:lineRule="auto"/>
        <w:ind w:left="0" w:right="226"/>
        <w:rPr>
          <w:rFonts w:asciiTheme="minorHAnsi" w:hAnsiTheme="minorHAnsi" w:cstheme="minorHAnsi"/>
          <w:lang w:val="en-US"/>
        </w:rPr>
      </w:pPr>
    </w:p>
    <w:p w14:paraId="3C13B468" w14:textId="77777777" w:rsidR="008B48A6" w:rsidRPr="009F6662" w:rsidRDefault="008B48A6" w:rsidP="008B48A6">
      <w:pPr>
        <w:widowControl w:val="0"/>
        <w:autoSpaceDE w:val="0"/>
        <w:autoSpaceDN w:val="0"/>
        <w:spacing w:before="0" w:after="0" w:line="276" w:lineRule="auto"/>
        <w:ind w:left="0" w:right="226"/>
        <w:jc w:val="both"/>
        <w:rPr>
          <w:rFonts w:asciiTheme="minorHAnsi" w:hAnsiTheme="minorHAnsi" w:cstheme="minorHAnsi"/>
          <w:lang w:val="en-US"/>
        </w:rPr>
      </w:pPr>
      <w:r w:rsidRPr="009F6662">
        <w:rPr>
          <w:rFonts w:asciiTheme="minorHAnsi" w:hAnsiTheme="minorHAnsi" w:cstheme="minorHAnsi"/>
          <w:lang w:val="en-US"/>
        </w:rPr>
        <w:t xml:space="preserve">The Firewall shall be managed/ configured as standalone at present and shall also have compatibility to manage/configure through Centralized Management Console (CMC) remotely in future. </w:t>
      </w:r>
    </w:p>
    <w:p w14:paraId="3C13B469" w14:textId="77777777" w:rsidR="008B48A6" w:rsidRPr="009F6662" w:rsidRDefault="008B48A6" w:rsidP="008B48A6">
      <w:pPr>
        <w:widowControl w:val="0"/>
        <w:autoSpaceDE w:val="0"/>
        <w:autoSpaceDN w:val="0"/>
        <w:spacing w:before="0" w:after="0" w:line="276" w:lineRule="auto"/>
        <w:ind w:left="0" w:right="226"/>
        <w:rPr>
          <w:rFonts w:asciiTheme="minorHAnsi" w:hAnsiTheme="minorHAnsi" w:cstheme="minorHAnsi"/>
          <w:lang w:val="en-US"/>
        </w:rPr>
      </w:pPr>
    </w:p>
    <w:p w14:paraId="3C13B46A" w14:textId="77777777" w:rsidR="008B48A6" w:rsidRPr="009F6662" w:rsidRDefault="008B48A6" w:rsidP="008B48A6">
      <w:pPr>
        <w:widowControl w:val="0"/>
        <w:autoSpaceDE w:val="0"/>
        <w:autoSpaceDN w:val="0"/>
        <w:spacing w:before="0" w:after="0" w:line="276" w:lineRule="auto"/>
        <w:ind w:left="0" w:right="226"/>
        <w:jc w:val="both"/>
        <w:rPr>
          <w:rFonts w:asciiTheme="minorHAnsi" w:hAnsiTheme="minorHAnsi" w:cstheme="minorHAnsi"/>
        </w:rPr>
      </w:pPr>
      <w:r w:rsidRPr="009F6662">
        <w:rPr>
          <w:rFonts w:asciiTheme="minorHAnsi" w:hAnsiTheme="minorHAnsi" w:cstheme="minorHAnsi"/>
          <w:lang w:val="en-IN" w:eastAsia="en-IN"/>
        </w:rPr>
        <w:t xml:space="preserve">Firewall shall be tested and </w:t>
      </w:r>
      <w:r w:rsidRPr="009F6662">
        <w:rPr>
          <w:rFonts w:asciiTheme="minorHAnsi" w:hAnsiTheme="minorHAnsi" w:cstheme="minorHAnsi"/>
          <w:lang w:val="en-US"/>
        </w:rPr>
        <w:t>certified</w:t>
      </w:r>
      <w:r w:rsidRPr="009F6662">
        <w:rPr>
          <w:rFonts w:asciiTheme="minorHAnsi" w:hAnsiTheme="minorHAnsi" w:cstheme="minorHAnsi"/>
          <w:lang w:val="en-IN" w:eastAsia="en-IN"/>
        </w:rPr>
        <w:t xml:space="preserve"> for ISO15408 Common Criteria for least EAL4+. Further, the OEM must certify that it conforms to Secure Product Development Life Cycle requirements as per IEC62443-4-1. The firewall shall generate reports for </w:t>
      </w:r>
      <w:r w:rsidRPr="009F6662">
        <w:rPr>
          <w:rFonts w:asciiTheme="minorHAnsi" w:hAnsiTheme="minorHAnsi" w:cstheme="minorHAnsi"/>
        </w:rPr>
        <w:t>NERC-CIP Compliance.</w:t>
      </w:r>
    </w:p>
    <w:p w14:paraId="3C13B46B" w14:textId="77777777" w:rsidR="008B48A6" w:rsidRPr="009F6662" w:rsidRDefault="008B48A6" w:rsidP="008B48A6">
      <w:pPr>
        <w:widowControl w:val="0"/>
        <w:autoSpaceDE w:val="0"/>
        <w:autoSpaceDN w:val="0"/>
        <w:spacing w:before="0" w:after="0" w:line="276" w:lineRule="auto"/>
        <w:ind w:left="0" w:right="226"/>
        <w:jc w:val="both"/>
        <w:rPr>
          <w:rFonts w:asciiTheme="minorHAnsi" w:hAnsiTheme="minorHAnsi" w:cstheme="minorHAnsi"/>
          <w:lang w:val="en-US"/>
        </w:rPr>
      </w:pPr>
      <w:r w:rsidRPr="009F6662">
        <w:rPr>
          <w:rFonts w:asciiTheme="minorHAnsi" w:hAnsiTheme="minorHAnsi" w:cstheme="minorHAnsi"/>
          <w:lang w:val="en-US"/>
        </w:rPr>
        <w:t xml:space="preserve">The specifications for the firewalls are given at </w:t>
      </w:r>
      <w:r w:rsidRPr="009F6662">
        <w:rPr>
          <w:rFonts w:asciiTheme="minorHAnsi" w:hAnsiTheme="minorHAnsi" w:cstheme="minorHAnsi"/>
          <w:b/>
          <w:bCs/>
          <w:lang w:val="en-US"/>
        </w:rPr>
        <w:t>Annexure-F.2</w:t>
      </w:r>
      <w:r w:rsidRPr="009F6662">
        <w:rPr>
          <w:rFonts w:asciiTheme="minorHAnsi" w:hAnsiTheme="minorHAnsi" w:cstheme="minorHAnsi"/>
          <w:lang w:val="en-US"/>
        </w:rPr>
        <w:t xml:space="preserve"> and schematic diagram showing firewall placement given at </w:t>
      </w:r>
      <w:r w:rsidRPr="009F6662">
        <w:rPr>
          <w:rFonts w:asciiTheme="minorHAnsi" w:hAnsiTheme="minorHAnsi" w:cstheme="minorHAnsi"/>
          <w:b/>
          <w:bCs/>
          <w:lang w:val="en-US"/>
        </w:rPr>
        <w:t>Figure F.2</w:t>
      </w:r>
      <w:r w:rsidRPr="009F6662">
        <w:rPr>
          <w:rFonts w:asciiTheme="minorHAnsi" w:hAnsiTheme="minorHAnsi" w:cstheme="minorHAnsi"/>
          <w:lang w:val="en-US"/>
        </w:rPr>
        <w:t>.</w:t>
      </w:r>
    </w:p>
    <w:p w14:paraId="3C13B46C" w14:textId="77777777" w:rsidR="008B48A6" w:rsidRPr="009F6662" w:rsidRDefault="008B48A6" w:rsidP="008B48A6">
      <w:pPr>
        <w:widowControl w:val="0"/>
        <w:autoSpaceDE w:val="0"/>
        <w:autoSpaceDN w:val="0"/>
        <w:spacing w:before="0" w:after="0" w:line="276" w:lineRule="auto"/>
        <w:ind w:left="0" w:right="226"/>
        <w:rPr>
          <w:rFonts w:asciiTheme="minorHAnsi" w:hAnsiTheme="minorHAnsi" w:cstheme="minorHAnsi"/>
          <w:lang w:val="en-US"/>
        </w:rPr>
      </w:pPr>
    </w:p>
    <w:p w14:paraId="3C13B46D" w14:textId="77777777" w:rsidR="008B48A6" w:rsidRPr="009F6662" w:rsidRDefault="008B48A6" w:rsidP="008B48A6">
      <w:pPr>
        <w:widowControl w:val="0"/>
        <w:autoSpaceDE w:val="0"/>
        <w:autoSpaceDN w:val="0"/>
        <w:spacing w:before="0" w:after="160" w:line="276" w:lineRule="auto"/>
        <w:ind w:left="0"/>
        <w:rPr>
          <w:rFonts w:asciiTheme="minorHAnsi" w:hAnsiTheme="minorHAnsi" w:cstheme="minorHAnsi"/>
          <w:lang w:val="en-US"/>
        </w:rPr>
      </w:pPr>
      <w:r w:rsidRPr="009F6662">
        <w:rPr>
          <w:rFonts w:asciiTheme="minorHAnsi" w:hAnsiTheme="minorHAnsi" w:cstheme="minorHAnsi"/>
          <w:lang w:val="en-US"/>
        </w:rPr>
        <w:br w:type="page"/>
      </w:r>
    </w:p>
    <w:p w14:paraId="3C13B46E" w14:textId="77777777" w:rsidR="008B48A6" w:rsidRPr="009F6662" w:rsidRDefault="008B48A6" w:rsidP="005C7754">
      <w:pPr>
        <w:widowControl w:val="0"/>
        <w:autoSpaceDE w:val="0"/>
        <w:autoSpaceDN w:val="0"/>
        <w:spacing w:before="0" w:after="0" w:line="276" w:lineRule="auto"/>
        <w:ind w:left="0" w:right="226"/>
        <w:jc w:val="center"/>
        <w:rPr>
          <w:rFonts w:asciiTheme="minorHAnsi" w:hAnsiTheme="minorHAnsi" w:cstheme="minorHAnsi"/>
          <w:b/>
          <w:bCs/>
          <w:lang w:val="en-US"/>
        </w:rPr>
      </w:pPr>
      <w:r w:rsidRPr="009F6662">
        <w:rPr>
          <w:rFonts w:asciiTheme="minorHAnsi" w:hAnsiTheme="minorHAnsi" w:cstheme="minorHAnsi"/>
          <w:b/>
          <w:bCs/>
          <w:lang w:val="en-US"/>
        </w:rPr>
        <w:lastRenderedPageBreak/>
        <w:t>Annexure F.2</w:t>
      </w:r>
    </w:p>
    <w:p w14:paraId="3C13B46F" w14:textId="77777777" w:rsidR="008B48A6" w:rsidRPr="009F6662" w:rsidRDefault="008B48A6" w:rsidP="008B48A6">
      <w:pPr>
        <w:widowControl w:val="0"/>
        <w:autoSpaceDE w:val="0"/>
        <w:autoSpaceDN w:val="0"/>
        <w:spacing w:before="0" w:after="0" w:line="276" w:lineRule="auto"/>
        <w:ind w:left="0"/>
        <w:rPr>
          <w:rFonts w:asciiTheme="minorHAnsi" w:hAnsiTheme="minorHAnsi" w:cstheme="minorHAnsi"/>
          <w:b/>
          <w:bCs/>
          <w:lang w:val="en-US"/>
        </w:rPr>
      </w:pPr>
      <w:r w:rsidRPr="009F6662">
        <w:rPr>
          <w:rFonts w:asciiTheme="minorHAnsi" w:hAnsiTheme="minorHAnsi" w:cstheme="minorHAnsi"/>
          <w:b/>
          <w:bCs/>
          <w:lang w:val="en-US"/>
        </w:rPr>
        <w:t>Specifications of Next Generation Firewall (NGFW)</w:t>
      </w:r>
    </w:p>
    <w:p w14:paraId="3C13B470" w14:textId="77777777" w:rsidR="008B48A6" w:rsidRPr="009F6662" w:rsidRDefault="008B48A6" w:rsidP="008B48A6">
      <w:pPr>
        <w:widowControl w:val="0"/>
        <w:numPr>
          <w:ilvl w:val="0"/>
          <w:numId w:val="82"/>
        </w:numPr>
        <w:autoSpaceDE w:val="0"/>
        <w:autoSpaceDN w:val="0"/>
        <w:spacing w:before="0" w:after="160" w:line="276" w:lineRule="auto"/>
        <w:contextualSpacing/>
        <w:jc w:val="both"/>
        <w:rPr>
          <w:rFonts w:asciiTheme="minorHAnsi" w:hAnsiTheme="minorHAnsi" w:cstheme="minorHAnsi"/>
          <w:lang w:val="en-US"/>
        </w:rPr>
      </w:pPr>
      <w:r w:rsidRPr="009F6662">
        <w:rPr>
          <w:rFonts w:asciiTheme="minorHAnsi" w:hAnsiTheme="minorHAnsi" w:cstheme="minorHAnsi"/>
          <w:lang w:val="en-US"/>
        </w:rPr>
        <w:t>NGFW shall have following features including but not limited to:</w:t>
      </w:r>
    </w:p>
    <w:p w14:paraId="3C13B471" w14:textId="77777777" w:rsidR="008B48A6" w:rsidRPr="009F6662" w:rsidRDefault="008B48A6" w:rsidP="008B48A6">
      <w:pPr>
        <w:widowControl w:val="0"/>
        <w:autoSpaceDE w:val="0"/>
        <w:autoSpaceDN w:val="0"/>
        <w:spacing w:before="0" w:after="160" w:line="276" w:lineRule="auto"/>
        <w:ind w:left="810"/>
        <w:jc w:val="both"/>
        <w:rPr>
          <w:rFonts w:asciiTheme="minorHAnsi" w:hAnsiTheme="minorHAnsi" w:cstheme="minorHAnsi"/>
          <w:lang w:val="en-US"/>
        </w:rPr>
      </w:pPr>
      <w:r w:rsidRPr="009F6662">
        <w:rPr>
          <w:rFonts w:asciiTheme="minorHAnsi" w:hAnsiTheme="minorHAnsi" w:cstheme="minorHAnsi"/>
          <w:lang w:val="en-US"/>
        </w:rPr>
        <w:t>Encryption through IPSec VPN (Virtual Private Network), Deep Packet Inspection (DPI), Denial of service (DoS) and Distributed Denial of Service (DDoS) prevention, Port Block/ Allow, rules/ policies for block/allow, IP (Internet Protocol) and Media Access Control (MAC) spoofing protection, threat detection, Intrusion Prevention System (IPS), Anti-Virus, Anti-Spyware, Man In The Middle (MITM) attack prevention.</w:t>
      </w:r>
    </w:p>
    <w:p w14:paraId="3C13B472"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lang w:val="en-US"/>
        </w:rPr>
      </w:pPr>
      <w:r w:rsidRPr="009F6662">
        <w:rPr>
          <w:rFonts w:asciiTheme="minorHAnsi" w:hAnsiTheme="minorHAnsi" w:cstheme="minorHAnsi"/>
          <w:lang w:val="en-US"/>
        </w:rPr>
        <w:t>The proposed firewall shall be able to handle (alert, block or allow) unknown /unidentified applications e.g. unknown TCP and UDP packets. It shall have the provision to define application control list based on application group and/or list.</w:t>
      </w:r>
    </w:p>
    <w:p w14:paraId="3C13B473"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lang w:val="en-IN" w:eastAsia="en-IN"/>
        </w:rPr>
      </w:pPr>
      <w:r w:rsidRPr="009F6662">
        <w:rPr>
          <w:rFonts w:asciiTheme="minorHAnsi" w:hAnsiTheme="minorHAnsi" w:cstheme="minorHAnsi"/>
          <w:lang w:val="en-US"/>
        </w:rPr>
        <w:t xml:space="preserve">Firewall shall have feature and also have capability to update the definition/ Signatures of Anti-Virus online as well as offline. Firewall shall also be compatible to update the definitions/signatures through CMC. </w:t>
      </w:r>
      <w:r w:rsidRPr="009F6662">
        <w:rPr>
          <w:rFonts w:asciiTheme="minorHAnsi" w:hAnsiTheme="minorHAnsi" w:cstheme="minorHAnsi"/>
          <w:lang w:val="en-IN" w:eastAsia="en-IN"/>
        </w:rPr>
        <w:t>There shall be a defined process for security patching and firmware up-gradation. There shall be a feature to field validate firmware checksum. The same shall also be validated before using the OEM provided file/binary in the process of firmware up-gradation and security patching</w:t>
      </w:r>
    </w:p>
    <w:p w14:paraId="3C13B474" w14:textId="77777777" w:rsidR="008B48A6" w:rsidRPr="009F6662" w:rsidRDefault="008B48A6" w:rsidP="008B48A6">
      <w:pPr>
        <w:widowControl w:val="0"/>
        <w:numPr>
          <w:ilvl w:val="0"/>
          <w:numId w:val="82"/>
        </w:numPr>
        <w:autoSpaceDE w:val="0"/>
        <w:autoSpaceDN w:val="0"/>
        <w:spacing w:before="0" w:after="160" w:line="276" w:lineRule="auto"/>
        <w:contextualSpacing/>
        <w:jc w:val="both"/>
        <w:rPr>
          <w:rFonts w:asciiTheme="minorHAnsi" w:hAnsiTheme="minorHAnsi" w:cstheme="minorHAnsi"/>
          <w:lang w:val="en-US"/>
        </w:rPr>
      </w:pPr>
      <w:r w:rsidRPr="009F6662">
        <w:rPr>
          <w:rFonts w:asciiTheme="minorHAnsi" w:hAnsiTheme="minorHAnsi" w:cstheme="minorHAnsi"/>
          <w:lang w:val="en-US"/>
        </w:rPr>
        <w:t>Firewall shall have Management Console port to configure remotely.</w:t>
      </w:r>
    </w:p>
    <w:p w14:paraId="3C13B475" w14:textId="77777777" w:rsidR="008B48A6" w:rsidRPr="009F6662" w:rsidRDefault="008B48A6" w:rsidP="008B48A6">
      <w:pPr>
        <w:widowControl w:val="0"/>
        <w:numPr>
          <w:ilvl w:val="0"/>
          <w:numId w:val="82"/>
        </w:numPr>
        <w:autoSpaceDE w:val="0"/>
        <w:autoSpaceDN w:val="0"/>
        <w:spacing w:before="0" w:after="160" w:line="276" w:lineRule="auto"/>
        <w:contextualSpacing/>
        <w:jc w:val="both"/>
        <w:rPr>
          <w:rFonts w:asciiTheme="minorHAnsi" w:hAnsiTheme="minorHAnsi" w:cstheme="minorHAnsi"/>
          <w:lang w:val="en-US"/>
        </w:rPr>
      </w:pPr>
      <w:r w:rsidRPr="009F6662">
        <w:rPr>
          <w:rFonts w:asciiTheme="minorHAnsi" w:hAnsiTheme="minorHAnsi" w:cstheme="minorHAnsi"/>
          <w:lang w:val="en-US"/>
        </w:rPr>
        <w:t xml:space="preserve">Firewall shall be EMI/EMC compliant in Substation environment as per IEC 61850-3. </w:t>
      </w:r>
    </w:p>
    <w:p w14:paraId="3C13B476" w14:textId="77777777" w:rsidR="008B48A6" w:rsidRPr="009F6662" w:rsidRDefault="008B48A6" w:rsidP="008B48A6">
      <w:pPr>
        <w:widowControl w:val="0"/>
        <w:numPr>
          <w:ilvl w:val="0"/>
          <w:numId w:val="82"/>
        </w:numPr>
        <w:autoSpaceDE w:val="0"/>
        <w:autoSpaceDN w:val="0"/>
        <w:spacing w:before="0" w:after="160" w:line="276" w:lineRule="auto"/>
        <w:contextualSpacing/>
        <w:jc w:val="both"/>
        <w:rPr>
          <w:rFonts w:asciiTheme="minorHAnsi" w:hAnsiTheme="minorHAnsi" w:cstheme="minorHAnsi"/>
          <w:lang w:val="en-US"/>
        </w:rPr>
      </w:pPr>
      <w:r w:rsidRPr="009F6662">
        <w:rPr>
          <w:rFonts w:asciiTheme="minorHAnsi" w:hAnsiTheme="minorHAnsi" w:cstheme="minorHAnsi"/>
          <w:lang w:val="en-US"/>
        </w:rPr>
        <w:t xml:space="preserve">Firewall shall be rack mounted in existing standard equipment cabinets. </w:t>
      </w:r>
    </w:p>
    <w:p w14:paraId="3C13B477" w14:textId="77777777" w:rsidR="008B48A6" w:rsidRPr="009F6662" w:rsidRDefault="008B48A6" w:rsidP="008B48A6">
      <w:pPr>
        <w:widowControl w:val="0"/>
        <w:numPr>
          <w:ilvl w:val="0"/>
          <w:numId w:val="82"/>
        </w:numPr>
        <w:autoSpaceDE w:val="0"/>
        <w:autoSpaceDN w:val="0"/>
        <w:spacing w:before="0" w:after="160" w:line="276" w:lineRule="auto"/>
        <w:contextualSpacing/>
        <w:jc w:val="both"/>
        <w:rPr>
          <w:rFonts w:asciiTheme="minorHAnsi" w:hAnsiTheme="minorHAnsi" w:cstheme="minorHAnsi"/>
          <w:lang w:val="en-US"/>
        </w:rPr>
      </w:pPr>
      <w:r w:rsidRPr="009F6662">
        <w:rPr>
          <w:rFonts w:asciiTheme="minorHAnsi" w:hAnsiTheme="minorHAnsi" w:cstheme="minorHAnsi"/>
          <w:lang w:val="en-US"/>
        </w:rPr>
        <w:t>Firewall shall have support of SCADA applications (IEC-60870-5-104), ICCP, PMU (IEEE C37.118), Sub-Station Automation System (IEC 61850), Ethernet and other substation environment protocols.</w:t>
      </w:r>
    </w:p>
    <w:p w14:paraId="3C13B478"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lang w:val="en-US"/>
        </w:rPr>
      </w:pPr>
      <w:r w:rsidRPr="009F6662">
        <w:rPr>
          <w:rFonts w:asciiTheme="minorHAnsi" w:hAnsiTheme="minorHAnsi" w:cstheme="minorHAnsi"/>
          <w:lang w:val="en-US"/>
        </w:rPr>
        <w:t xml:space="preserve">Client based Encryption/ VPN must support different Operating System platforms e.g. Windows, Linux and Mac. </w:t>
      </w:r>
    </w:p>
    <w:p w14:paraId="3C13B479"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lang w:val="en-US"/>
        </w:rPr>
      </w:pPr>
      <w:r w:rsidRPr="009F6662">
        <w:rPr>
          <w:rFonts w:asciiTheme="minorHAnsi" w:hAnsiTheme="minorHAnsi" w:cstheme="minorHAnsi"/>
          <w:lang w:val="en-US"/>
        </w:rPr>
        <w:t>The solution must have content and comprehensive file detection policies, blocking the files as function of their types, protocols and directions.</w:t>
      </w:r>
    </w:p>
    <w:p w14:paraId="3C13B47A"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rPr>
      </w:pPr>
      <w:r w:rsidRPr="009F6662">
        <w:rPr>
          <w:rFonts w:asciiTheme="minorHAnsi" w:hAnsiTheme="minorHAnsi" w:cstheme="minorHAnsi"/>
          <w:lang w:val="en-US"/>
        </w:rPr>
        <w:t xml:space="preserve">Firewall shall have logging facility as per standard logs/events format. </w:t>
      </w:r>
      <w:r w:rsidRPr="009F6662">
        <w:rPr>
          <w:rFonts w:asciiTheme="minorHAnsi" w:hAnsiTheme="minorHAnsi" w:cstheme="minorHAnsi"/>
        </w:rPr>
        <w:t>Firewall shall have features to export the generated/stored logs/events in csv (Comma Separated Value) and also any other standard formats for offline usage, analysis and compliance. Firewall shall have suitable memory architecture and solution to store and be enable to export all logs/events for a period of last 90 days at any given time.</w:t>
      </w:r>
    </w:p>
    <w:p w14:paraId="3C13B47B"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rPr>
      </w:pPr>
      <w:r w:rsidRPr="009F6662">
        <w:rPr>
          <w:rFonts w:asciiTheme="minorHAnsi" w:hAnsiTheme="minorHAnsi" w:cstheme="minorHAnsi"/>
        </w:rPr>
        <w:t xml:space="preserve">Firewall shall have features and be compatible with local as well as central authentication system (RADIUS, LDAP, or TACACS+) for user account and access right management. It </w:t>
      </w:r>
      <w:r w:rsidRPr="009F6662">
        <w:rPr>
          <w:rFonts w:asciiTheme="minorHAnsi" w:hAnsiTheme="minorHAnsi" w:cstheme="minorHAnsi"/>
          <w:lang w:val="en-US"/>
        </w:rPr>
        <w:t xml:space="preserve">shall also have Role Based User management feature.  </w:t>
      </w:r>
    </w:p>
    <w:p w14:paraId="3C13B47C"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lang w:val="en-IN" w:eastAsia="en-IN"/>
        </w:rPr>
      </w:pPr>
      <w:r w:rsidRPr="009F6662">
        <w:rPr>
          <w:rFonts w:asciiTheme="minorHAnsi" w:hAnsiTheme="minorHAnsi" w:cstheme="minorHAnsi"/>
          <w:lang w:val="en-IN" w:eastAsia="en-IN"/>
        </w:rPr>
        <w:t>Firewall shall have the capability to configure sufficient number of VLANs.</w:t>
      </w:r>
    </w:p>
    <w:p w14:paraId="3C13B47D"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lang w:val="en-IN" w:eastAsia="en-IN"/>
        </w:rPr>
      </w:pPr>
      <w:r w:rsidRPr="009F6662">
        <w:rPr>
          <w:rFonts w:asciiTheme="minorHAnsi" w:hAnsiTheme="minorHAnsi" w:cstheme="minorHAnsi"/>
          <w:lang w:val="en-IN" w:eastAsia="en-IN"/>
        </w:rPr>
        <w:t>Firewall shall have the capability to support sufficient number of sessions.</w:t>
      </w:r>
    </w:p>
    <w:p w14:paraId="3C13B47E"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lang w:val="en-IN" w:eastAsia="en-IN"/>
        </w:rPr>
      </w:pPr>
      <w:r w:rsidRPr="009F6662">
        <w:rPr>
          <w:rFonts w:asciiTheme="minorHAnsi" w:hAnsiTheme="minorHAnsi" w:cstheme="minorHAnsi"/>
          <w:lang w:val="en-IN" w:eastAsia="en-IN"/>
        </w:rPr>
        <w:t xml:space="preserve">Firewall shall have provision to configure multiple IP Sec VPNs, at least 100 Nos., (one-to-many or many-to-one). Shall support redundant operation with a similar router after creation of all the IP Sec VPN. IPSec VPN shall support encryption protocols as </w:t>
      </w:r>
      <w:r w:rsidRPr="009F6662">
        <w:rPr>
          <w:rFonts w:asciiTheme="minorHAnsi" w:hAnsiTheme="minorHAnsi" w:cstheme="minorHAnsi"/>
          <w:lang w:val="en-IN" w:eastAsia="en-IN"/>
        </w:rPr>
        <w:lastRenderedPageBreak/>
        <w:t>AES128, AES256 and hashing algorithms as MD5 and SHA1. IPSec VPN throughput shall support at least 300 Mbps</w:t>
      </w:r>
    </w:p>
    <w:p w14:paraId="3C13B47F"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lang w:val="en-IN" w:eastAsia="en-IN"/>
        </w:rPr>
      </w:pPr>
      <w:r w:rsidRPr="009F6662">
        <w:rPr>
          <w:rFonts w:asciiTheme="minorHAnsi" w:hAnsiTheme="minorHAnsi" w:cstheme="minorHAnsi"/>
          <w:lang w:val="en-IN" w:eastAsia="en-IN"/>
        </w:rPr>
        <w:t>Firewall shall be capable of SNMP v3 for monitoring from Network Management system. It shall also have SNMPv3 encrypted authentication and access security</w:t>
      </w:r>
    </w:p>
    <w:p w14:paraId="3C13B480"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lang w:val="en-IN" w:eastAsia="en-IN"/>
        </w:rPr>
      </w:pPr>
      <w:r w:rsidRPr="009F6662">
        <w:rPr>
          <w:rFonts w:asciiTheme="minorHAnsi" w:hAnsiTheme="minorHAnsi" w:cstheme="minorHAnsi"/>
          <w:lang w:val="en-IN" w:eastAsia="en-IN"/>
        </w:rPr>
        <w:t xml:space="preserve">Firewall shall support in Active/Passive or Active-Active mode with High Availability features like load balancing, failover for firewall and IPsec VPN without losing the session connectivity. </w:t>
      </w:r>
    </w:p>
    <w:p w14:paraId="3C13B481"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lang w:val="en-IN" w:eastAsia="en-IN"/>
        </w:rPr>
      </w:pPr>
      <w:r w:rsidRPr="009F6662">
        <w:rPr>
          <w:rFonts w:asciiTheme="minorHAnsi" w:hAnsiTheme="minorHAnsi" w:cstheme="minorHAnsi"/>
          <w:lang w:val="en-IN" w:eastAsia="en-IN"/>
        </w:rPr>
        <w:t>Firewall should have integrated traffic shaping (bandwidth, allocation, prioritisation, etc.)  functionality</w:t>
      </w:r>
    </w:p>
    <w:p w14:paraId="3C13B482"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lang w:val="en-IN" w:eastAsia="en-IN"/>
        </w:rPr>
      </w:pPr>
      <w:r w:rsidRPr="009F6662">
        <w:rPr>
          <w:rFonts w:asciiTheme="minorHAnsi" w:hAnsiTheme="minorHAnsi" w:cstheme="minorHAnsi"/>
          <w:lang w:val="en-IN" w:eastAsia="en-IN"/>
        </w:rPr>
        <w:t xml:space="preserve">Shall support simultaneous operation with both IPv4 and IPv6 traffic </w:t>
      </w:r>
    </w:p>
    <w:p w14:paraId="3C13B483"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lang w:val="en-IN" w:eastAsia="en-IN"/>
        </w:rPr>
      </w:pPr>
      <w:r w:rsidRPr="009F6662">
        <w:rPr>
          <w:rFonts w:asciiTheme="minorHAnsi" w:hAnsiTheme="minorHAnsi" w:cstheme="minorHAnsi"/>
        </w:rPr>
        <w:t>Firewall shall be compatible with SNTP/NTP or any other standards for clock synchronization</w:t>
      </w:r>
    </w:p>
    <w:p w14:paraId="3C13B484"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lang w:val="en-IN" w:eastAsia="en-IN"/>
        </w:rPr>
      </w:pPr>
      <w:r w:rsidRPr="009F6662">
        <w:rPr>
          <w:rFonts w:asciiTheme="minorHAnsi" w:hAnsiTheme="minorHAnsi" w:cstheme="minorHAnsi"/>
          <w:lang w:val="en-IN" w:eastAsia="en-IN"/>
        </w:rPr>
        <w:t>Firewall shall have the features of port as well as MAC based security</w:t>
      </w:r>
    </w:p>
    <w:p w14:paraId="3C13B485"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lang w:val="en-IN" w:eastAsia="en-IN"/>
        </w:rPr>
      </w:pPr>
      <w:r w:rsidRPr="009F6662">
        <w:rPr>
          <w:rFonts w:asciiTheme="minorHAnsi" w:hAnsiTheme="minorHAnsi" w:cstheme="minorHAnsi"/>
          <w:lang w:val="en-IN" w:eastAsia="en-IN"/>
        </w:rPr>
        <w:t xml:space="preserve">Firewall shall support exporting of logs to a centralized log management system (e.g. syslog) for security event and information management. </w:t>
      </w:r>
    </w:p>
    <w:p w14:paraId="3C13B486"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lang w:val="en-IN" w:eastAsia="en-IN"/>
        </w:rPr>
      </w:pPr>
      <w:r w:rsidRPr="009F6662">
        <w:rPr>
          <w:rFonts w:asciiTheme="minorHAnsi" w:hAnsiTheme="minorHAnsi" w:cstheme="minorHAnsi"/>
          <w:lang w:val="en-IN" w:eastAsia="en-IN"/>
        </w:rPr>
        <w:t>Firewall time shall be kept synchronised to official Indian Timekeeping agency, time.nplindia.org.</w:t>
      </w:r>
    </w:p>
    <w:p w14:paraId="3C13B487" w14:textId="77777777" w:rsidR="008B48A6" w:rsidRPr="009F6662" w:rsidRDefault="008B48A6" w:rsidP="008B48A6">
      <w:pPr>
        <w:widowControl w:val="0"/>
        <w:numPr>
          <w:ilvl w:val="0"/>
          <w:numId w:val="82"/>
        </w:numPr>
        <w:autoSpaceDE w:val="0"/>
        <w:autoSpaceDN w:val="0"/>
        <w:spacing w:before="0" w:after="160" w:line="276" w:lineRule="auto"/>
        <w:ind w:left="805" w:hanging="357"/>
        <w:contextualSpacing/>
        <w:jc w:val="both"/>
        <w:rPr>
          <w:rFonts w:asciiTheme="minorHAnsi" w:hAnsiTheme="minorHAnsi" w:cstheme="minorHAnsi"/>
          <w:lang w:val="en-IN" w:eastAsia="en-IN"/>
        </w:rPr>
        <w:sectPr w:rsidR="008B48A6" w:rsidRPr="009F6662" w:rsidSect="005C7754">
          <w:pgSz w:w="11906" w:h="16838"/>
          <w:pgMar w:top="1440" w:right="1440" w:bottom="1440" w:left="1440" w:header="709" w:footer="107" w:gutter="0"/>
          <w:cols w:space="708"/>
          <w:docGrid w:linePitch="360"/>
        </w:sectPr>
      </w:pPr>
      <w:r w:rsidRPr="009F6662">
        <w:rPr>
          <w:rFonts w:asciiTheme="minorHAnsi" w:hAnsiTheme="minorHAnsi" w:cstheme="minorHAnsi"/>
          <w:lang w:val="en-IN" w:eastAsia="en-IN"/>
        </w:rPr>
        <w:t>Firewall product shall be provided with all applicable updates at least until 36 months since the applicable date of product shipping to the concerned utility.</w:t>
      </w:r>
    </w:p>
    <w:p w14:paraId="3C13B488" w14:textId="77777777" w:rsidR="008B48A6" w:rsidRPr="009F6662" w:rsidRDefault="008B48A6" w:rsidP="008B48A6">
      <w:pPr>
        <w:widowControl w:val="0"/>
        <w:autoSpaceDE w:val="0"/>
        <w:autoSpaceDN w:val="0"/>
        <w:spacing w:before="0" w:after="160" w:line="276" w:lineRule="auto"/>
        <w:ind w:left="0"/>
        <w:jc w:val="right"/>
        <w:rPr>
          <w:rFonts w:asciiTheme="minorHAnsi" w:hAnsiTheme="minorHAnsi" w:cstheme="minorHAnsi"/>
          <w:b/>
          <w:bCs/>
          <w:lang w:val="en-US"/>
        </w:rPr>
      </w:pPr>
      <w:r w:rsidRPr="009F6662">
        <w:rPr>
          <w:rFonts w:asciiTheme="minorHAnsi" w:hAnsiTheme="minorHAnsi" w:cstheme="minorHAnsi"/>
          <w:noProof/>
          <w:lang w:val="en-IN" w:eastAsia="en-IN"/>
        </w:rPr>
        <w:lastRenderedPageBreak/>
        <w:drawing>
          <wp:inline distT="0" distB="0" distL="0" distR="0" wp14:anchorId="3C13B77A" wp14:editId="3C13B77B">
            <wp:extent cx="8361274" cy="4310933"/>
            <wp:effectExtent l="0" t="0" r="1905" b="0"/>
            <wp:docPr id="9" name="Picture 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gram&#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388425" cy="4324932"/>
                    </a:xfrm>
                    <a:prstGeom prst="rect">
                      <a:avLst/>
                    </a:prstGeom>
                    <a:noFill/>
                    <a:ln>
                      <a:noFill/>
                    </a:ln>
                  </pic:spPr>
                </pic:pic>
              </a:graphicData>
            </a:graphic>
          </wp:inline>
        </w:drawing>
      </w:r>
    </w:p>
    <w:p w14:paraId="3C13B489" w14:textId="77777777" w:rsidR="008B48A6" w:rsidRPr="009F6662" w:rsidRDefault="008B48A6" w:rsidP="008B48A6">
      <w:pPr>
        <w:widowControl w:val="0"/>
        <w:autoSpaceDE w:val="0"/>
        <w:autoSpaceDN w:val="0"/>
        <w:spacing w:before="0" w:after="160" w:line="276" w:lineRule="auto"/>
        <w:ind w:left="0"/>
        <w:jc w:val="center"/>
        <w:rPr>
          <w:rFonts w:asciiTheme="minorHAnsi" w:hAnsiTheme="minorHAnsi" w:cstheme="minorHAnsi"/>
          <w:b/>
          <w:bCs/>
          <w:lang w:val="en-US"/>
        </w:rPr>
      </w:pPr>
      <w:r w:rsidRPr="009F6662">
        <w:rPr>
          <w:rFonts w:asciiTheme="minorHAnsi" w:hAnsiTheme="minorHAnsi" w:cstheme="minorHAnsi"/>
          <w:b/>
          <w:bCs/>
          <w:lang w:val="en-US"/>
        </w:rPr>
        <w:t>Figure F.2</w:t>
      </w:r>
    </w:p>
    <w:p w14:paraId="3C13B48A" w14:textId="77777777" w:rsidR="008B48A6" w:rsidRPr="009F6662" w:rsidRDefault="008B48A6" w:rsidP="002C7C56">
      <w:pPr>
        <w:keepNext/>
        <w:widowControl w:val="0"/>
        <w:tabs>
          <w:tab w:val="left" w:pos="576"/>
        </w:tabs>
        <w:autoSpaceDE w:val="0"/>
        <w:autoSpaceDN w:val="0"/>
        <w:spacing w:before="0" w:after="120" w:line="276" w:lineRule="auto"/>
        <w:jc w:val="both"/>
        <w:outlineLvl w:val="1"/>
        <w:rPr>
          <w:rFonts w:asciiTheme="minorHAnsi" w:hAnsiTheme="minorHAnsi" w:cstheme="minorHAnsi"/>
          <w:lang w:val="en-US"/>
        </w:rPr>
        <w:sectPr w:rsidR="008B48A6" w:rsidRPr="009F6662" w:rsidSect="005C7754">
          <w:headerReference w:type="default" r:id="rId21"/>
          <w:footerReference w:type="default" r:id="rId22"/>
          <w:pgSz w:w="16838" w:h="11906" w:orient="landscape"/>
          <w:pgMar w:top="1440" w:right="1440" w:bottom="1440" w:left="1440" w:header="1503" w:footer="0" w:gutter="0"/>
          <w:cols w:space="708"/>
          <w:titlePg/>
          <w:docGrid w:linePitch="360"/>
        </w:sectPr>
      </w:pPr>
    </w:p>
    <w:p w14:paraId="3C13B48B" w14:textId="77777777" w:rsidR="008B48A6" w:rsidRPr="009F6662" w:rsidRDefault="008B48A6" w:rsidP="00F70AA5">
      <w:pPr>
        <w:keepNext/>
        <w:widowControl w:val="0"/>
        <w:tabs>
          <w:tab w:val="left" w:pos="576"/>
        </w:tabs>
        <w:autoSpaceDE w:val="0"/>
        <w:autoSpaceDN w:val="0"/>
        <w:spacing w:before="0" w:after="120" w:line="276" w:lineRule="auto"/>
        <w:ind w:left="0"/>
        <w:jc w:val="both"/>
        <w:outlineLvl w:val="1"/>
        <w:rPr>
          <w:rFonts w:asciiTheme="minorHAnsi" w:hAnsiTheme="minorHAnsi" w:cstheme="minorHAnsi"/>
          <w:lang w:val="en-US"/>
        </w:rPr>
      </w:pPr>
    </w:p>
    <w:p w14:paraId="3C13B48C" w14:textId="77777777" w:rsidR="008B48A6" w:rsidRPr="009F6662" w:rsidRDefault="008B48A6" w:rsidP="008B48A6">
      <w:pPr>
        <w:widowControl w:val="0"/>
        <w:autoSpaceDE w:val="0"/>
        <w:autoSpaceDN w:val="0"/>
        <w:spacing w:before="240" w:after="120" w:line="276" w:lineRule="auto"/>
        <w:ind w:left="851" w:hanging="1211"/>
        <w:jc w:val="both"/>
        <w:rPr>
          <w:rFonts w:asciiTheme="minorHAnsi" w:hAnsiTheme="minorHAnsi" w:cstheme="minorHAnsi"/>
          <w:b/>
          <w:bCs/>
          <w:lang w:val="en-US"/>
        </w:rPr>
      </w:pPr>
      <w:r w:rsidRPr="009F6662">
        <w:rPr>
          <w:rFonts w:asciiTheme="minorHAnsi" w:hAnsiTheme="minorHAnsi" w:cstheme="minorHAnsi"/>
          <w:b/>
          <w:bCs/>
          <w:lang w:val="en-US"/>
        </w:rPr>
        <w:t>C.4.0       PLCC and PABX:</w:t>
      </w:r>
    </w:p>
    <w:p w14:paraId="3C13B48D" w14:textId="77777777" w:rsidR="008B48A6" w:rsidRPr="009F6662" w:rsidRDefault="008B48A6" w:rsidP="008B48A6">
      <w:pPr>
        <w:widowControl w:val="0"/>
        <w:autoSpaceDE w:val="0"/>
        <w:autoSpaceDN w:val="0"/>
        <w:spacing w:after="0" w:line="276" w:lineRule="auto"/>
        <w:ind w:right="-330"/>
        <w:jc w:val="both"/>
        <w:rPr>
          <w:rFonts w:asciiTheme="minorHAnsi" w:hAnsiTheme="minorHAnsi" w:cstheme="minorHAnsi"/>
          <w:lang w:val="en-US"/>
        </w:rPr>
      </w:pPr>
      <w:r w:rsidRPr="009F6662">
        <w:rPr>
          <w:rFonts w:asciiTheme="minorHAnsi" w:hAnsiTheme="minorHAnsi" w:cstheme="minorHAnsi"/>
          <w:lang w:val="en-US"/>
        </w:rPr>
        <w:t>Power line carrier communication (PLCC) equipment complete for speech, tele-protection commands and data channels shall be provided on each transmission line. The PLCC equipment shall in brief include the following: -</w:t>
      </w:r>
    </w:p>
    <w:p w14:paraId="3C13B48E" w14:textId="77777777" w:rsidR="008B48A6" w:rsidRPr="009F6662" w:rsidRDefault="008B48A6" w:rsidP="008B48A6">
      <w:pPr>
        <w:widowControl w:val="0"/>
        <w:numPr>
          <w:ilvl w:val="0"/>
          <w:numId w:val="74"/>
        </w:numPr>
        <w:autoSpaceDE w:val="0"/>
        <w:autoSpaceDN w:val="0"/>
        <w:spacing w:before="240" w:after="0" w:line="276" w:lineRule="auto"/>
        <w:ind w:left="709" w:hanging="709"/>
        <w:jc w:val="both"/>
        <w:rPr>
          <w:rFonts w:asciiTheme="minorHAnsi" w:hAnsiTheme="minorHAnsi" w:cstheme="minorHAnsi"/>
          <w:lang w:val="en-US"/>
        </w:rPr>
      </w:pPr>
      <w:r w:rsidRPr="009F6662">
        <w:rPr>
          <w:rFonts w:asciiTheme="minorHAnsi" w:hAnsiTheme="minorHAnsi" w:cstheme="minorHAnsi"/>
          <w:lang w:val="en-US"/>
        </w:rPr>
        <w:t>Coupling device, line traps, carrier terminals, protection couplers, HF cables, PABX</w:t>
      </w:r>
      <w:r w:rsidRPr="009F6662">
        <w:rPr>
          <w:rFonts w:asciiTheme="minorHAnsi" w:hAnsiTheme="minorHAnsi" w:cstheme="minorHAnsi"/>
          <w:spacing w:val="1"/>
          <w:lang w:val="en-US"/>
        </w:rPr>
        <w:t xml:space="preserve"> </w:t>
      </w:r>
      <w:r w:rsidRPr="009F6662">
        <w:rPr>
          <w:rFonts w:asciiTheme="minorHAnsi" w:hAnsiTheme="minorHAnsi" w:cstheme="minorHAnsi"/>
          <w:lang w:val="en-US"/>
        </w:rPr>
        <w:t>(if applicable) and maintenance and testing</w:t>
      </w:r>
      <w:r w:rsidRPr="009F6662">
        <w:rPr>
          <w:rFonts w:asciiTheme="minorHAnsi" w:hAnsiTheme="minorHAnsi" w:cstheme="minorHAnsi"/>
          <w:spacing w:val="-3"/>
          <w:lang w:val="en-US"/>
        </w:rPr>
        <w:t xml:space="preserve"> </w:t>
      </w:r>
      <w:r w:rsidRPr="009F6662">
        <w:rPr>
          <w:rFonts w:asciiTheme="minorHAnsi" w:hAnsiTheme="minorHAnsi" w:cstheme="minorHAnsi"/>
          <w:lang w:val="en-US"/>
        </w:rPr>
        <w:t>instruments.</w:t>
      </w:r>
    </w:p>
    <w:p w14:paraId="3C13B48F" w14:textId="77777777" w:rsidR="008B48A6" w:rsidRPr="009F6662" w:rsidRDefault="008B48A6" w:rsidP="008B48A6">
      <w:pPr>
        <w:widowControl w:val="0"/>
        <w:numPr>
          <w:ilvl w:val="0"/>
          <w:numId w:val="74"/>
        </w:numPr>
        <w:autoSpaceDE w:val="0"/>
        <w:autoSpaceDN w:val="0"/>
        <w:spacing w:before="240" w:after="0" w:line="276" w:lineRule="auto"/>
        <w:ind w:left="709" w:hanging="709"/>
        <w:jc w:val="both"/>
        <w:rPr>
          <w:rFonts w:asciiTheme="minorHAnsi" w:hAnsiTheme="minorHAnsi" w:cstheme="minorHAnsi"/>
          <w:lang w:val="en-US"/>
        </w:rPr>
      </w:pPr>
      <w:r w:rsidRPr="009F6662">
        <w:rPr>
          <w:rFonts w:asciiTheme="minorHAnsi" w:hAnsiTheme="minorHAnsi" w:cstheme="minorHAnsi"/>
          <w:lang w:val="en-US"/>
        </w:rPr>
        <w:t>At new substation, a telephone exchange (PABX) of 24 lines shall be provided at as means of effective communication among various buildings of the substation, remote end substations and with control centers (RLDC/SLDC) etc.</w:t>
      </w:r>
    </w:p>
    <w:p w14:paraId="3C13B490" w14:textId="77777777" w:rsidR="008B48A6" w:rsidRPr="009F6662" w:rsidRDefault="008B48A6" w:rsidP="008B48A6">
      <w:pPr>
        <w:widowControl w:val="0"/>
        <w:numPr>
          <w:ilvl w:val="0"/>
          <w:numId w:val="74"/>
        </w:numPr>
        <w:autoSpaceDE w:val="0"/>
        <w:autoSpaceDN w:val="0"/>
        <w:spacing w:before="240" w:after="0" w:line="276" w:lineRule="auto"/>
        <w:ind w:left="709" w:hanging="709"/>
        <w:jc w:val="both"/>
        <w:rPr>
          <w:rFonts w:asciiTheme="minorHAnsi" w:hAnsiTheme="minorHAnsi" w:cstheme="minorHAnsi"/>
          <w:lang w:val="en-US"/>
        </w:rPr>
      </w:pPr>
      <w:r w:rsidRPr="009F6662">
        <w:rPr>
          <w:rFonts w:asciiTheme="minorHAnsi" w:hAnsiTheme="minorHAnsi" w:cstheme="minorHAnsi"/>
          <w:lang w:val="en-US"/>
        </w:rPr>
        <w:t>Coupling devices shall be suitable for phase to phase coupling for 400 kV Transmission lines. The pass band of coupling devices shall have sufficient margin for adding communication channel in future if required. Necessary protection devices for safety of personnel and low voltage part against power frequency voltages and transient over voltage shall also be provided.</w:t>
      </w:r>
    </w:p>
    <w:p w14:paraId="3C13B491" w14:textId="77777777" w:rsidR="008B48A6" w:rsidRPr="009F6662" w:rsidRDefault="008B48A6" w:rsidP="008B48A6">
      <w:pPr>
        <w:widowControl w:val="0"/>
        <w:numPr>
          <w:ilvl w:val="0"/>
          <w:numId w:val="74"/>
        </w:numPr>
        <w:autoSpaceDE w:val="0"/>
        <w:autoSpaceDN w:val="0"/>
        <w:spacing w:before="240" w:after="0" w:line="276" w:lineRule="auto"/>
        <w:ind w:left="709" w:hanging="709"/>
        <w:jc w:val="both"/>
        <w:rPr>
          <w:rFonts w:asciiTheme="minorHAnsi" w:hAnsiTheme="minorHAnsi" w:cstheme="minorHAnsi"/>
          <w:lang w:val="en-US"/>
        </w:rPr>
      </w:pPr>
      <w:r w:rsidRPr="009F6662">
        <w:rPr>
          <w:rFonts w:asciiTheme="minorHAnsi" w:hAnsiTheme="minorHAnsi" w:cstheme="minorHAnsi"/>
          <w:lang w:val="en-US"/>
        </w:rPr>
        <w:t>The line traps shall be broad band tuned suitable for blocking the complete range of carrier frequencies. Line Trap shall have necessary protective devices such as lightning arresters for the protection of tuning device. Decoupling network consisting of line traps and coupling capacitors may also be required at certain substation in case of extreme frequency congestion.</w:t>
      </w:r>
    </w:p>
    <w:p w14:paraId="3C13B492" w14:textId="77777777" w:rsidR="008B48A6" w:rsidRPr="009F6662" w:rsidRDefault="008B48A6" w:rsidP="008B48A6">
      <w:pPr>
        <w:widowControl w:val="0"/>
        <w:numPr>
          <w:ilvl w:val="0"/>
          <w:numId w:val="74"/>
        </w:numPr>
        <w:autoSpaceDE w:val="0"/>
        <w:autoSpaceDN w:val="0"/>
        <w:spacing w:before="240" w:after="0" w:line="276" w:lineRule="auto"/>
        <w:ind w:left="709" w:hanging="709"/>
        <w:jc w:val="both"/>
        <w:rPr>
          <w:rFonts w:asciiTheme="minorHAnsi" w:hAnsiTheme="minorHAnsi" w:cstheme="minorHAnsi"/>
          <w:lang w:val="en-US"/>
        </w:rPr>
      </w:pPr>
      <w:r w:rsidRPr="009F6662">
        <w:rPr>
          <w:rFonts w:asciiTheme="minorHAnsi" w:hAnsiTheme="minorHAnsi" w:cstheme="minorHAnsi"/>
          <w:lang w:val="en-US"/>
        </w:rPr>
        <w:t>The carrier terminals shall be of single side-band (SSB) amplitude modulation (AM) type and shall have 4 kHz band width. PLCC Carrier terminals and Protection couplers shall be considered for both ends of the line.</w:t>
      </w:r>
    </w:p>
    <w:p w14:paraId="3C13B493" w14:textId="77777777" w:rsidR="008B48A6" w:rsidRPr="009F6662" w:rsidRDefault="008B48A6" w:rsidP="008B48A6">
      <w:pPr>
        <w:widowControl w:val="0"/>
        <w:numPr>
          <w:ilvl w:val="0"/>
          <w:numId w:val="74"/>
        </w:numPr>
        <w:autoSpaceDE w:val="0"/>
        <w:autoSpaceDN w:val="0"/>
        <w:spacing w:before="240" w:after="0" w:line="276" w:lineRule="auto"/>
        <w:ind w:left="709" w:hanging="709"/>
        <w:jc w:val="both"/>
        <w:rPr>
          <w:rFonts w:asciiTheme="minorHAnsi" w:hAnsiTheme="minorHAnsi" w:cstheme="minorHAnsi"/>
          <w:strike/>
          <w:lang w:val="en-US"/>
        </w:rPr>
      </w:pPr>
      <w:r w:rsidRPr="009F6662">
        <w:rPr>
          <w:rFonts w:asciiTheme="minorHAnsi" w:hAnsiTheme="minorHAnsi" w:cstheme="minorHAnsi"/>
          <w:lang w:val="en-US"/>
        </w:rPr>
        <w:t xml:space="preserve">PLCC equipment for all the transmission lines covered under the scheme shall be provided by TSP. Further, CVT and Wave trap for all 765 kV and 400 kV line bays under present scope shall be provided by TSP. </w:t>
      </w:r>
    </w:p>
    <w:p w14:paraId="3C13B494" w14:textId="77777777" w:rsidR="008B48A6" w:rsidRPr="009F6662" w:rsidRDefault="008B48A6" w:rsidP="008B48A6">
      <w:pPr>
        <w:widowControl w:val="0"/>
        <w:numPr>
          <w:ilvl w:val="0"/>
          <w:numId w:val="74"/>
        </w:numPr>
        <w:autoSpaceDE w:val="0"/>
        <w:autoSpaceDN w:val="0"/>
        <w:spacing w:before="240" w:after="240" w:line="276" w:lineRule="auto"/>
        <w:ind w:left="709" w:hanging="709"/>
        <w:jc w:val="both"/>
        <w:rPr>
          <w:rFonts w:asciiTheme="minorHAnsi" w:hAnsiTheme="minorHAnsi" w:cstheme="minorHAnsi"/>
          <w:lang w:val="en-US"/>
        </w:rPr>
      </w:pPr>
      <w:r w:rsidRPr="009F6662">
        <w:rPr>
          <w:rFonts w:asciiTheme="minorHAnsi" w:hAnsiTheme="minorHAnsi" w:cstheme="minorHAnsi"/>
          <w:lang w:val="en-US"/>
        </w:rPr>
        <w:t>TSP</w:t>
      </w:r>
      <w:r w:rsidRPr="009F6662">
        <w:rPr>
          <w:rFonts w:asciiTheme="minorHAnsi" w:hAnsiTheme="minorHAnsi" w:cstheme="minorHAnsi"/>
          <w:lang w:val="en-US"/>
        </w:rPr>
        <w:tab/>
        <w:t>shall</w:t>
      </w:r>
      <w:r w:rsidRPr="009F6662">
        <w:rPr>
          <w:rFonts w:asciiTheme="minorHAnsi" w:hAnsiTheme="minorHAnsi" w:cstheme="minorHAnsi"/>
          <w:lang w:val="en-US"/>
        </w:rPr>
        <w:tab/>
        <w:t>provide/ undertake</w:t>
      </w:r>
      <w:r w:rsidRPr="009F6662">
        <w:rPr>
          <w:rFonts w:asciiTheme="minorHAnsi" w:hAnsiTheme="minorHAnsi" w:cstheme="minorHAnsi"/>
          <w:lang w:val="en-US"/>
        </w:rPr>
        <w:tab/>
        <w:t>necessary addition/ modification/ shifting/ re-commissioning etc. of PLCC equipment due to LILO of transmission lines (wherever applicable).</w:t>
      </w:r>
    </w:p>
    <w:tbl>
      <w:tblPr>
        <w:tblW w:w="838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2914"/>
        <w:gridCol w:w="4590"/>
      </w:tblGrid>
      <w:tr w:rsidR="008B48A6" w:rsidRPr="009F6662" w14:paraId="3C13B498" w14:textId="77777777" w:rsidTr="00CE691A">
        <w:tc>
          <w:tcPr>
            <w:tcW w:w="877" w:type="dxa"/>
          </w:tcPr>
          <w:p w14:paraId="3C13B495" w14:textId="77777777" w:rsidR="008B48A6" w:rsidRPr="009F6662" w:rsidRDefault="008B48A6" w:rsidP="008B48A6">
            <w:pPr>
              <w:widowControl w:val="0"/>
              <w:autoSpaceDE w:val="0"/>
              <w:autoSpaceDN w:val="0"/>
              <w:spacing w:before="0" w:after="0" w:line="276" w:lineRule="auto"/>
              <w:ind w:left="-16" w:right="-20"/>
              <w:jc w:val="both"/>
              <w:rPr>
                <w:rFonts w:asciiTheme="minorHAnsi" w:hAnsiTheme="minorHAnsi" w:cstheme="minorHAnsi"/>
                <w:b/>
                <w:bCs/>
                <w:lang w:val="en-US"/>
              </w:rPr>
            </w:pPr>
            <w:r w:rsidRPr="009F6662">
              <w:rPr>
                <w:rFonts w:asciiTheme="minorHAnsi" w:hAnsiTheme="minorHAnsi" w:cstheme="minorHAnsi"/>
                <w:b/>
                <w:bCs/>
                <w:lang w:val="en-US"/>
              </w:rPr>
              <w:t>Sl. No</w:t>
            </w:r>
          </w:p>
        </w:tc>
        <w:tc>
          <w:tcPr>
            <w:tcW w:w="2914" w:type="dxa"/>
          </w:tcPr>
          <w:p w14:paraId="3C13B496" w14:textId="77777777" w:rsidR="008B48A6" w:rsidRPr="009F6662" w:rsidRDefault="008B48A6" w:rsidP="008B48A6">
            <w:pPr>
              <w:widowControl w:val="0"/>
              <w:autoSpaceDE w:val="0"/>
              <w:autoSpaceDN w:val="0"/>
              <w:spacing w:before="1" w:after="160" w:line="276" w:lineRule="auto"/>
              <w:ind w:left="107" w:right="-330"/>
              <w:jc w:val="both"/>
              <w:rPr>
                <w:rFonts w:asciiTheme="minorHAnsi" w:hAnsiTheme="minorHAnsi" w:cstheme="minorHAnsi"/>
                <w:b/>
                <w:bCs/>
                <w:lang w:val="en-US"/>
              </w:rPr>
            </w:pPr>
            <w:r w:rsidRPr="009F6662">
              <w:rPr>
                <w:rFonts w:asciiTheme="minorHAnsi" w:hAnsiTheme="minorHAnsi" w:cstheme="minorHAnsi"/>
                <w:b/>
                <w:bCs/>
                <w:lang w:val="en-US"/>
              </w:rPr>
              <w:t>Line name</w:t>
            </w:r>
          </w:p>
        </w:tc>
        <w:tc>
          <w:tcPr>
            <w:tcW w:w="4590" w:type="dxa"/>
          </w:tcPr>
          <w:p w14:paraId="3C13B497" w14:textId="77777777" w:rsidR="008B48A6" w:rsidRPr="009F6662" w:rsidRDefault="008B48A6" w:rsidP="008B48A6">
            <w:pPr>
              <w:widowControl w:val="0"/>
              <w:autoSpaceDE w:val="0"/>
              <w:autoSpaceDN w:val="0"/>
              <w:spacing w:before="1" w:after="160" w:line="276" w:lineRule="auto"/>
              <w:ind w:left="107" w:right="-330"/>
              <w:jc w:val="both"/>
              <w:rPr>
                <w:rFonts w:asciiTheme="minorHAnsi" w:hAnsiTheme="minorHAnsi" w:cstheme="minorHAnsi"/>
                <w:b/>
                <w:bCs/>
                <w:lang w:val="en-US"/>
              </w:rPr>
            </w:pPr>
            <w:r w:rsidRPr="009F6662">
              <w:rPr>
                <w:rFonts w:asciiTheme="minorHAnsi" w:hAnsiTheme="minorHAnsi" w:cstheme="minorHAnsi"/>
                <w:b/>
                <w:bCs/>
                <w:lang w:val="en-US"/>
              </w:rPr>
              <w:t>PLCC configuration</w:t>
            </w:r>
          </w:p>
        </w:tc>
      </w:tr>
      <w:tr w:rsidR="008B48A6" w:rsidRPr="009F6662" w14:paraId="3C13B49C" w14:textId="77777777" w:rsidTr="00CE691A">
        <w:tc>
          <w:tcPr>
            <w:tcW w:w="877" w:type="dxa"/>
          </w:tcPr>
          <w:p w14:paraId="3C13B499" w14:textId="77777777" w:rsidR="008B48A6" w:rsidRPr="009F6662" w:rsidRDefault="008B48A6" w:rsidP="008B48A6">
            <w:pPr>
              <w:widowControl w:val="0"/>
              <w:autoSpaceDE w:val="0"/>
              <w:autoSpaceDN w:val="0"/>
              <w:spacing w:before="0" w:after="0" w:line="276" w:lineRule="auto"/>
              <w:ind w:left="107" w:right="94"/>
              <w:jc w:val="center"/>
              <w:rPr>
                <w:rFonts w:asciiTheme="minorHAnsi" w:hAnsiTheme="minorHAnsi" w:cstheme="minorHAnsi"/>
                <w:lang w:val="en-US"/>
              </w:rPr>
            </w:pPr>
            <w:r w:rsidRPr="009F6662">
              <w:rPr>
                <w:rFonts w:asciiTheme="minorHAnsi" w:hAnsiTheme="minorHAnsi" w:cstheme="minorHAnsi"/>
                <w:lang w:val="en-US"/>
              </w:rPr>
              <w:t>1.(a)</w:t>
            </w:r>
          </w:p>
        </w:tc>
        <w:tc>
          <w:tcPr>
            <w:tcW w:w="2914" w:type="dxa"/>
          </w:tcPr>
          <w:p w14:paraId="3C13B49A" w14:textId="77777777" w:rsidR="008B48A6" w:rsidRPr="009F6662" w:rsidRDefault="008B48A6" w:rsidP="008B48A6">
            <w:pPr>
              <w:widowControl w:val="0"/>
              <w:autoSpaceDE w:val="0"/>
              <w:autoSpaceDN w:val="0"/>
              <w:spacing w:before="1" w:after="160" w:line="276" w:lineRule="auto"/>
              <w:ind w:left="107" w:right="26"/>
              <w:jc w:val="both"/>
              <w:rPr>
                <w:rFonts w:asciiTheme="minorHAnsi" w:hAnsiTheme="minorHAnsi" w:cstheme="minorHAnsi"/>
                <w:lang w:val="en-US"/>
              </w:rPr>
            </w:pPr>
            <w:r w:rsidRPr="009F6662">
              <w:rPr>
                <w:rFonts w:asciiTheme="minorHAnsi" w:hAnsiTheme="minorHAnsi" w:cstheme="minorHAnsi"/>
                <w:lang w:val="en-IN" w:eastAsia="en-IN" w:bidi="hi-IN"/>
              </w:rPr>
              <w:t xml:space="preserve">Bhuj-II </w:t>
            </w:r>
            <w:r w:rsidRPr="009F6662">
              <w:rPr>
                <w:rFonts w:asciiTheme="minorHAnsi" w:hAnsiTheme="minorHAnsi" w:cstheme="minorHAnsi"/>
                <w:lang w:val="en-US"/>
              </w:rPr>
              <w:t>–</w:t>
            </w:r>
            <w:r w:rsidRPr="009F6662">
              <w:rPr>
                <w:rFonts w:asciiTheme="minorHAnsi" w:hAnsiTheme="minorHAnsi" w:cstheme="minorHAnsi"/>
                <w:bCs/>
                <w:lang w:val="en-US"/>
              </w:rPr>
              <w:t>Navinal (Mundra)</w:t>
            </w:r>
            <w:r w:rsidRPr="009F6662">
              <w:rPr>
                <w:rFonts w:asciiTheme="minorHAnsi" w:hAnsiTheme="minorHAnsi" w:cstheme="minorHAnsi"/>
                <w:lang w:val="en-US"/>
              </w:rPr>
              <w:t xml:space="preserve"> 765 kV D/C line [formed </w:t>
            </w:r>
            <w:r w:rsidRPr="009F6662">
              <w:rPr>
                <w:rFonts w:asciiTheme="minorHAnsi" w:hAnsiTheme="minorHAnsi" w:cstheme="minorHAnsi"/>
                <w:lang w:val="en-US"/>
              </w:rPr>
              <w:lastRenderedPageBreak/>
              <w:t>after LILO]</w:t>
            </w:r>
          </w:p>
        </w:tc>
        <w:tc>
          <w:tcPr>
            <w:tcW w:w="4590" w:type="dxa"/>
          </w:tcPr>
          <w:p w14:paraId="3C13B49B" w14:textId="77777777" w:rsidR="008B48A6" w:rsidRPr="009F6662" w:rsidRDefault="008B48A6" w:rsidP="008B48A6">
            <w:pPr>
              <w:widowControl w:val="0"/>
              <w:autoSpaceDE w:val="0"/>
              <w:autoSpaceDN w:val="0"/>
              <w:spacing w:before="1" w:after="160" w:line="276" w:lineRule="auto"/>
              <w:ind w:left="107"/>
              <w:jc w:val="both"/>
              <w:rPr>
                <w:rFonts w:asciiTheme="minorHAnsi" w:hAnsiTheme="minorHAnsi" w:cstheme="minorHAnsi"/>
                <w:lang w:val="en-US"/>
              </w:rPr>
            </w:pPr>
            <w:r w:rsidRPr="009F6662">
              <w:rPr>
                <w:rFonts w:asciiTheme="minorHAnsi" w:hAnsiTheme="minorHAnsi" w:cstheme="minorHAnsi"/>
                <w:lang w:val="en-US"/>
              </w:rPr>
              <w:lastRenderedPageBreak/>
              <w:t xml:space="preserve">1 set Analog PLCC + 1 set Digital Protection Coupler at each end after LILO. Existing PLCC </w:t>
            </w:r>
            <w:r w:rsidRPr="009F6662">
              <w:rPr>
                <w:rFonts w:asciiTheme="minorHAnsi" w:hAnsiTheme="minorHAnsi" w:cstheme="minorHAnsi"/>
                <w:lang w:val="en-US"/>
              </w:rPr>
              <w:lastRenderedPageBreak/>
              <w:t>panels may also be utilized.</w:t>
            </w:r>
          </w:p>
        </w:tc>
      </w:tr>
      <w:tr w:rsidR="008B48A6" w:rsidRPr="009F6662" w14:paraId="3C13B4A0" w14:textId="77777777" w:rsidTr="00CE691A">
        <w:tc>
          <w:tcPr>
            <w:tcW w:w="877" w:type="dxa"/>
          </w:tcPr>
          <w:p w14:paraId="3C13B49D" w14:textId="77777777" w:rsidR="008B48A6" w:rsidRPr="009F6662" w:rsidRDefault="008B48A6" w:rsidP="008B48A6">
            <w:pPr>
              <w:widowControl w:val="0"/>
              <w:autoSpaceDE w:val="0"/>
              <w:autoSpaceDN w:val="0"/>
              <w:spacing w:before="0" w:after="0" w:line="276" w:lineRule="auto"/>
              <w:ind w:left="107" w:right="94"/>
              <w:jc w:val="center"/>
              <w:rPr>
                <w:rFonts w:asciiTheme="minorHAnsi" w:hAnsiTheme="minorHAnsi" w:cstheme="minorHAnsi"/>
                <w:lang w:val="en-US"/>
              </w:rPr>
            </w:pPr>
            <w:r w:rsidRPr="009F6662">
              <w:rPr>
                <w:rFonts w:asciiTheme="minorHAnsi" w:hAnsiTheme="minorHAnsi" w:cstheme="minorHAnsi"/>
                <w:lang w:val="en-US"/>
              </w:rPr>
              <w:lastRenderedPageBreak/>
              <w:t>1.(b)</w:t>
            </w:r>
          </w:p>
        </w:tc>
        <w:tc>
          <w:tcPr>
            <w:tcW w:w="2914" w:type="dxa"/>
          </w:tcPr>
          <w:p w14:paraId="3C13B49E" w14:textId="77777777" w:rsidR="008B48A6" w:rsidRPr="009F6662" w:rsidRDefault="008B48A6" w:rsidP="008B48A6">
            <w:pPr>
              <w:widowControl w:val="0"/>
              <w:autoSpaceDE w:val="0"/>
              <w:autoSpaceDN w:val="0"/>
              <w:spacing w:before="1" w:after="160" w:line="276" w:lineRule="auto"/>
              <w:ind w:left="107" w:right="26"/>
              <w:jc w:val="both"/>
              <w:rPr>
                <w:rFonts w:asciiTheme="minorHAnsi" w:hAnsiTheme="minorHAnsi" w:cstheme="minorHAnsi"/>
                <w:lang w:val="en-US"/>
              </w:rPr>
            </w:pPr>
            <w:r w:rsidRPr="009F6662">
              <w:rPr>
                <w:rFonts w:asciiTheme="minorHAnsi" w:hAnsiTheme="minorHAnsi" w:cstheme="minorHAnsi"/>
                <w:bCs/>
                <w:lang w:val="en-US"/>
              </w:rPr>
              <w:t>Navinal (Mundra)- Lakadia</w:t>
            </w:r>
            <w:r w:rsidRPr="009F6662">
              <w:rPr>
                <w:rFonts w:asciiTheme="minorHAnsi" w:hAnsiTheme="minorHAnsi" w:cstheme="minorHAnsi"/>
                <w:lang w:val="en-US"/>
              </w:rPr>
              <w:t xml:space="preserve"> 765 kV D/C line [formed after LILO]</w:t>
            </w:r>
          </w:p>
        </w:tc>
        <w:tc>
          <w:tcPr>
            <w:tcW w:w="4590" w:type="dxa"/>
          </w:tcPr>
          <w:p w14:paraId="3C13B49F" w14:textId="77777777" w:rsidR="008B48A6" w:rsidRPr="009F6662" w:rsidRDefault="008B48A6" w:rsidP="008B48A6">
            <w:pPr>
              <w:widowControl w:val="0"/>
              <w:autoSpaceDE w:val="0"/>
              <w:autoSpaceDN w:val="0"/>
              <w:spacing w:before="1" w:after="160" w:line="276" w:lineRule="auto"/>
              <w:ind w:left="107"/>
              <w:jc w:val="both"/>
              <w:rPr>
                <w:rFonts w:asciiTheme="minorHAnsi" w:hAnsiTheme="minorHAnsi" w:cstheme="minorHAnsi"/>
                <w:lang w:val="en-US"/>
              </w:rPr>
            </w:pPr>
            <w:r w:rsidRPr="009F6662">
              <w:rPr>
                <w:rFonts w:asciiTheme="minorHAnsi" w:hAnsiTheme="minorHAnsi" w:cstheme="minorHAnsi"/>
                <w:lang w:val="en-US"/>
              </w:rPr>
              <w:t>1 set Analog PLCC + 1 set Digital Protection Coupler at each end after LILO. Existing PLCC panels may also be utilized.</w:t>
            </w:r>
          </w:p>
        </w:tc>
      </w:tr>
    </w:tbl>
    <w:p w14:paraId="3C13B4A1" w14:textId="77777777" w:rsidR="008B48A6" w:rsidRPr="009F6662" w:rsidRDefault="008B48A6" w:rsidP="008B48A6">
      <w:pPr>
        <w:widowControl w:val="0"/>
        <w:numPr>
          <w:ilvl w:val="0"/>
          <w:numId w:val="74"/>
        </w:numPr>
        <w:autoSpaceDE w:val="0"/>
        <w:autoSpaceDN w:val="0"/>
        <w:spacing w:before="240" w:after="0" w:line="276" w:lineRule="auto"/>
        <w:ind w:left="709" w:hanging="709"/>
        <w:jc w:val="both"/>
        <w:rPr>
          <w:rFonts w:asciiTheme="minorHAnsi" w:hAnsiTheme="minorHAnsi" w:cstheme="minorHAnsi"/>
          <w:lang w:val="en-US"/>
        </w:rPr>
      </w:pPr>
      <w:r w:rsidRPr="009F6662">
        <w:rPr>
          <w:rFonts w:asciiTheme="minorHAnsi" w:hAnsiTheme="minorHAnsi" w:cstheme="minorHAnsi"/>
          <w:lang w:val="en-US"/>
        </w:rPr>
        <w:t>All other associated equipment like cabling, coupling device and HF cable shall also be provided by the TSP.</w:t>
      </w:r>
    </w:p>
    <w:p w14:paraId="1E482137" w14:textId="77777777" w:rsidR="00DB6584" w:rsidRPr="00090072" w:rsidRDefault="008B48A6" w:rsidP="00DB6584">
      <w:pPr>
        <w:widowControl w:val="0"/>
        <w:autoSpaceDE w:val="0"/>
        <w:autoSpaceDN w:val="0"/>
        <w:spacing w:before="240" w:after="0" w:line="276" w:lineRule="auto"/>
        <w:ind w:left="0"/>
        <w:jc w:val="center"/>
        <w:rPr>
          <w:rFonts w:asciiTheme="minorHAnsi" w:hAnsiTheme="minorHAnsi" w:cstheme="minorHAnsi"/>
          <w:b/>
        </w:rPr>
      </w:pPr>
      <w:r w:rsidRPr="009F6662">
        <w:rPr>
          <w:rFonts w:asciiTheme="minorHAnsi" w:hAnsiTheme="minorHAnsi" w:cstheme="minorHAnsi"/>
          <w:lang w:val="en-US"/>
        </w:rPr>
        <w:t>2 sets of 48 V battery banks for PLCC and communication equipment shall be provided at each new Substation with at least 10-hour battery backup and extended backup, if required.</w:t>
      </w:r>
      <w:r w:rsidR="009623CD" w:rsidRPr="009F6662">
        <w:rPr>
          <w:rFonts w:asciiTheme="minorHAnsi" w:hAnsiTheme="minorHAnsi" w:cstheme="minorHAnsi"/>
          <w:b/>
          <w:sz w:val="28"/>
        </w:rPr>
        <w:br w:type="page"/>
      </w:r>
      <w:r w:rsidR="00DB6584" w:rsidRPr="00090072">
        <w:rPr>
          <w:rFonts w:asciiTheme="minorHAnsi" w:hAnsiTheme="minorHAnsi" w:cstheme="minorHAnsi"/>
          <w:b/>
          <w:sz w:val="28"/>
        </w:rPr>
        <w:lastRenderedPageBreak/>
        <w:t>Schedule: 2</w:t>
      </w:r>
    </w:p>
    <w:p w14:paraId="502EFCC5" w14:textId="77777777" w:rsidR="00DB6584" w:rsidRPr="00090072" w:rsidRDefault="00DB6584" w:rsidP="00DB6584">
      <w:pPr>
        <w:tabs>
          <w:tab w:val="left" w:pos="9072"/>
        </w:tabs>
        <w:ind w:left="426" w:right="327"/>
        <w:jc w:val="center"/>
        <w:rPr>
          <w:rFonts w:asciiTheme="minorHAnsi" w:hAnsiTheme="minorHAnsi" w:cstheme="minorHAnsi"/>
          <w:b/>
        </w:rPr>
      </w:pPr>
      <w:r w:rsidRPr="00090072">
        <w:rPr>
          <w:rFonts w:asciiTheme="minorHAnsi" w:hAnsiTheme="minorHAnsi" w:cstheme="minorHAnsi"/>
          <w:b/>
        </w:rPr>
        <w:t>Scheduled COD</w:t>
      </w:r>
    </w:p>
    <w:tbl>
      <w:tblPr>
        <w:tblpPr w:leftFromText="180" w:rightFromText="180" w:vertAnchor="text" w:horzAnchor="margin" w:tblpXSpec="center" w:tblpY="1084"/>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46"/>
        <w:gridCol w:w="3118"/>
        <w:gridCol w:w="1701"/>
        <w:gridCol w:w="1843"/>
        <w:gridCol w:w="1985"/>
      </w:tblGrid>
      <w:tr w:rsidR="00DB6584" w:rsidRPr="00090072" w14:paraId="45817288" w14:textId="77777777" w:rsidTr="005F4D20">
        <w:trPr>
          <w:trHeight w:val="20"/>
          <w:tblHeader/>
        </w:trPr>
        <w:tc>
          <w:tcPr>
            <w:tcW w:w="846" w:type="dxa"/>
            <w:tcBorders>
              <w:top w:val="single" w:sz="4" w:space="0" w:color="auto"/>
              <w:left w:val="single" w:sz="4" w:space="0" w:color="auto"/>
              <w:bottom w:val="single" w:sz="4" w:space="0" w:color="auto"/>
              <w:right w:val="single" w:sz="4" w:space="0" w:color="auto"/>
            </w:tcBorders>
            <w:shd w:val="clear" w:color="auto" w:fill="E6E6E6"/>
            <w:hideMark/>
          </w:tcPr>
          <w:p w14:paraId="35A3E2FA" w14:textId="77777777" w:rsidR="00DB6584" w:rsidRPr="00090072" w:rsidRDefault="00DB6584" w:rsidP="005F4D20">
            <w:pPr>
              <w:spacing w:before="0" w:after="0"/>
              <w:ind w:left="0" w:right="-91"/>
              <w:jc w:val="center"/>
              <w:rPr>
                <w:rFonts w:asciiTheme="minorHAnsi" w:hAnsiTheme="minorHAnsi" w:cstheme="minorHAnsi"/>
                <w:b/>
                <w:bCs/>
                <w:lang w:val="en-US" w:eastAsia="en-IN"/>
              </w:rPr>
            </w:pPr>
          </w:p>
          <w:p w14:paraId="6B47650A" w14:textId="77777777" w:rsidR="00DB6584" w:rsidRPr="00090072" w:rsidRDefault="00DB6584" w:rsidP="005F4D20">
            <w:pPr>
              <w:spacing w:before="0" w:after="0"/>
              <w:ind w:left="0" w:right="-91"/>
              <w:jc w:val="center"/>
              <w:rPr>
                <w:rFonts w:asciiTheme="minorHAnsi" w:hAnsiTheme="minorHAnsi" w:cstheme="minorHAnsi"/>
                <w:b/>
                <w:lang w:val="en-US"/>
              </w:rPr>
            </w:pPr>
            <w:r w:rsidRPr="00090072">
              <w:rPr>
                <w:rFonts w:asciiTheme="minorHAnsi" w:hAnsiTheme="minorHAnsi" w:cstheme="minorHAnsi"/>
                <w:b/>
                <w:bCs/>
                <w:lang w:val="en-US" w:eastAsia="en-IN"/>
              </w:rPr>
              <w:t>Sl. No.</w:t>
            </w:r>
          </w:p>
        </w:tc>
        <w:tc>
          <w:tcPr>
            <w:tcW w:w="3118" w:type="dxa"/>
            <w:tcBorders>
              <w:top w:val="single" w:sz="4" w:space="0" w:color="auto"/>
              <w:left w:val="single" w:sz="4" w:space="0" w:color="auto"/>
              <w:bottom w:val="single" w:sz="4" w:space="0" w:color="auto"/>
              <w:right w:val="single" w:sz="4" w:space="0" w:color="auto"/>
            </w:tcBorders>
            <w:shd w:val="clear" w:color="auto" w:fill="E6E6E6"/>
            <w:hideMark/>
          </w:tcPr>
          <w:p w14:paraId="2CFC10C4" w14:textId="77777777" w:rsidR="00DB6584" w:rsidRPr="00090072" w:rsidRDefault="00DB6584" w:rsidP="005F4D20">
            <w:pPr>
              <w:spacing w:before="0" w:after="0"/>
              <w:ind w:left="0" w:right="99"/>
              <w:jc w:val="center"/>
              <w:rPr>
                <w:rFonts w:asciiTheme="minorHAnsi" w:hAnsiTheme="minorHAnsi" w:cstheme="minorHAnsi"/>
                <w:b/>
                <w:lang w:val="en-US"/>
              </w:rPr>
            </w:pPr>
          </w:p>
          <w:p w14:paraId="5D1C0AD7" w14:textId="77777777" w:rsidR="00DB6584" w:rsidRPr="00090072" w:rsidRDefault="00DB6584" w:rsidP="005F4D20">
            <w:pPr>
              <w:spacing w:before="0" w:after="0"/>
              <w:ind w:left="0" w:right="99"/>
              <w:jc w:val="center"/>
              <w:rPr>
                <w:rFonts w:asciiTheme="minorHAnsi" w:hAnsiTheme="minorHAnsi" w:cstheme="minorHAnsi"/>
                <w:b/>
                <w:lang w:val="en-US"/>
              </w:rPr>
            </w:pPr>
          </w:p>
          <w:p w14:paraId="17D8B991" w14:textId="77777777" w:rsidR="00DB6584" w:rsidRPr="00090072" w:rsidRDefault="00DB6584" w:rsidP="005F4D20">
            <w:pPr>
              <w:spacing w:before="0" w:after="0"/>
              <w:ind w:left="0" w:right="99"/>
              <w:jc w:val="center"/>
              <w:rPr>
                <w:rFonts w:asciiTheme="minorHAnsi" w:hAnsiTheme="minorHAnsi" w:cstheme="minorHAnsi"/>
                <w:b/>
                <w:lang w:val="en-US"/>
              </w:rPr>
            </w:pPr>
          </w:p>
          <w:p w14:paraId="7053B2E2" w14:textId="77777777" w:rsidR="00DB6584" w:rsidRPr="00090072" w:rsidRDefault="00DB6584" w:rsidP="005F4D20">
            <w:pPr>
              <w:spacing w:before="0" w:after="0"/>
              <w:ind w:left="0" w:right="99"/>
              <w:jc w:val="center"/>
              <w:rPr>
                <w:rFonts w:asciiTheme="minorHAnsi" w:hAnsiTheme="minorHAnsi" w:cstheme="minorHAnsi"/>
                <w:b/>
                <w:lang w:val="en-US"/>
              </w:rPr>
            </w:pPr>
            <w:r w:rsidRPr="00090072">
              <w:rPr>
                <w:rFonts w:asciiTheme="minorHAnsi" w:hAnsiTheme="minorHAnsi" w:cstheme="minorHAnsi"/>
                <w:b/>
                <w:lang w:val="en-US"/>
              </w:rPr>
              <w:t>Name of the Transmission Element</w:t>
            </w:r>
          </w:p>
        </w:tc>
        <w:tc>
          <w:tcPr>
            <w:tcW w:w="1701" w:type="dxa"/>
            <w:tcBorders>
              <w:top w:val="single" w:sz="4" w:space="0" w:color="auto"/>
              <w:left w:val="single" w:sz="4" w:space="0" w:color="auto"/>
              <w:bottom w:val="single" w:sz="4" w:space="0" w:color="auto"/>
              <w:right w:val="single" w:sz="4" w:space="0" w:color="auto"/>
            </w:tcBorders>
            <w:shd w:val="clear" w:color="auto" w:fill="E6E6E6"/>
            <w:hideMark/>
          </w:tcPr>
          <w:p w14:paraId="560285AE" w14:textId="77777777" w:rsidR="00DB6584" w:rsidRPr="00090072" w:rsidRDefault="00DB6584" w:rsidP="005F4D20">
            <w:pPr>
              <w:spacing w:before="0" w:after="0"/>
              <w:ind w:left="0" w:right="147"/>
              <w:jc w:val="center"/>
              <w:rPr>
                <w:rFonts w:asciiTheme="minorHAnsi" w:hAnsiTheme="minorHAnsi" w:cstheme="minorHAnsi"/>
                <w:b/>
                <w:lang w:val="en-US"/>
              </w:rPr>
            </w:pPr>
          </w:p>
          <w:p w14:paraId="39CF4E89" w14:textId="77777777" w:rsidR="00DB6584" w:rsidRPr="00090072" w:rsidRDefault="00DB6584" w:rsidP="005F4D20">
            <w:pPr>
              <w:spacing w:before="0" w:after="0"/>
              <w:ind w:left="0" w:right="147"/>
              <w:jc w:val="center"/>
              <w:rPr>
                <w:rFonts w:asciiTheme="minorHAnsi" w:hAnsiTheme="minorHAnsi" w:cstheme="minorHAnsi"/>
                <w:b/>
                <w:lang w:val="en-US"/>
              </w:rPr>
            </w:pPr>
          </w:p>
          <w:p w14:paraId="6104ADF1" w14:textId="77777777" w:rsidR="00DB6584" w:rsidRPr="00090072" w:rsidRDefault="00DB6584" w:rsidP="005F4D20">
            <w:pPr>
              <w:spacing w:before="0" w:after="0"/>
              <w:ind w:left="0" w:right="147"/>
              <w:jc w:val="center"/>
              <w:rPr>
                <w:rFonts w:asciiTheme="minorHAnsi" w:hAnsiTheme="minorHAnsi" w:cstheme="minorHAnsi"/>
                <w:b/>
                <w:lang w:val="en-US"/>
              </w:rPr>
            </w:pPr>
          </w:p>
          <w:p w14:paraId="0B91DE08" w14:textId="77777777" w:rsidR="00DB6584" w:rsidRPr="00090072" w:rsidRDefault="00DB6584" w:rsidP="005F4D20">
            <w:pPr>
              <w:spacing w:before="0" w:after="0"/>
              <w:ind w:left="0" w:right="147"/>
              <w:jc w:val="center"/>
              <w:rPr>
                <w:rFonts w:asciiTheme="minorHAnsi" w:hAnsiTheme="minorHAnsi" w:cstheme="minorHAnsi"/>
                <w:b/>
                <w:i/>
                <w:iCs/>
                <w:lang w:val="en-US"/>
              </w:rPr>
            </w:pPr>
            <w:r w:rsidRPr="00090072">
              <w:rPr>
                <w:rFonts w:asciiTheme="minorHAnsi" w:hAnsiTheme="minorHAnsi" w:cstheme="minorHAnsi"/>
                <w:b/>
                <w:lang w:val="en-US"/>
              </w:rPr>
              <w:t>Scheduled COD</w:t>
            </w:r>
          </w:p>
        </w:tc>
        <w:tc>
          <w:tcPr>
            <w:tcW w:w="1843" w:type="dxa"/>
            <w:tcBorders>
              <w:top w:val="single" w:sz="4" w:space="0" w:color="auto"/>
              <w:left w:val="single" w:sz="4" w:space="0" w:color="auto"/>
              <w:bottom w:val="single" w:sz="4" w:space="0" w:color="auto"/>
              <w:right w:val="single" w:sz="4" w:space="0" w:color="auto"/>
            </w:tcBorders>
            <w:shd w:val="clear" w:color="auto" w:fill="E6E6E6"/>
            <w:hideMark/>
          </w:tcPr>
          <w:p w14:paraId="75FF8676" w14:textId="77777777" w:rsidR="00DB6584" w:rsidRPr="00090072" w:rsidRDefault="00DB6584" w:rsidP="005F4D20">
            <w:pPr>
              <w:spacing w:before="0" w:after="0"/>
              <w:ind w:left="100" w:right="107"/>
              <w:jc w:val="center"/>
              <w:rPr>
                <w:rFonts w:asciiTheme="minorHAnsi" w:hAnsiTheme="minorHAnsi" w:cstheme="minorHAnsi"/>
                <w:b/>
                <w:lang w:val="en-US"/>
              </w:rPr>
            </w:pPr>
            <w:r w:rsidRPr="00090072">
              <w:rPr>
                <w:rFonts w:asciiTheme="minorHAnsi" w:hAnsiTheme="minorHAnsi" w:cstheme="minorHAnsi"/>
                <w:b/>
                <w:lang w:val="en-US"/>
              </w:rPr>
              <w:t>Percentage of Quoted Transmission Charges recoverable on Scheduled COD of the Element of the Project</w:t>
            </w:r>
          </w:p>
        </w:tc>
        <w:tc>
          <w:tcPr>
            <w:tcW w:w="1985" w:type="dxa"/>
            <w:tcBorders>
              <w:top w:val="single" w:sz="4" w:space="0" w:color="auto"/>
              <w:left w:val="single" w:sz="4" w:space="0" w:color="auto"/>
              <w:bottom w:val="single" w:sz="4" w:space="0" w:color="auto"/>
              <w:right w:val="single" w:sz="4" w:space="0" w:color="auto"/>
            </w:tcBorders>
            <w:shd w:val="clear" w:color="auto" w:fill="E6E6E6"/>
          </w:tcPr>
          <w:p w14:paraId="66D6477D" w14:textId="77777777" w:rsidR="00DB6584" w:rsidRPr="00090072" w:rsidRDefault="00DB6584" w:rsidP="005F4D20">
            <w:pPr>
              <w:spacing w:before="0" w:after="0"/>
              <w:ind w:left="177" w:right="152"/>
              <w:jc w:val="both"/>
              <w:rPr>
                <w:rFonts w:asciiTheme="minorHAnsi" w:hAnsiTheme="minorHAnsi" w:cstheme="minorHAnsi"/>
                <w:b/>
                <w:lang w:val="en-US"/>
              </w:rPr>
            </w:pPr>
            <w:r w:rsidRPr="00090072">
              <w:rPr>
                <w:rFonts w:asciiTheme="minorHAnsi" w:hAnsiTheme="minorHAnsi" w:cstheme="minorHAnsi"/>
                <w:b/>
                <w:lang w:val="en-US"/>
              </w:rPr>
              <w:t>Element(s) which are pre-required for declaring the commercial operation (COD) of the respective Element</w:t>
            </w:r>
          </w:p>
        </w:tc>
      </w:tr>
      <w:tr w:rsidR="00DB6584" w:rsidRPr="00090072" w14:paraId="64B0942E" w14:textId="77777777" w:rsidTr="005F4D20">
        <w:trPr>
          <w:trHeight w:val="758"/>
        </w:trPr>
        <w:tc>
          <w:tcPr>
            <w:tcW w:w="846" w:type="dxa"/>
            <w:tcBorders>
              <w:top w:val="single" w:sz="4" w:space="0" w:color="auto"/>
              <w:left w:val="single" w:sz="4" w:space="0" w:color="auto"/>
              <w:bottom w:val="single" w:sz="4" w:space="0" w:color="auto"/>
              <w:right w:val="single" w:sz="4" w:space="0" w:color="auto"/>
            </w:tcBorders>
          </w:tcPr>
          <w:p w14:paraId="1213A95F" w14:textId="77777777" w:rsidR="00DB6584" w:rsidRPr="00090072" w:rsidRDefault="00DB6584" w:rsidP="00DB6584">
            <w:pPr>
              <w:numPr>
                <w:ilvl w:val="1"/>
                <w:numId w:val="93"/>
              </w:numPr>
              <w:spacing w:before="0" w:after="0"/>
              <w:ind w:left="721" w:right="-91" w:hanging="425"/>
              <w:jc w:val="both"/>
              <w:rPr>
                <w:rFonts w:asciiTheme="minorHAnsi" w:eastAsia="Calibri" w:hAnsiTheme="minorHAnsi" w:cstheme="minorHAnsi"/>
                <w:lang w:val="en-US"/>
              </w:rPr>
            </w:pPr>
          </w:p>
        </w:tc>
        <w:tc>
          <w:tcPr>
            <w:tcW w:w="3118" w:type="dxa"/>
            <w:tcBorders>
              <w:top w:val="single" w:sz="4" w:space="0" w:color="auto"/>
              <w:left w:val="single" w:sz="4" w:space="0" w:color="auto"/>
              <w:bottom w:val="single" w:sz="4" w:space="0" w:color="auto"/>
              <w:right w:val="single" w:sz="4" w:space="0" w:color="auto"/>
            </w:tcBorders>
            <w:vAlign w:val="center"/>
          </w:tcPr>
          <w:p w14:paraId="17554C73" w14:textId="77777777" w:rsidR="00DB6584" w:rsidRPr="00090072" w:rsidRDefault="00DB6584" w:rsidP="005F4D20">
            <w:pPr>
              <w:adjustRightInd w:val="0"/>
              <w:spacing w:before="0" w:after="0"/>
              <w:ind w:left="72" w:right="82"/>
              <w:rPr>
                <w:rFonts w:asciiTheme="minorHAnsi" w:hAnsiTheme="minorHAnsi" w:cstheme="minorHAnsi"/>
                <w:lang w:val="en-US"/>
              </w:rPr>
            </w:pPr>
            <w:r w:rsidRPr="00281AC8">
              <w:rPr>
                <w:rFonts w:asciiTheme="minorHAnsi" w:hAnsiTheme="minorHAnsi" w:cstheme="minorHAnsi"/>
                <w:lang w:val="en-US"/>
              </w:rPr>
              <w:t>Establishment of 4x1500 MVA, 765/400 kV Navinal (Mundra) S/s (GIS) with 2x330 MVAR, 765 kV and 1x125 MVAr, 420 kV bus reactors</w:t>
            </w:r>
          </w:p>
        </w:tc>
        <w:tc>
          <w:tcPr>
            <w:tcW w:w="1701" w:type="dxa"/>
            <w:vMerge w:val="restart"/>
            <w:tcBorders>
              <w:top w:val="single" w:sz="4" w:space="0" w:color="auto"/>
              <w:left w:val="single" w:sz="4" w:space="0" w:color="auto"/>
              <w:right w:val="single" w:sz="4" w:space="0" w:color="auto"/>
            </w:tcBorders>
            <w:vAlign w:val="center"/>
          </w:tcPr>
          <w:p w14:paraId="3E628E53" w14:textId="6D65D705" w:rsidR="00DB6584" w:rsidRPr="00281AC8" w:rsidRDefault="00DB6584" w:rsidP="005F4D20">
            <w:pPr>
              <w:adjustRightInd w:val="0"/>
              <w:spacing w:before="0" w:after="0"/>
              <w:ind w:left="72" w:right="82"/>
              <w:jc w:val="center"/>
              <w:rPr>
                <w:rFonts w:asciiTheme="minorHAnsi" w:hAnsiTheme="minorHAnsi" w:cstheme="minorHAnsi"/>
                <w:lang w:val="en-US"/>
              </w:rPr>
            </w:pPr>
            <w:r w:rsidRPr="00281AC8">
              <w:rPr>
                <w:rFonts w:asciiTheme="minorHAnsi" w:hAnsiTheme="minorHAnsi" w:cstheme="minorHAnsi"/>
                <w:lang w:val="en-US"/>
              </w:rPr>
              <w:t xml:space="preserve">21 months </w:t>
            </w:r>
            <w:r w:rsidR="008B1358">
              <w:rPr>
                <w:rFonts w:asciiTheme="minorHAnsi" w:hAnsiTheme="minorHAnsi" w:cstheme="minorHAnsi"/>
                <w:lang w:val="en-US"/>
              </w:rPr>
              <w:t>(14.07.2026)</w:t>
            </w:r>
          </w:p>
        </w:tc>
        <w:tc>
          <w:tcPr>
            <w:tcW w:w="1843" w:type="dxa"/>
            <w:vMerge w:val="restart"/>
            <w:tcBorders>
              <w:top w:val="single" w:sz="4" w:space="0" w:color="auto"/>
              <w:left w:val="single" w:sz="4" w:space="0" w:color="auto"/>
              <w:right w:val="single" w:sz="4" w:space="0" w:color="auto"/>
            </w:tcBorders>
            <w:vAlign w:val="center"/>
          </w:tcPr>
          <w:p w14:paraId="65FAE8FB" w14:textId="77777777" w:rsidR="00DB6584" w:rsidRPr="00281AC8" w:rsidRDefault="00DB6584" w:rsidP="005F4D20">
            <w:pPr>
              <w:adjustRightInd w:val="0"/>
              <w:spacing w:before="0" w:after="0"/>
              <w:ind w:left="72" w:right="82"/>
              <w:jc w:val="center"/>
              <w:rPr>
                <w:rFonts w:asciiTheme="minorHAnsi" w:hAnsiTheme="minorHAnsi" w:cstheme="minorHAnsi"/>
                <w:lang w:val="en-US"/>
              </w:rPr>
            </w:pPr>
            <w:r w:rsidRPr="00281AC8">
              <w:rPr>
                <w:rFonts w:asciiTheme="minorHAnsi" w:hAnsiTheme="minorHAnsi" w:cstheme="minorHAnsi"/>
                <w:lang w:val="en-US"/>
              </w:rPr>
              <w:t>100%</w:t>
            </w:r>
          </w:p>
        </w:tc>
        <w:tc>
          <w:tcPr>
            <w:tcW w:w="1985" w:type="dxa"/>
            <w:vMerge w:val="restart"/>
            <w:tcBorders>
              <w:top w:val="single" w:sz="4" w:space="0" w:color="auto"/>
              <w:left w:val="single" w:sz="4" w:space="0" w:color="auto"/>
              <w:right w:val="single" w:sz="4" w:space="0" w:color="auto"/>
            </w:tcBorders>
            <w:vAlign w:val="center"/>
          </w:tcPr>
          <w:p w14:paraId="65C8D56D" w14:textId="77777777" w:rsidR="00DB6584" w:rsidRPr="00281AC8" w:rsidRDefault="00DB6584" w:rsidP="005F4D20">
            <w:pPr>
              <w:adjustRightInd w:val="0"/>
              <w:spacing w:before="0" w:after="0"/>
              <w:ind w:left="72" w:right="82"/>
              <w:jc w:val="center"/>
              <w:rPr>
                <w:rFonts w:asciiTheme="minorHAnsi" w:hAnsiTheme="minorHAnsi" w:cstheme="minorHAnsi"/>
                <w:lang w:val="en-US"/>
              </w:rPr>
            </w:pPr>
            <w:r w:rsidRPr="00281AC8">
              <w:rPr>
                <w:rFonts w:asciiTheme="minorHAnsi" w:hAnsiTheme="minorHAnsi" w:cstheme="minorHAnsi"/>
                <w:lang w:val="en-US"/>
              </w:rPr>
              <w:t>All elements of the scheme are required to be commissioned simultaneously as their utilization is dependent on each other</w:t>
            </w:r>
          </w:p>
        </w:tc>
      </w:tr>
      <w:tr w:rsidR="00DB6584" w:rsidRPr="00090072" w14:paraId="4AA9AAE8" w14:textId="77777777" w:rsidTr="005F4D20">
        <w:trPr>
          <w:trHeight w:val="758"/>
        </w:trPr>
        <w:tc>
          <w:tcPr>
            <w:tcW w:w="846" w:type="dxa"/>
            <w:tcBorders>
              <w:top w:val="single" w:sz="4" w:space="0" w:color="auto"/>
              <w:left w:val="single" w:sz="4" w:space="0" w:color="auto"/>
              <w:bottom w:val="single" w:sz="4" w:space="0" w:color="auto"/>
              <w:right w:val="single" w:sz="4" w:space="0" w:color="auto"/>
            </w:tcBorders>
          </w:tcPr>
          <w:p w14:paraId="6531A3E4" w14:textId="77777777" w:rsidR="00DB6584" w:rsidRPr="00090072" w:rsidRDefault="00DB6584" w:rsidP="00DB6584">
            <w:pPr>
              <w:numPr>
                <w:ilvl w:val="1"/>
                <w:numId w:val="93"/>
              </w:numPr>
              <w:spacing w:before="0" w:after="0"/>
              <w:ind w:left="721" w:right="-91" w:hanging="425"/>
              <w:jc w:val="both"/>
              <w:rPr>
                <w:rFonts w:asciiTheme="minorHAnsi" w:eastAsia="Calibri" w:hAnsiTheme="minorHAnsi" w:cstheme="minorHAnsi"/>
                <w:lang w:val="en-US"/>
              </w:rPr>
            </w:pPr>
          </w:p>
        </w:tc>
        <w:tc>
          <w:tcPr>
            <w:tcW w:w="3118" w:type="dxa"/>
            <w:tcBorders>
              <w:top w:val="single" w:sz="4" w:space="0" w:color="auto"/>
              <w:left w:val="single" w:sz="4" w:space="0" w:color="auto"/>
              <w:bottom w:val="single" w:sz="4" w:space="0" w:color="auto"/>
              <w:right w:val="single" w:sz="4" w:space="0" w:color="auto"/>
            </w:tcBorders>
            <w:vAlign w:val="center"/>
          </w:tcPr>
          <w:p w14:paraId="3C695358" w14:textId="77777777" w:rsidR="00DB6584" w:rsidRPr="00281AC8" w:rsidRDefault="00DB6584" w:rsidP="005F4D20">
            <w:pPr>
              <w:adjustRightInd w:val="0"/>
              <w:spacing w:before="0" w:after="0"/>
              <w:ind w:left="72" w:right="82"/>
              <w:rPr>
                <w:rFonts w:asciiTheme="minorHAnsi" w:hAnsiTheme="minorHAnsi" w:cstheme="minorHAnsi"/>
                <w:lang w:val="en-US"/>
              </w:rPr>
            </w:pPr>
            <w:r w:rsidRPr="00281AC8">
              <w:rPr>
                <w:rFonts w:asciiTheme="minorHAnsi" w:hAnsiTheme="minorHAnsi" w:cstheme="minorHAnsi"/>
                <w:lang w:val="en-US"/>
              </w:rPr>
              <w:t>LILO of Bhuj-II – Lakadia 765 kV D/C line at Navinal (Mundra) (GIS) S/s with associated bays at Navinal (Mundra) (GIS) S/s</w:t>
            </w:r>
          </w:p>
        </w:tc>
        <w:tc>
          <w:tcPr>
            <w:tcW w:w="1701" w:type="dxa"/>
            <w:vMerge/>
            <w:tcBorders>
              <w:left w:val="single" w:sz="4" w:space="0" w:color="auto"/>
              <w:right w:val="single" w:sz="4" w:space="0" w:color="auto"/>
            </w:tcBorders>
            <w:vAlign w:val="center"/>
          </w:tcPr>
          <w:p w14:paraId="2FAF37ED" w14:textId="77777777" w:rsidR="00DB6584" w:rsidRPr="00090072" w:rsidRDefault="00DB6584" w:rsidP="005F4D20">
            <w:pPr>
              <w:adjustRightInd w:val="0"/>
              <w:spacing w:before="0" w:after="0"/>
              <w:ind w:left="72" w:right="82"/>
              <w:jc w:val="center"/>
              <w:rPr>
                <w:rFonts w:asciiTheme="minorHAnsi" w:hAnsiTheme="minorHAnsi" w:cstheme="minorHAnsi"/>
              </w:rPr>
            </w:pPr>
          </w:p>
        </w:tc>
        <w:tc>
          <w:tcPr>
            <w:tcW w:w="1843" w:type="dxa"/>
            <w:vMerge/>
            <w:tcBorders>
              <w:left w:val="single" w:sz="4" w:space="0" w:color="auto"/>
              <w:right w:val="single" w:sz="4" w:space="0" w:color="auto"/>
            </w:tcBorders>
            <w:vAlign w:val="center"/>
          </w:tcPr>
          <w:p w14:paraId="70015A95" w14:textId="77777777" w:rsidR="00DB6584" w:rsidRPr="00090072" w:rsidRDefault="00DB6584" w:rsidP="005F4D20">
            <w:pPr>
              <w:adjustRightInd w:val="0"/>
              <w:spacing w:before="0" w:after="0"/>
              <w:ind w:left="72" w:right="82"/>
              <w:jc w:val="center"/>
              <w:rPr>
                <w:rFonts w:asciiTheme="minorHAnsi" w:hAnsiTheme="minorHAnsi" w:cstheme="minorHAnsi"/>
              </w:rPr>
            </w:pPr>
          </w:p>
        </w:tc>
        <w:tc>
          <w:tcPr>
            <w:tcW w:w="1985" w:type="dxa"/>
            <w:vMerge/>
            <w:tcBorders>
              <w:left w:val="single" w:sz="4" w:space="0" w:color="auto"/>
              <w:right w:val="single" w:sz="4" w:space="0" w:color="auto"/>
            </w:tcBorders>
            <w:vAlign w:val="center"/>
          </w:tcPr>
          <w:p w14:paraId="7EFCFE03" w14:textId="77777777" w:rsidR="00DB6584" w:rsidRPr="00090072" w:rsidRDefault="00DB6584" w:rsidP="005F4D20">
            <w:pPr>
              <w:adjustRightInd w:val="0"/>
              <w:spacing w:before="0" w:after="0"/>
              <w:ind w:left="72" w:right="82"/>
              <w:jc w:val="center"/>
              <w:rPr>
                <w:rFonts w:asciiTheme="minorHAnsi" w:hAnsiTheme="minorHAnsi" w:cstheme="minorHAnsi"/>
              </w:rPr>
            </w:pPr>
          </w:p>
        </w:tc>
      </w:tr>
      <w:tr w:rsidR="00DB6584" w:rsidRPr="00090072" w14:paraId="5DC035D2" w14:textId="77777777" w:rsidTr="005F4D20">
        <w:trPr>
          <w:trHeight w:val="758"/>
        </w:trPr>
        <w:tc>
          <w:tcPr>
            <w:tcW w:w="846" w:type="dxa"/>
            <w:tcBorders>
              <w:top w:val="single" w:sz="4" w:space="0" w:color="auto"/>
              <w:left w:val="single" w:sz="4" w:space="0" w:color="auto"/>
              <w:bottom w:val="single" w:sz="4" w:space="0" w:color="auto"/>
              <w:right w:val="single" w:sz="4" w:space="0" w:color="auto"/>
            </w:tcBorders>
          </w:tcPr>
          <w:p w14:paraId="6A0E5CD2" w14:textId="77777777" w:rsidR="00DB6584" w:rsidRPr="00090072" w:rsidRDefault="00DB6584" w:rsidP="00DB6584">
            <w:pPr>
              <w:numPr>
                <w:ilvl w:val="1"/>
                <w:numId w:val="93"/>
              </w:numPr>
              <w:spacing w:before="0" w:after="0"/>
              <w:ind w:left="721" w:right="-91" w:hanging="425"/>
              <w:jc w:val="both"/>
              <w:rPr>
                <w:rFonts w:asciiTheme="minorHAnsi" w:eastAsia="Calibri" w:hAnsiTheme="minorHAnsi" w:cstheme="minorHAnsi"/>
                <w:lang w:val="en-US"/>
              </w:rPr>
            </w:pPr>
          </w:p>
        </w:tc>
        <w:tc>
          <w:tcPr>
            <w:tcW w:w="3118" w:type="dxa"/>
            <w:tcBorders>
              <w:top w:val="single" w:sz="4" w:space="0" w:color="auto"/>
              <w:left w:val="single" w:sz="4" w:space="0" w:color="auto"/>
              <w:bottom w:val="single" w:sz="4" w:space="0" w:color="auto"/>
              <w:right w:val="single" w:sz="4" w:space="0" w:color="auto"/>
            </w:tcBorders>
            <w:vAlign w:val="center"/>
          </w:tcPr>
          <w:p w14:paraId="440BDCA0" w14:textId="77777777" w:rsidR="00DB6584" w:rsidRPr="00281AC8" w:rsidRDefault="00DB6584" w:rsidP="005F4D20">
            <w:pPr>
              <w:adjustRightInd w:val="0"/>
              <w:spacing w:before="0" w:after="0"/>
              <w:ind w:left="72" w:right="82"/>
              <w:rPr>
                <w:rFonts w:asciiTheme="minorHAnsi" w:hAnsiTheme="minorHAnsi" w:cstheme="minorHAnsi"/>
                <w:lang w:val="en-US"/>
              </w:rPr>
            </w:pPr>
            <w:r w:rsidRPr="00281AC8">
              <w:rPr>
                <w:rFonts w:asciiTheme="minorHAnsi" w:hAnsiTheme="minorHAnsi" w:cstheme="minorHAnsi"/>
                <w:lang w:val="en-US"/>
              </w:rPr>
              <w:t>Installation of 1x330 MVAr switchable line reactor on each ckt at Navinal end of Lakadia – Navinal 765 kV D/C line (formed after above LILO)</w:t>
            </w:r>
          </w:p>
        </w:tc>
        <w:tc>
          <w:tcPr>
            <w:tcW w:w="1701" w:type="dxa"/>
            <w:vMerge/>
            <w:tcBorders>
              <w:left w:val="single" w:sz="4" w:space="0" w:color="auto"/>
              <w:right w:val="single" w:sz="4" w:space="0" w:color="auto"/>
            </w:tcBorders>
            <w:vAlign w:val="center"/>
          </w:tcPr>
          <w:p w14:paraId="161BB507" w14:textId="77777777" w:rsidR="00DB6584" w:rsidRPr="00090072" w:rsidRDefault="00DB6584" w:rsidP="005F4D20">
            <w:pPr>
              <w:adjustRightInd w:val="0"/>
              <w:spacing w:before="0" w:after="0"/>
              <w:ind w:left="72" w:right="82"/>
              <w:jc w:val="center"/>
              <w:rPr>
                <w:rFonts w:asciiTheme="minorHAnsi" w:hAnsiTheme="minorHAnsi" w:cstheme="minorHAnsi"/>
              </w:rPr>
            </w:pPr>
          </w:p>
        </w:tc>
        <w:tc>
          <w:tcPr>
            <w:tcW w:w="1843" w:type="dxa"/>
            <w:vMerge/>
            <w:tcBorders>
              <w:left w:val="single" w:sz="4" w:space="0" w:color="auto"/>
              <w:right w:val="single" w:sz="4" w:space="0" w:color="auto"/>
            </w:tcBorders>
            <w:vAlign w:val="center"/>
          </w:tcPr>
          <w:p w14:paraId="3FFC8B49" w14:textId="77777777" w:rsidR="00DB6584" w:rsidRPr="00090072" w:rsidRDefault="00DB6584" w:rsidP="005F4D20">
            <w:pPr>
              <w:adjustRightInd w:val="0"/>
              <w:spacing w:before="0" w:after="0"/>
              <w:ind w:left="72" w:right="82"/>
              <w:jc w:val="center"/>
              <w:rPr>
                <w:rFonts w:asciiTheme="minorHAnsi" w:hAnsiTheme="minorHAnsi" w:cstheme="minorHAnsi"/>
              </w:rPr>
            </w:pPr>
          </w:p>
        </w:tc>
        <w:tc>
          <w:tcPr>
            <w:tcW w:w="1985" w:type="dxa"/>
            <w:vMerge/>
            <w:tcBorders>
              <w:left w:val="single" w:sz="4" w:space="0" w:color="auto"/>
              <w:right w:val="single" w:sz="4" w:space="0" w:color="auto"/>
            </w:tcBorders>
            <w:vAlign w:val="center"/>
          </w:tcPr>
          <w:p w14:paraId="56783CC5" w14:textId="77777777" w:rsidR="00DB6584" w:rsidRPr="00090072" w:rsidRDefault="00DB6584" w:rsidP="005F4D20">
            <w:pPr>
              <w:adjustRightInd w:val="0"/>
              <w:spacing w:before="0" w:after="0"/>
              <w:ind w:left="72" w:right="82"/>
              <w:jc w:val="center"/>
              <w:rPr>
                <w:rFonts w:asciiTheme="minorHAnsi" w:hAnsiTheme="minorHAnsi" w:cstheme="minorHAnsi"/>
              </w:rPr>
            </w:pPr>
          </w:p>
        </w:tc>
      </w:tr>
    </w:tbl>
    <w:p w14:paraId="31DD947A" w14:textId="77777777" w:rsidR="00DB6584" w:rsidRDefault="00DB6584" w:rsidP="00DB6584">
      <w:pPr>
        <w:widowControl w:val="0"/>
        <w:autoSpaceDE w:val="0"/>
        <w:autoSpaceDN w:val="0"/>
        <w:spacing w:before="240" w:after="0" w:line="276" w:lineRule="auto"/>
        <w:ind w:left="3600" w:firstLine="720"/>
        <w:jc w:val="both"/>
        <w:rPr>
          <w:rFonts w:asciiTheme="minorHAnsi" w:hAnsiTheme="minorHAnsi" w:cstheme="minorHAnsi"/>
          <w:b/>
          <w:sz w:val="28"/>
        </w:rPr>
      </w:pPr>
    </w:p>
    <w:p w14:paraId="1C95E856" w14:textId="77777777" w:rsidR="00DB6584" w:rsidRDefault="00DB6584" w:rsidP="00DB6584">
      <w:pPr>
        <w:widowControl w:val="0"/>
        <w:autoSpaceDE w:val="0"/>
        <w:autoSpaceDN w:val="0"/>
        <w:spacing w:before="240" w:after="0" w:line="276" w:lineRule="auto"/>
        <w:ind w:left="3600" w:firstLine="720"/>
        <w:jc w:val="both"/>
        <w:rPr>
          <w:rFonts w:asciiTheme="minorHAnsi" w:hAnsiTheme="minorHAnsi" w:cstheme="minorHAnsi"/>
          <w:b/>
          <w:sz w:val="28"/>
        </w:rPr>
      </w:pPr>
    </w:p>
    <w:p w14:paraId="3DFEE0D1" w14:textId="77777777" w:rsidR="00DB6584" w:rsidRDefault="00DB6584" w:rsidP="00DB6584">
      <w:pPr>
        <w:widowControl w:val="0"/>
        <w:autoSpaceDE w:val="0"/>
        <w:autoSpaceDN w:val="0"/>
        <w:spacing w:before="240" w:after="0" w:line="276" w:lineRule="auto"/>
        <w:ind w:left="3600" w:firstLine="720"/>
        <w:jc w:val="both"/>
        <w:rPr>
          <w:rFonts w:asciiTheme="minorHAnsi" w:hAnsiTheme="minorHAnsi" w:cstheme="minorHAnsi"/>
          <w:b/>
          <w:sz w:val="28"/>
        </w:rPr>
      </w:pPr>
    </w:p>
    <w:p w14:paraId="760386E4" w14:textId="77777777" w:rsidR="00DB6584" w:rsidRDefault="00DB6584" w:rsidP="00DB6584">
      <w:pPr>
        <w:tabs>
          <w:tab w:val="left" w:pos="9072"/>
        </w:tabs>
        <w:ind w:left="0" w:right="327"/>
        <w:rPr>
          <w:rFonts w:asciiTheme="minorHAnsi" w:hAnsiTheme="minorHAnsi" w:cstheme="minorHAnsi"/>
          <w:b/>
          <w:sz w:val="28"/>
        </w:rPr>
      </w:pPr>
    </w:p>
    <w:p w14:paraId="005AD849" w14:textId="77777777" w:rsidR="00DB6584" w:rsidRDefault="00DB6584" w:rsidP="00DB6584">
      <w:pPr>
        <w:tabs>
          <w:tab w:val="left" w:pos="9072"/>
        </w:tabs>
        <w:ind w:left="0" w:right="327"/>
        <w:rPr>
          <w:rFonts w:asciiTheme="minorHAnsi" w:hAnsiTheme="minorHAnsi" w:cstheme="minorHAnsi"/>
          <w:b/>
          <w:sz w:val="28"/>
        </w:rPr>
      </w:pPr>
    </w:p>
    <w:p w14:paraId="38281AF2" w14:textId="77777777" w:rsidR="00DB6584" w:rsidRDefault="00DB6584" w:rsidP="00DB6584">
      <w:pPr>
        <w:tabs>
          <w:tab w:val="left" w:pos="9072"/>
        </w:tabs>
        <w:ind w:left="0" w:right="327"/>
        <w:rPr>
          <w:rFonts w:asciiTheme="minorHAnsi" w:hAnsiTheme="minorHAnsi" w:cstheme="minorHAnsi"/>
          <w:b/>
          <w:sz w:val="28"/>
        </w:rPr>
      </w:pPr>
    </w:p>
    <w:p w14:paraId="759E991E" w14:textId="77777777" w:rsidR="00DB6584" w:rsidRDefault="00DB6584" w:rsidP="00DB6584">
      <w:pPr>
        <w:tabs>
          <w:tab w:val="left" w:pos="9072"/>
        </w:tabs>
        <w:ind w:left="0" w:right="327"/>
        <w:rPr>
          <w:rFonts w:asciiTheme="minorHAnsi" w:hAnsiTheme="minorHAnsi" w:cstheme="minorHAnsi"/>
          <w:b/>
          <w:sz w:val="28"/>
        </w:rPr>
      </w:pPr>
    </w:p>
    <w:p w14:paraId="60650F01" w14:textId="77777777" w:rsidR="00DB6584" w:rsidRDefault="00DB6584" w:rsidP="00DB6584">
      <w:pPr>
        <w:tabs>
          <w:tab w:val="left" w:pos="9072"/>
        </w:tabs>
        <w:ind w:left="0" w:right="327"/>
        <w:rPr>
          <w:rFonts w:asciiTheme="minorHAnsi" w:hAnsiTheme="minorHAnsi" w:cstheme="minorHAnsi"/>
          <w:b/>
          <w:sz w:val="28"/>
        </w:rPr>
      </w:pPr>
    </w:p>
    <w:p w14:paraId="1FFD83FD" w14:textId="77777777" w:rsidR="00DB6584" w:rsidRPr="00090072" w:rsidRDefault="00DB6584" w:rsidP="00DB6584">
      <w:pPr>
        <w:tabs>
          <w:tab w:val="left" w:pos="9072"/>
        </w:tabs>
        <w:ind w:left="0" w:right="327"/>
        <w:jc w:val="center"/>
        <w:rPr>
          <w:rFonts w:asciiTheme="minorHAnsi" w:hAnsiTheme="minorHAnsi" w:cstheme="minorHAnsi"/>
          <w:b/>
        </w:rPr>
      </w:pPr>
      <w:r w:rsidRPr="00090072">
        <w:rPr>
          <w:rFonts w:asciiTheme="minorHAnsi" w:hAnsiTheme="minorHAnsi" w:cstheme="minorHAnsi"/>
          <w:b/>
        </w:rPr>
        <w:lastRenderedPageBreak/>
        <w:t>Schedule: 3</w:t>
      </w:r>
    </w:p>
    <w:p w14:paraId="5BBD4698" w14:textId="77777777" w:rsidR="00DB6584" w:rsidRPr="00090072" w:rsidRDefault="00DB6584" w:rsidP="00DB6584">
      <w:pPr>
        <w:tabs>
          <w:tab w:val="left" w:pos="9072"/>
        </w:tabs>
        <w:ind w:left="426" w:right="327"/>
        <w:jc w:val="center"/>
        <w:rPr>
          <w:rFonts w:asciiTheme="minorHAnsi" w:hAnsiTheme="minorHAnsi" w:cstheme="minorHAnsi"/>
          <w:b/>
        </w:rPr>
      </w:pPr>
      <w:r w:rsidRPr="00090072">
        <w:rPr>
          <w:rFonts w:asciiTheme="minorHAnsi" w:hAnsiTheme="minorHAnsi" w:cstheme="minorHAnsi"/>
          <w:b/>
        </w:rPr>
        <w:t>Safety Rules and Procedures</w:t>
      </w:r>
    </w:p>
    <w:p w14:paraId="074A0C37" w14:textId="77777777" w:rsidR="00DB6584" w:rsidRPr="00090072" w:rsidRDefault="00DB6584" w:rsidP="00DB6584">
      <w:pPr>
        <w:tabs>
          <w:tab w:val="left" w:pos="9072"/>
        </w:tabs>
        <w:ind w:left="426" w:right="327"/>
        <w:jc w:val="both"/>
        <w:rPr>
          <w:rFonts w:asciiTheme="minorHAnsi" w:hAnsiTheme="minorHAnsi" w:cstheme="minorHAnsi"/>
          <w:b/>
        </w:rPr>
      </w:pPr>
      <w:r w:rsidRPr="00090072">
        <w:rPr>
          <w:rFonts w:asciiTheme="minorHAnsi" w:hAnsiTheme="minorHAnsi" w:cstheme="minorHAnsi"/>
          <w:b/>
        </w:rPr>
        <w:t xml:space="preserve">[Note: As referred to in Articles </w:t>
      </w:r>
      <w:r w:rsidRPr="00090072">
        <w:rPr>
          <w:rFonts w:asciiTheme="minorHAnsi" w:hAnsiTheme="minorHAnsi" w:cstheme="minorHAnsi"/>
          <w:b/>
        </w:rPr>
        <w:fldChar w:fldCharType="begin"/>
      </w:r>
      <w:r w:rsidRPr="00090072">
        <w:rPr>
          <w:rFonts w:asciiTheme="minorHAnsi" w:hAnsiTheme="minorHAnsi" w:cstheme="minorHAnsi"/>
          <w:b/>
        </w:rPr>
        <w:instrText xml:space="preserve"> REF _Ref172540486 \r \h  \* MERGEFORMAT </w:instrText>
      </w:r>
      <w:r w:rsidRPr="00090072">
        <w:rPr>
          <w:rFonts w:asciiTheme="minorHAnsi" w:hAnsiTheme="minorHAnsi" w:cstheme="minorHAnsi"/>
          <w:b/>
        </w:rPr>
      </w:r>
      <w:r w:rsidRPr="00090072">
        <w:rPr>
          <w:rFonts w:asciiTheme="minorHAnsi" w:hAnsiTheme="minorHAnsi" w:cstheme="minorHAnsi"/>
          <w:b/>
        </w:rPr>
        <w:fldChar w:fldCharType="separate"/>
      </w:r>
      <w:r w:rsidRPr="00090072">
        <w:rPr>
          <w:rFonts w:asciiTheme="minorHAnsi" w:hAnsiTheme="minorHAnsi" w:cstheme="minorHAnsi"/>
          <w:b/>
        </w:rPr>
        <w:t>5.6</w:t>
      </w:r>
      <w:r w:rsidRPr="00090072">
        <w:rPr>
          <w:rFonts w:asciiTheme="minorHAnsi" w:hAnsiTheme="minorHAnsi" w:cstheme="minorHAnsi"/>
          <w:b/>
        </w:rPr>
        <w:fldChar w:fldCharType="end"/>
      </w:r>
      <w:r w:rsidRPr="00090072">
        <w:rPr>
          <w:rFonts w:asciiTheme="minorHAnsi" w:hAnsiTheme="minorHAnsi" w:cstheme="minorHAnsi"/>
          <w:b/>
        </w:rPr>
        <w:t xml:space="preserve"> of this Agreement]</w:t>
      </w:r>
    </w:p>
    <w:p w14:paraId="3EC34909" w14:textId="77777777" w:rsidR="00DB6584" w:rsidRPr="00090072" w:rsidRDefault="00DB6584" w:rsidP="00DB6584">
      <w:pPr>
        <w:numPr>
          <w:ilvl w:val="0"/>
          <w:numId w:val="94"/>
        </w:numPr>
        <w:ind w:hanging="436"/>
        <w:jc w:val="both"/>
        <w:rPr>
          <w:rFonts w:asciiTheme="minorHAnsi" w:hAnsiTheme="minorHAnsi" w:cstheme="minorHAnsi"/>
          <w:b/>
        </w:rPr>
      </w:pPr>
      <w:r w:rsidRPr="00090072">
        <w:rPr>
          <w:rFonts w:asciiTheme="minorHAnsi" w:hAnsiTheme="minorHAnsi" w:cstheme="minorHAnsi"/>
          <w:b/>
        </w:rPr>
        <w:t>Site Regulations and Safety:</w:t>
      </w:r>
    </w:p>
    <w:p w14:paraId="64D5BACE" w14:textId="77777777" w:rsidR="00DB6584" w:rsidRPr="00090072" w:rsidRDefault="00DB6584" w:rsidP="00DB6584">
      <w:pPr>
        <w:pStyle w:val="Heading3"/>
        <w:keepNext w:val="0"/>
        <w:keepLines/>
        <w:numPr>
          <w:ilvl w:val="0"/>
          <w:numId w:val="0"/>
        </w:numPr>
        <w:ind w:left="720"/>
        <w:rPr>
          <w:rFonts w:asciiTheme="minorHAnsi" w:hAnsiTheme="minorHAnsi" w:cstheme="minorHAnsi"/>
          <w:bCs w:val="0"/>
          <w:sz w:val="24"/>
          <w:szCs w:val="24"/>
        </w:rPr>
      </w:pPr>
      <w:r w:rsidRPr="00090072">
        <w:rPr>
          <w:rFonts w:asciiTheme="minorHAnsi" w:hAnsiTheme="minorHAnsi" w:cstheme="minorHAnsi"/>
          <w:bCs w:val="0"/>
          <w:sz w:val="24"/>
          <w:szCs w:val="24"/>
        </w:rPr>
        <w:t xml:space="preserve">The TSP shall establish Site regulations within sixty (60) days from fulfilment of conditions subsequent, as per Prudent Utility Practices setting out the rules to be observed till expiry of the Agreement at the Site and shall comply therewith. </w:t>
      </w:r>
    </w:p>
    <w:p w14:paraId="766C572F" w14:textId="77777777" w:rsidR="00DB6584" w:rsidRPr="00090072" w:rsidRDefault="00DB6584" w:rsidP="00DB6584">
      <w:pPr>
        <w:pStyle w:val="Heading3"/>
        <w:keepNext w:val="0"/>
        <w:keepLines/>
        <w:numPr>
          <w:ilvl w:val="0"/>
          <w:numId w:val="0"/>
        </w:numPr>
        <w:ind w:left="720"/>
        <w:rPr>
          <w:rFonts w:asciiTheme="minorHAnsi" w:hAnsiTheme="minorHAnsi" w:cstheme="minorHAnsi"/>
          <w:bCs w:val="0"/>
          <w:sz w:val="24"/>
          <w:szCs w:val="24"/>
        </w:rPr>
      </w:pPr>
      <w:r w:rsidRPr="00090072">
        <w:rPr>
          <w:rFonts w:asciiTheme="minorHAnsi" w:hAnsiTheme="minorHAnsi" w:cstheme="minorHAnsi"/>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3559AAEC" w14:textId="77777777" w:rsidR="00DB6584" w:rsidRPr="00090072" w:rsidRDefault="00DB6584" w:rsidP="00DB6584">
      <w:pPr>
        <w:jc w:val="both"/>
        <w:rPr>
          <w:rFonts w:asciiTheme="minorHAnsi" w:hAnsiTheme="minorHAnsi" w:cstheme="minorHAnsi"/>
        </w:rPr>
      </w:pPr>
      <w:r w:rsidRPr="00090072">
        <w:rPr>
          <w:rFonts w:asciiTheme="minorHAnsi" w:hAnsiTheme="minorHAnsi" w:cstheme="minorHAnsi"/>
        </w:rPr>
        <w:t>Copies of such Site regulations shall be provided to the Nodal Agency and the CEA for the purpose of monitoring of the Project.</w:t>
      </w:r>
    </w:p>
    <w:p w14:paraId="4BFEFB85" w14:textId="77777777" w:rsidR="00DB6584" w:rsidRPr="00090072" w:rsidRDefault="00DB6584" w:rsidP="00DB6584">
      <w:pPr>
        <w:numPr>
          <w:ilvl w:val="0"/>
          <w:numId w:val="94"/>
        </w:numPr>
        <w:ind w:hanging="436"/>
        <w:jc w:val="both"/>
        <w:rPr>
          <w:rFonts w:asciiTheme="minorHAnsi" w:hAnsiTheme="minorHAnsi" w:cstheme="minorHAnsi"/>
          <w:b/>
        </w:rPr>
      </w:pPr>
      <w:r w:rsidRPr="00090072">
        <w:rPr>
          <w:rFonts w:asciiTheme="minorHAnsi" w:hAnsiTheme="minorHAnsi" w:cstheme="minorHAnsi"/>
          <w:b/>
        </w:rPr>
        <w:t>Emergency Work:</w:t>
      </w:r>
    </w:p>
    <w:p w14:paraId="10040AB7" w14:textId="77777777" w:rsidR="00DB6584" w:rsidRPr="00090072" w:rsidRDefault="00DB6584" w:rsidP="00DB6584">
      <w:pPr>
        <w:pStyle w:val="Heading3"/>
        <w:keepNext w:val="0"/>
        <w:keepLines/>
        <w:numPr>
          <w:ilvl w:val="0"/>
          <w:numId w:val="0"/>
        </w:numPr>
        <w:ind w:left="720"/>
        <w:rPr>
          <w:rFonts w:asciiTheme="minorHAnsi" w:hAnsiTheme="minorHAnsi" w:cstheme="minorHAnsi"/>
          <w:bCs w:val="0"/>
          <w:sz w:val="24"/>
          <w:szCs w:val="24"/>
        </w:rPr>
      </w:pPr>
      <w:r w:rsidRPr="00090072">
        <w:rPr>
          <w:rFonts w:asciiTheme="minorHAnsi" w:hAnsiTheme="minorHAnsi" w:cstheme="minorHAnsi"/>
          <w:bCs w:val="0"/>
          <w:sz w:val="24"/>
          <w:szCs w:val="24"/>
        </w:rPr>
        <w:t xml:space="preserve">In cases of any emergency, the TSP shall carry out all necessary remedial work as may be necessary. </w:t>
      </w:r>
    </w:p>
    <w:p w14:paraId="061BC974" w14:textId="77777777" w:rsidR="00DB6584" w:rsidRPr="00090072" w:rsidRDefault="00DB6584" w:rsidP="00DB6584">
      <w:pPr>
        <w:pStyle w:val="Heading3"/>
        <w:keepNext w:val="0"/>
        <w:keepLines/>
        <w:numPr>
          <w:ilvl w:val="0"/>
          <w:numId w:val="0"/>
        </w:numPr>
        <w:ind w:left="720"/>
        <w:rPr>
          <w:rFonts w:asciiTheme="minorHAnsi" w:hAnsiTheme="minorHAnsi" w:cstheme="minorHAnsi"/>
          <w:bCs w:val="0"/>
          <w:sz w:val="24"/>
          <w:szCs w:val="24"/>
        </w:rPr>
      </w:pPr>
      <w:r w:rsidRPr="00090072">
        <w:rPr>
          <w:rFonts w:asciiTheme="minorHAnsi" w:hAnsiTheme="minorHAnsi" w:cstheme="minorHAnsi"/>
          <w:bCs w:val="0"/>
          <w:sz w:val="24"/>
          <w:szCs w:val="24"/>
        </w:rPr>
        <w:t>If the work done or caused to be done by any entity, other than the TSP, the TSP shall, reimburse the actual costs incurred, to the other Party carrying out such remedial works.</w:t>
      </w:r>
    </w:p>
    <w:p w14:paraId="730C18BE" w14:textId="77777777" w:rsidR="00DB6584" w:rsidRPr="00090072" w:rsidRDefault="00DB6584" w:rsidP="00DB6584">
      <w:pPr>
        <w:numPr>
          <w:ilvl w:val="0"/>
          <w:numId w:val="94"/>
        </w:numPr>
        <w:ind w:hanging="436"/>
        <w:jc w:val="both"/>
        <w:rPr>
          <w:rFonts w:asciiTheme="minorHAnsi" w:hAnsiTheme="minorHAnsi" w:cstheme="minorHAnsi"/>
          <w:b/>
        </w:rPr>
      </w:pPr>
      <w:r w:rsidRPr="00090072">
        <w:rPr>
          <w:rFonts w:asciiTheme="minorHAnsi" w:hAnsiTheme="minorHAnsi" w:cstheme="minorHAnsi"/>
          <w:b/>
        </w:rPr>
        <w:t>Site Clearance:</w:t>
      </w:r>
    </w:p>
    <w:p w14:paraId="321E144E" w14:textId="77777777" w:rsidR="00DB6584" w:rsidRPr="00090072" w:rsidRDefault="00DB6584" w:rsidP="00DB6584">
      <w:pPr>
        <w:pStyle w:val="Heading3"/>
        <w:keepNext w:val="0"/>
        <w:keepLines/>
        <w:numPr>
          <w:ilvl w:val="0"/>
          <w:numId w:val="0"/>
        </w:numPr>
        <w:ind w:left="720"/>
        <w:rPr>
          <w:rFonts w:asciiTheme="minorHAnsi" w:hAnsiTheme="minorHAnsi" w:cstheme="minorHAnsi"/>
          <w:sz w:val="24"/>
          <w:szCs w:val="24"/>
        </w:rPr>
      </w:pPr>
      <w:r w:rsidRPr="00090072">
        <w:rPr>
          <w:rFonts w:asciiTheme="minorHAnsi" w:hAnsiTheme="minorHAnsi" w:cstheme="minorHAnsi"/>
          <w:sz w:val="24"/>
          <w:szCs w:val="24"/>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46FDC1BD" w14:textId="77777777" w:rsidR="00DB6584" w:rsidRPr="00090072" w:rsidRDefault="00DB6584" w:rsidP="00DB6584">
      <w:pPr>
        <w:numPr>
          <w:ilvl w:val="0"/>
          <w:numId w:val="94"/>
        </w:numPr>
        <w:ind w:hanging="436"/>
        <w:jc w:val="both"/>
        <w:rPr>
          <w:rFonts w:asciiTheme="minorHAnsi" w:hAnsiTheme="minorHAnsi" w:cstheme="minorHAnsi"/>
          <w:b/>
        </w:rPr>
      </w:pPr>
      <w:r w:rsidRPr="00090072">
        <w:rPr>
          <w:rFonts w:asciiTheme="minorHAnsi" w:hAnsiTheme="minorHAnsi" w:cstheme="minorHAnsi"/>
          <w:b/>
        </w:rPr>
        <w:t>Watching and Lighting:</w:t>
      </w:r>
    </w:p>
    <w:p w14:paraId="0FFE3B7E" w14:textId="77777777" w:rsidR="00DB6584" w:rsidRPr="00090072" w:rsidRDefault="00DB6584" w:rsidP="00DB6584">
      <w:pPr>
        <w:pStyle w:val="Heading3"/>
        <w:keepNext w:val="0"/>
        <w:keepLines/>
        <w:numPr>
          <w:ilvl w:val="0"/>
          <w:numId w:val="0"/>
        </w:numPr>
        <w:ind w:left="720"/>
        <w:rPr>
          <w:rFonts w:asciiTheme="minorHAnsi" w:hAnsiTheme="minorHAnsi" w:cstheme="minorHAnsi"/>
          <w:sz w:val="24"/>
          <w:szCs w:val="24"/>
        </w:rPr>
      </w:pPr>
      <w:r w:rsidRPr="00090072">
        <w:rPr>
          <w:rFonts w:asciiTheme="minorHAnsi" w:hAnsiTheme="minorHAnsi" w:cstheme="minorHAnsi"/>
          <w:sz w:val="24"/>
          <w:szCs w:val="24"/>
        </w:rPr>
        <w:t>The TSP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53B98636" w14:textId="77777777" w:rsidR="00BA5013" w:rsidRDefault="00BA5013" w:rsidP="00BA5013">
      <w:pPr>
        <w:widowControl w:val="0"/>
        <w:autoSpaceDE w:val="0"/>
        <w:autoSpaceDN w:val="0"/>
        <w:spacing w:before="240" w:after="0" w:line="276" w:lineRule="auto"/>
        <w:ind w:left="709"/>
        <w:rPr>
          <w:rFonts w:asciiTheme="minorHAnsi" w:hAnsiTheme="minorHAnsi" w:cstheme="minorHAnsi"/>
          <w:b/>
          <w:sz w:val="28"/>
        </w:rPr>
      </w:pPr>
    </w:p>
    <w:p w14:paraId="3FF4F0B0" w14:textId="77777777" w:rsidR="00BA5013" w:rsidRDefault="00BA5013" w:rsidP="00BA5013">
      <w:pPr>
        <w:widowControl w:val="0"/>
        <w:autoSpaceDE w:val="0"/>
        <w:autoSpaceDN w:val="0"/>
        <w:spacing w:before="240" w:after="0" w:line="276" w:lineRule="auto"/>
        <w:ind w:left="709"/>
        <w:rPr>
          <w:rFonts w:asciiTheme="minorHAnsi" w:hAnsiTheme="minorHAnsi" w:cstheme="minorHAnsi"/>
          <w:b/>
          <w:sz w:val="28"/>
        </w:rPr>
      </w:pPr>
    </w:p>
    <w:p w14:paraId="679486A3" w14:textId="77777777" w:rsidR="00BA5013" w:rsidRDefault="00BA5013" w:rsidP="00BA5013">
      <w:pPr>
        <w:widowControl w:val="0"/>
        <w:autoSpaceDE w:val="0"/>
        <w:autoSpaceDN w:val="0"/>
        <w:spacing w:before="240" w:after="0" w:line="276" w:lineRule="auto"/>
        <w:ind w:left="709"/>
        <w:rPr>
          <w:rFonts w:asciiTheme="minorHAnsi" w:hAnsiTheme="minorHAnsi" w:cstheme="minorHAnsi"/>
          <w:b/>
          <w:sz w:val="28"/>
        </w:rPr>
      </w:pPr>
    </w:p>
    <w:p w14:paraId="3C13B4A2" w14:textId="32C26B20" w:rsidR="009623CD" w:rsidRPr="00BA5013" w:rsidRDefault="009623CD" w:rsidP="00BA5013">
      <w:pPr>
        <w:widowControl w:val="0"/>
        <w:autoSpaceDE w:val="0"/>
        <w:autoSpaceDN w:val="0"/>
        <w:spacing w:before="240" w:after="0" w:line="276" w:lineRule="auto"/>
        <w:ind w:left="4309" w:firstLine="11"/>
        <w:rPr>
          <w:rFonts w:asciiTheme="minorHAnsi" w:hAnsiTheme="minorHAnsi" w:cstheme="minorHAnsi"/>
          <w:b/>
          <w:sz w:val="28"/>
        </w:rPr>
      </w:pPr>
      <w:r w:rsidRPr="00BA5013">
        <w:rPr>
          <w:rFonts w:asciiTheme="minorHAnsi" w:hAnsiTheme="minorHAnsi" w:cstheme="minorHAnsi"/>
          <w:b/>
          <w:sz w:val="28"/>
        </w:rPr>
        <w:lastRenderedPageBreak/>
        <w:t>Schedule: 4</w:t>
      </w:r>
    </w:p>
    <w:p w14:paraId="3C13B4A3" w14:textId="77777777" w:rsidR="009623CD" w:rsidRPr="009F6662" w:rsidRDefault="009623CD" w:rsidP="009623CD">
      <w:pPr>
        <w:jc w:val="center"/>
        <w:rPr>
          <w:rFonts w:asciiTheme="minorHAnsi" w:hAnsiTheme="minorHAnsi" w:cstheme="minorHAnsi"/>
          <w:b/>
          <w:sz w:val="28"/>
        </w:rPr>
      </w:pPr>
      <w:r w:rsidRPr="009F6662">
        <w:rPr>
          <w:rFonts w:asciiTheme="minorHAnsi" w:hAnsiTheme="minorHAnsi" w:cstheme="minorHAnsi"/>
          <w:b/>
          <w:sz w:val="28"/>
        </w:rPr>
        <w:t>Computation of Transmission Charges</w:t>
      </w:r>
    </w:p>
    <w:p w14:paraId="3C13B4A4" w14:textId="77777777" w:rsidR="009623CD" w:rsidRPr="009F6662" w:rsidRDefault="009623CD" w:rsidP="008B48A6">
      <w:pPr>
        <w:pStyle w:val="Heading2"/>
        <w:numPr>
          <w:ilvl w:val="1"/>
          <w:numId w:val="10"/>
        </w:numPr>
        <w:tabs>
          <w:tab w:val="clear" w:pos="360"/>
        </w:tabs>
        <w:ind w:left="142" w:hanging="426"/>
        <w:jc w:val="both"/>
        <w:rPr>
          <w:rFonts w:asciiTheme="minorHAnsi" w:hAnsiTheme="minorHAnsi" w:cstheme="minorHAnsi"/>
        </w:rPr>
      </w:pPr>
      <w:r w:rsidRPr="009F6662">
        <w:rPr>
          <w:rFonts w:asciiTheme="minorHAnsi" w:hAnsiTheme="minorHAnsi" w:cstheme="minorHAnsi"/>
        </w:rPr>
        <w:t xml:space="preserve">General </w:t>
      </w:r>
    </w:p>
    <w:p w14:paraId="3C13B4A5" w14:textId="77777777" w:rsidR="009623CD" w:rsidRPr="009F6662" w:rsidRDefault="009623CD" w:rsidP="009623CD">
      <w:pPr>
        <w:pStyle w:val="Heading3"/>
        <w:keepNext w:val="0"/>
        <w:keepLines/>
        <w:numPr>
          <w:ilvl w:val="0"/>
          <w:numId w:val="0"/>
        </w:numPr>
        <w:ind w:left="142"/>
        <w:rPr>
          <w:rFonts w:asciiTheme="minorHAnsi" w:hAnsiTheme="minorHAnsi" w:cstheme="minorHAnsi"/>
        </w:rPr>
      </w:pPr>
      <w:r w:rsidRPr="009F6662">
        <w:rPr>
          <w:rFonts w:asciiTheme="minorHAnsi" w:hAnsiTheme="minorHAnsi" w:cstheme="minorHAnsi"/>
          <w:sz w:val="24"/>
          <w:szCs w:val="24"/>
        </w:rPr>
        <w:t xml:space="preserve">The Monthly Transmission Charges to be paid to the TSP for providing Transmission Service for any Contract Year during the term of the Agreement shall be computed in accordance with this Schedule and paid as per Sharing Regulations. </w:t>
      </w:r>
    </w:p>
    <w:p w14:paraId="3C13B4A6" w14:textId="77777777" w:rsidR="009623CD" w:rsidRPr="009F6662" w:rsidRDefault="009623CD" w:rsidP="009623CD">
      <w:pPr>
        <w:pStyle w:val="Heading3"/>
        <w:keepNext w:val="0"/>
        <w:keepLines/>
        <w:numPr>
          <w:ilvl w:val="0"/>
          <w:numId w:val="0"/>
        </w:numPr>
        <w:ind w:left="142"/>
        <w:rPr>
          <w:rFonts w:asciiTheme="minorHAnsi" w:hAnsiTheme="minorHAnsi" w:cstheme="minorHAnsi"/>
        </w:rPr>
      </w:pPr>
      <w:r w:rsidRPr="009F6662">
        <w:rPr>
          <w:rFonts w:asciiTheme="minorHAnsi" w:hAnsiTheme="minorHAnsi" w:cstheme="minorHAnsi"/>
          <w:sz w:val="24"/>
          <w:szCs w:val="24"/>
        </w:rPr>
        <w:t>Illustration regarding payment of Transmission Charges under various scenarios (considering definitions of Contract Year, Expiry Date &amp; Monthly Transmission Charges above) is as below: -</w:t>
      </w:r>
    </w:p>
    <w:p w14:paraId="3C13B4A7" w14:textId="77777777" w:rsidR="009623CD" w:rsidRPr="009F6662" w:rsidRDefault="009623CD" w:rsidP="009623CD">
      <w:pPr>
        <w:pStyle w:val="Heading3"/>
        <w:keepNext w:val="0"/>
        <w:keepLines/>
        <w:numPr>
          <w:ilvl w:val="0"/>
          <w:numId w:val="0"/>
        </w:numPr>
        <w:ind w:left="142"/>
        <w:rPr>
          <w:rFonts w:asciiTheme="minorHAnsi" w:hAnsiTheme="minorHAnsi" w:cstheme="minorHAnsi"/>
        </w:rPr>
      </w:pPr>
      <w:r w:rsidRPr="009F6662">
        <w:rPr>
          <w:rFonts w:asciiTheme="minorHAnsi" w:hAnsiTheme="minorHAnsi" w:cstheme="minorHAnsi"/>
          <w:sz w:val="24"/>
          <w:szCs w:val="24"/>
        </w:rPr>
        <w:t xml:space="preserve">Illustration-1:  In case the Project Elements achieve COD as per Schedule </w:t>
      </w:r>
    </w:p>
    <w:p w14:paraId="3C13B4A8" w14:textId="77777777" w:rsidR="009623CD" w:rsidRPr="009F6662" w:rsidRDefault="009623CD" w:rsidP="009623CD">
      <w:pPr>
        <w:pStyle w:val="Heading3"/>
        <w:keepNext w:val="0"/>
        <w:keepLines/>
        <w:numPr>
          <w:ilvl w:val="0"/>
          <w:numId w:val="0"/>
        </w:numPr>
        <w:ind w:left="142"/>
        <w:rPr>
          <w:rFonts w:asciiTheme="minorHAnsi" w:hAnsiTheme="minorHAnsi" w:cstheme="minorHAnsi"/>
          <w:sz w:val="24"/>
          <w:szCs w:val="24"/>
        </w:rPr>
      </w:pPr>
      <w:r w:rsidRPr="009F6662">
        <w:rPr>
          <w:rFonts w:asciiTheme="minorHAnsi" w:hAnsiTheme="minorHAnsi" w:cstheme="minorHAnsi"/>
          <w:sz w:val="24"/>
          <w:szCs w:val="24"/>
        </w:rPr>
        <w:t xml:space="preserve">Quoted Transmission Charges: </w:t>
      </w:r>
      <w:r w:rsidRPr="009F6662">
        <w:rPr>
          <w:rFonts w:asciiTheme="minorHAnsi" w:hAnsiTheme="minorHAnsi" w:cstheme="minorHAnsi"/>
          <w:b/>
          <w:sz w:val="24"/>
          <w:szCs w:val="24"/>
        </w:rPr>
        <w:t>Rs. 140 Million</w:t>
      </w:r>
      <w:r w:rsidRPr="009F6662">
        <w:rPr>
          <w:rFonts w:asciiTheme="minorHAnsi" w:hAnsiTheme="minorHAnsi" w:cstheme="minorHAnsi"/>
          <w:sz w:val="24"/>
          <w:szCs w:val="24"/>
        </w:rPr>
        <w:t xml:space="preserve"> </w:t>
      </w:r>
    </w:p>
    <w:p w14:paraId="3C13B4A9" w14:textId="77777777" w:rsidR="009623CD" w:rsidRPr="009F6662" w:rsidRDefault="009623CD" w:rsidP="009623CD">
      <w:pPr>
        <w:pStyle w:val="Heading3"/>
        <w:keepNext w:val="0"/>
        <w:keepLines/>
        <w:numPr>
          <w:ilvl w:val="0"/>
          <w:numId w:val="0"/>
        </w:numPr>
        <w:ind w:left="142"/>
        <w:rPr>
          <w:rFonts w:asciiTheme="minorHAnsi" w:hAnsiTheme="minorHAnsi" w:cstheme="minorHAnsi"/>
        </w:rPr>
      </w:pPr>
      <w:r w:rsidRPr="009F6662">
        <w:rPr>
          <w:rFonts w:asciiTheme="minorHAnsi" w:hAnsiTheme="minorHAnsi" w:cstheme="minorHAnsi"/>
          <w:sz w:val="24"/>
          <w:szCs w:val="24"/>
        </w:rPr>
        <w:t xml:space="preserve">Completion Schedule: </w:t>
      </w: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949"/>
        <w:gridCol w:w="1747"/>
        <w:gridCol w:w="1995"/>
        <w:gridCol w:w="1845"/>
      </w:tblGrid>
      <w:tr w:rsidR="009623CD" w:rsidRPr="009F6662" w14:paraId="3C13B4AF" w14:textId="77777777" w:rsidTr="002571C0">
        <w:tc>
          <w:tcPr>
            <w:tcW w:w="1394" w:type="dxa"/>
            <w:shd w:val="clear" w:color="auto" w:fill="auto"/>
          </w:tcPr>
          <w:p w14:paraId="3C13B4AA"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Element No.</w:t>
            </w:r>
          </w:p>
        </w:tc>
        <w:tc>
          <w:tcPr>
            <w:tcW w:w="1949" w:type="dxa"/>
            <w:shd w:val="clear" w:color="auto" w:fill="auto"/>
          </w:tcPr>
          <w:p w14:paraId="3C13B4AB"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Completion Schedule in Months</w:t>
            </w:r>
          </w:p>
        </w:tc>
        <w:tc>
          <w:tcPr>
            <w:tcW w:w="1747" w:type="dxa"/>
            <w:shd w:val="clear" w:color="auto" w:fill="auto"/>
          </w:tcPr>
          <w:p w14:paraId="3C13B4AC"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Scheduled CoD of the Element</w:t>
            </w:r>
          </w:p>
        </w:tc>
        <w:tc>
          <w:tcPr>
            <w:tcW w:w="1995" w:type="dxa"/>
            <w:shd w:val="clear" w:color="auto" w:fill="auto"/>
          </w:tcPr>
          <w:p w14:paraId="3C13B4AD"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Actual CoD of the Element</w:t>
            </w:r>
          </w:p>
        </w:tc>
        <w:tc>
          <w:tcPr>
            <w:tcW w:w="1845" w:type="dxa"/>
            <w:shd w:val="clear" w:color="auto" w:fill="auto"/>
          </w:tcPr>
          <w:p w14:paraId="3C13B4AE" w14:textId="77777777" w:rsidR="009623CD" w:rsidRPr="009F6662" w:rsidRDefault="009623CD" w:rsidP="002571C0">
            <w:pPr>
              <w:spacing w:before="0" w:after="0"/>
              <w:ind w:left="0"/>
              <w:jc w:val="both"/>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 Charges recoverable on Scheduled CoD of the Element</w:t>
            </w:r>
          </w:p>
        </w:tc>
      </w:tr>
      <w:tr w:rsidR="009623CD" w:rsidRPr="009F6662" w14:paraId="3C13B4B5" w14:textId="77777777" w:rsidTr="002571C0">
        <w:tc>
          <w:tcPr>
            <w:tcW w:w="1394" w:type="dxa"/>
            <w:shd w:val="clear" w:color="auto" w:fill="auto"/>
          </w:tcPr>
          <w:p w14:paraId="3C13B4B0"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Element 1</w:t>
            </w:r>
          </w:p>
        </w:tc>
        <w:tc>
          <w:tcPr>
            <w:tcW w:w="1949" w:type="dxa"/>
            <w:shd w:val="clear" w:color="auto" w:fill="auto"/>
          </w:tcPr>
          <w:p w14:paraId="3C13B4B1"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28</w:t>
            </w:r>
          </w:p>
        </w:tc>
        <w:tc>
          <w:tcPr>
            <w:tcW w:w="1747" w:type="dxa"/>
            <w:shd w:val="clear" w:color="auto" w:fill="auto"/>
          </w:tcPr>
          <w:p w14:paraId="3C13B4B2"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1-Feb-2018</w:t>
            </w:r>
          </w:p>
        </w:tc>
        <w:tc>
          <w:tcPr>
            <w:tcW w:w="1995" w:type="dxa"/>
            <w:shd w:val="clear" w:color="auto" w:fill="auto"/>
          </w:tcPr>
          <w:p w14:paraId="3C13B4B3"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1-Feb-2018</w:t>
            </w:r>
          </w:p>
        </w:tc>
        <w:tc>
          <w:tcPr>
            <w:tcW w:w="1845" w:type="dxa"/>
            <w:shd w:val="clear" w:color="auto" w:fill="auto"/>
          </w:tcPr>
          <w:p w14:paraId="3C13B4B4"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25%</w:t>
            </w:r>
          </w:p>
        </w:tc>
      </w:tr>
      <w:tr w:rsidR="009623CD" w:rsidRPr="009F6662" w14:paraId="3C13B4BB" w14:textId="77777777" w:rsidTr="002571C0">
        <w:tc>
          <w:tcPr>
            <w:tcW w:w="1394" w:type="dxa"/>
            <w:shd w:val="clear" w:color="auto" w:fill="auto"/>
          </w:tcPr>
          <w:p w14:paraId="3C13B4B6"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Element 2</w:t>
            </w:r>
          </w:p>
        </w:tc>
        <w:tc>
          <w:tcPr>
            <w:tcW w:w="1949" w:type="dxa"/>
            <w:shd w:val="clear" w:color="auto" w:fill="auto"/>
          </w:tcPr>
          <w:p w14:paraId="3C13B4B7"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38</w:t>
            </w:r>
          </w:p>
        </w:tc>
        <w:tc>
          <w:tcPr>
            <w:tcW w:w="1747" w:type="dxa"/>
            <w:shd w:val="clear" w:color="auto" w:fill="auto"/>
          </w:tcPr>
          <w:p w14:paraId="3C13B4B8"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1-Dec-2018</w:t>
            </w:r>
          </w:p>
        </w:tc>
        <w:tc>
          <w:tcPr>
            <w:tcW w:w="1995" w:type="dxa"/>
            <w:shd w:val="clear" w:color="auto" w:fill="auto"/>
          </w:tcPr>
          <w:p w14:paraId="3C13B4B9"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1-Dec-2018</w:t>
            </w:r>
          </w:p>
        </w:tc>
        <w:tc>
          <w:tcPr>
            <w:tcW w:w="1845" w:type="dxa"/>
            <w:shd w:val="clear" w:color="auto" w:fill="auto"/>
          </w:tcPr>
          <w:p w14:paraId="3C13B4BA"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75%</w:t>
            </w:r>
          </w:p>
        </w:tc>
      </w:tr>
    </w:tbl>
    <w:p w14:paraId="3C13B4BC" w14:textId="77777777" w:rsidR="009623CD" w:rsidRPr="009F6662" w:rsidRDefault="009623CD" w:rsidP="009623CD">
      <w:pPr>
        <w:spacing w:before="0" w:after="0"/>
        <w:jc w:val="both"/>
        <w:rPr>
          <w:rFonts w:asciiTheme="minorHAnsi" w:hAnsiTheme="minorHAnsi" w:cstheme="minorHAnsi"/>
        </w:rPr>
      </w:pPr>
    </w:p>
    <w:p w14:paraId="3C13B4BD" w14:textId="77777777" w:rsidR="009623CD" w:rsidRPr="009F6662" w:rsidRDefault="009623CD" w:rsidP="009623CD">
      <w:pPr>
        <w:spacing w:before="0" w:after="0"/>
        <w:ind w:left="0"/>
        <w:jc w:val="both"/>
        <w:rPr>
          <w:rFonts w:asciiTheme="minorHAnsi" w:eastAsia="Calibri" w:hAnsiTheme="minorHAnsi" w:cstheme="minorHAnsi"/>
          <w:sz w:val="18"/>
          <w:szCs w:val="18"/>
          <w:lang w:val="en-US" w:bidi="hi-IN"/>
        </w:rPr>
      </w:pPr>
      <w:r w:rsidRPr="009F6662">
        <w:rPr>
          <w:rFonts w:asciiTheme="minorHAnsi" w:hAnsiTheme="minorHAnsi" w:cstheme="minorHAnsi"/>
        </w:rPr>
        <w:t xml:space="preserve">Tariff Payable as follows: </w:t>
      </w:r>
    </w:p>
    <w:p w14:paraId="3C13B4BE" w14:textId="77777777" w:rsidR="009623CD" w:rsidRPr="009F6662" w:rsidRDefault="009623CD" w:rsidP="009623CD">
      <w:pPr>
        <w:spacing w:before="0" w:after="0"/>
        <w:ind w:left="0"/>
        <w:jc w:val="both"/>
        <w:rPr>
          <w:rFonts w:asciiTheme="minorHAnsi" w:eastAsia="Calibri" w:hAnsiTheme="minorHAnsi" w:cstheme="minorHAnsi"/>
          <w:b/>
          <w:bCs/>
          <w:sz w:val="18"/>
          <w:szCs w:val="18"/>
          <w:lang w:val="en-US" w:bidi="hi-IN"/>
        </w:rPr>
      </w:pPr>
    </w:p>
    <w:tbl>
      <w:tblPr>
        <w:tblpPr w:leftFromText="180" w:rightFromText="180" w:vertAnchor="text" w:horzAnchor="margin" w:tblpX="137" w:tblpY="-74"/>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70"/>
        <w:gridCol w:w="1260"/>
        <w:gridCol w:w="1530"/>
        <w:gridCol w:w="1577"/>
        <w:gridCol w:w="1303"/>
      </w:tblGrid>
      <w:tr w:rsidR="009623CD" w:rsidRPr="009F6662" w14:paraId="3C13B4C1" w14:textId="77777777" w:rsidTr="002571C0">
        <w:trPr>
          <w:trHeight w:val="418"/>
        </w:trPr>
        <w:tc>
          <w:tcPr>
            <w:tcW w:w="4831" w:type="dxa"/>
            <w:gridSpan w:val="3"/>
          </w:tcPr>
          <w:p w14:paraId="3C13B4BF"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Transmission Charges for Element 1</w:t>
            </w:r>
          </w:p>
        </w:tc>
        <w:tc>
          <w:tcPr>
            <w:tcW w:w="4410" w:type="dxa"/>
            <w:gridSpan w:val="3"/>
          </w:tcPr>
          <w:p w14:paraId="3C13B4C0"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Transmission Charges for Element 2</w:t>
            </w:r>
          </w:p>
        </w:tc>
      </w:tr>
      <w:tr w:rsidR="009623CD" w:rsidRPr="009F6662" w14:paraId="3C13B4C9" w14:textId="77777777" w:rsidTr="002571C0">
        <w:trPr>
          <w:trHeight w:val="20"/>
        </w:trPr>
        <w:tc>
          <w:tcPr>
            <w:tcW w:w="1701" w:type="dxa"/>
          </w:tcPr>
          <w:p w14:paraId="3C13B4C2"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1-Feb-18 to</w:t>
            </w:r>
          </w:p>
          <w:p w14:paraId="3C13B4C3"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31-Mar-18</w:t>
            </w:r>
          </w:p>
        </w:tc>
        <w:tc>
          <w:tcPr>
            <w:tcW w:w="1870" w:type="dxa"/>
          </w:tcPr>
          <w:p w14:paraId="3C13B4C4"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25% X ((28+31)/365)</w:t>
            </w:r>
          </w:p>
        </w:tc>
        <w:tc>
          <w:tcPr>
            <w:tcW w:w="1260" w:type="dxa"/>
          </w:tcPr>
          <w:p w14:paraId="3C13B4C5"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5.65</w:t>
            </w:r>
          </w:p>
        </w:tc>
        <w:tc>
          <w:tcPr>
            <w:tcW w:w="1530" w:type="dxa"/>
          </w:tcPr>
          <w:p w14:paraId="3C13B4C6"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577" w:type="dxa"/>
          </w:tcPr>
          <w:p w14:paraId="3C13B4C7"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303" w:type="dxa"/>
          </w:tcPr>
          <w:p w14:paraId="3C13B4C8"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r>
      <w:tr w:rsidR="009623CD" w:rsidRPr="009F6662" w14:paraId="3C13B4D1" w14:textId="77777777" w:rsidTr="002571C0">
        <w:trPr>
          <w:trHeight w:val="20"/>
        </w:trPr>
        <w:tc>
          <w:tcPr>
            <w:tcW w:w="1701" w:type="dxa"/>
          </w:tcPr>
          <w:p w14:paraId="3C13B4C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1-Apr-18 to</w:t>
            </w:r>
          </w:p>
          <w:p w14:paraId="3C13B4CB"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30-Nov-18</w:t>
            </w:r>
          </w:p>
        </w:tc>
        <w:tc>
          <w:tcPr>
            <w:tcW w:w="1870" w:type="dxa"/>
          </w:tcPr>
          <w:p w14:paraId="3C13B4CC"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25% X (244/365)</w:t>
            </w:r>
          </w:p>
        </w:tc>
        <w:tc>
          <w:tcPr>
            <w:tcW w:w="1260" w:type="dxa"/>
          </w:tcPr>
          <w:p w14:paraId="3C13B4CD"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23.39</w:t>
            </w:r>
          </w:p>
        </w:tc>
        <w:tc>
          <w:tcPr>
            <w:tcW w:w="1530" w:type="dxa"/>
          </w:tcPr>
          <w:p w14:paraId="3C13B4CE"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577" w:type="dxa"/>
          </w:tcPr>
          <w:p w14:paraId="3C13B4CF"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303" w:type="dxa"/>
          </w:tcPr>
          <w:p w14:paraId="3C13B4D0"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r>
      <w:tr w:rsidR="009623CD" w:rsidRPr="009F6662" w14:paraId="3C13B4D5" w14:textId="77777777" w:rsidTr="002571C0">
        <w:trPr>
          <w:trHeight w:val="522"/>
        </w:trPr>
        <w:tc>
          <w:tcPr>
            <w:tcW w:w="1701" w:type="dxa"/>
          </w:tcPr>
          <w:p w14:paraId="3C13B4D2"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1-Dec-18 to 31-Mar-19</w:t>
            </w:r>
          </w:p>
        </w:tc>
        <w:tc>
          <w:tcPr>
            <w:tcW w:w="6237" w:type="dxa"/>
            <w:gridSpan w:val="4"/>
          </w:tcPr>
          <w:p w14:paraId="3C13B4D3"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(121/365)</w:t>
            </w:r>
          </w:p>
        </w:tc>
        <w:tc>
          <w:tcPr>
            <w:tcW w:w="1303" w:type="dxa"/>
          </w:tcPr>
          <w:p w14:paraId="3C13B4D4"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46.41</w:t>
            </w:r>
          </w:p>
        </w:tc>
      </w:tr>
      <w:tr w:rsidR="009623CD" w:rsidRPr="009F6662" w14:paraId="3C13B4D9" w14:textId="77777777" w:rsidTr="002571C0">
        <w:trPr>
          <w:trHeight w:val="20"/>
        </w:trPr>
        <w:tc>
          <w:tcPr>
            <w:tcW w:w="1701" w:type="dxa"/>
          </w:tcPr>
          <w:p w14:paraId="3C13B4D6"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2</w:t>
            </w:r>
          </w:p>
        </w:tc>
        <w:tc>
          <w:tcPr>
            <w:tcW w:w="6237" w:type="dxa"/>
            <w:gridSpan w:val="4"/>
          </w:tcPr>
          <w:p w14:paraId="3C13B4D7"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303" w:type="dxa"/>
          </w:tcPr>
          <w:p w14:paraId="3C13B4D8"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4DD" w14:textId="77777777" w:rsidTr="002571C0">
        <w:trPr>
          <w:trHeight w:val="20"/>
        </w:trPr>
        <w:tc>
          <w:tcPr>
            <w:tcW w:w="1701" w:type="dxa"/>
          </w:tcPr>
          <w:p w14:paraId="3C13B4D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w:t>
            </w:r>
          </w:p>
        </w:tc>
        <w:tc>
          <w:tcPr>
            <w:tcW w:w="6237" w:type="dxa"/>
            <w:gridSpan w:val="4"/>
          </w:tcPr>
          <w:p w14:paraId="3C13B4DB"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303" w:type="dxa"/>
          </w:tcPr>
          <w:p w14:paraId="3C13B4DC"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4E1" w14:textId="77777777" w:rsidTr="002571C0">
        <w:trPr>
          <w:trHeight w:val="405"/>
        </w:trPr>
        <w:tc>
          <w:tcPr>
            <w:tcW w:w="1701" w:type="dxa"/>
          </w:tcPr>
          <w:p w14:paraId="3C13B4DE"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4</w:t>
            </w:r>
          </w:p>
        </w:tc>
        <w:tc>
          <w:tcPr>
            <w:tcW w:w="6237" w:type="dxa"/>
            <w:gridSpan w:val="4"/>
          </w:tcPr>
          <w:p w14:paraId="3C13B4DF"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303" w:type="dxa"/>
          </w:tcPr>
          <w:p w14:paraId="3C13B4E0"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4E5" w14:textId="77777777" w:rsidTr="002571C0">
        <w:trPr>
          <w:trHeight w:val="20"/>
        </w:trPr>
        <w:tc>
          <w:tcPr>
            <w:tcW w:w="1701" w:type="dxa"/>
          </w:tcPr>
          <w:p w14:paraId="3C13B4E2"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5</w:t>
            </w:r>
          </w:p>
        </w:tc>
        <w:tc>
          <w:tcPr>
            <w:tcW w:w="6237" w:type="dxa"/>
            <w:gridSpan w:val="4"/>
          </w:tcPr>
          <w:p w14:paraId="3C13B4E3"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303" w:type="dxa"/>
          </w:tcPr>
          <w:p w14:paraId="3C13B4E4" w14:textId="77777777" w:rsidR="009623CD" w:rsidRPr="009F6662" w:rsidDel="00E8196D"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4E9" w14:textId="77777777" w:rsidTr="002571C0">
        <w:trPr>
          <w:trHeight w:val="20"/>
        </w:trPr>
        <w:tc>
          <w:tcPr>
            <w:tcW w:w="1701" w:type="dxa"/>
          </w:tcPr>
          <w:p w14:paraId="3C13B4E6"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6237" w:type="dxa"/>
            <w:gridSpan w:val="4"/>
          </w:tcPr>
          <w:p w14:paraId="3C13B4E7"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303" w:type="dxa"/>
          </w:tcPr>
          <w:p w14:paraId="3C13B4E8" w14:textId="77777777" w:rsidR="009623CD" w:rsidRPr="009F6662" w:rsidRDefault="009623CD" w:rsidP="002571C0">
            <w:pPr>
              <w:spacing w:before="0" w:after="0"/>
              <w:ind w:left="0"/>
              <w:jc w:val="right"/>
              <w:rPr>
                <w:rFonts w:asciiTheme="minorHAnsi" w:eastAsia="Calibri" w:hAnsiTheme="minorHAnsi" w:cstheme="minorHAnsi"/>
                <w:lang w:val="en-US" w:bidi="hi-IN"/>
              </w:rPr>
            </w:pPr>
          </w:p>
        </w:tc>
      </w:tr>
      <w:tr w:rsidR="009623CD" w:rsidRPr="009F6662" w14:paraId="3C13B4ED" w14:textId="77777777" w:rsidTr="002571C0">
        <w:trPr>
          <w:trHeight w:val="20"/>
        </w:trPr>
        <w:tc>
          <w:tcPr>
            <w:tcW w:w="1701" w:type="dxa"/>
          </w:tcPr>
          <w:p w14:paraId="3C13B4E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6237" w:type="dxa"/>
            <w:gridSpan w:val="4"/>
          </w:tcPr>
          <w:p w14:paraId="3C13B4EB"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303" w:type="dxa"/>
          </w:tcPr>
          <w:p w14:paraId="3C13B4EC" w14:textId="77777777" w:rsidR="009623CD" w:rsidRPr="009F6662" w:rsidRDefault="009623CD" w:rsidP="002571C0">
            <w:pPr>
              <w:spacing w:before="0" w:after="0"/>
              <w:ind w:left="0"/>
              <w:jc w:val="right"/>
              <w:rPr>
                <w:rFonts w:asciiTheme="minorHAnsi" w:eastAsia="Calibri" w:hAnsiTheme="minorHAnsi" w:cstheme="minorHAnsi"/>
                <w:lang w:val="en-US" w:bidi="hi-IN"/>
              </w:rPr>
            </w:pPr>
          </w:p>
        </w:tc>
      </w:tr>
      <w:tr w:rsidR="009623CD" w:rsidRPr="009F6662" w14:paraId="3C13B4F2" w14:textId="77777777" w:rsidTr="002571C0">
        <w:trPr>
          <w:trHeight w:val="20"/>
        </w:trPr>
        <w:tc>
          <w:tcPr>
            <w:tcW w:w="1701" w:type="dxa"/>
          </w:tcPr>
          <w:p w14:paraId="3C13B4EE"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36</w:t>
            </w:r>
          </w:p>
          <w:p w14:paraId="3C13B4EF"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(1-Apr to 30-Nov)</w:t>
            </w:r>
          </w:p>
        </w:tc>
        <w:tc>
          <w:tcPr>
            <w:tcW w:w="6237" w:type="dxa"/>
            <w:gridSpan w:val="4"/>
          </w:tcPr>
          <w:p w14:paraId="3C13B4F0"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(244/365)</w:t>
            </w:r>
          </w:p>
        </w:tc>
        <w:tc>
          <w:tcPr>
            <w:tcW w:w="1303" w:type="dxa"/>
          </w:tcPr>
          <w:p w14:paraId="3C13B4F1"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93.59</w:t>
            </w:r>
          </w:p>
        </w:tc>
      </w:tr>
    </w:tbl>
    <w:p w14:paraId="3C13B4F3" w14:textId="77777777" w:rsidR="009623CD" w:rsidRPr="009F6662" w:rsidRDefault="009623CD" w:rsidP="009623CD">
      <w:pPr>
        <w:ind w:left="0"/>
        <w:jc w:val="both"/>
        <w:rPr>
          <w:rFonts w:asciiTheme="minorHAnsi" w:hAnsiTheme="minorHAnsi" w:cstheme="minorHAnsi"/>
          <w:b/>
          <w:u w:val="single"/>
        </w:rPr>
      </w:pPr>
      <w:r w:rsidRPr="009F6662">
        <w:rPr>
          <w:rFonts w:asciiTheme="minorHAnsi" w:hAnsiTheme="minorHAnsi" w:cstheme="minorHAnsi"/>
          <w:b/>
          <w:u w:val="single"/>
        </w:rPr>
        <w:lastRenderedPageBreak/>
        <w:t>Illustration-2: In case of extension of Scheduled COD as per Article 4.4.1 &amp; 4.4.2 of this Agreement</w:t>
      </w:r>
    </w:p>
    <w:p w14:paraId="3C13B4F4" w14:textId="77777777" w:rsidR="009623CD" w:rsidRPr="009F6662" w:rsidRDefault="009623CD" w:rsidP="009623CD">
      <w:pPr>
        <w:spacing w:before="0" w:after="0"/>
        <w:ind w:left="0"/>
        <w:jc w:val="both"/>
        <w:rPr>
          <w:rFonts w:asciiTheme="minorHAnsi" w:eastAsia="Calibri" w:hAnsiTheme="minorHAnsi" w:cstheme="minorHAnsi"/>
          <w:sz w:val="18"/>
          <w:szCs w:val="18"/>
          <w:lang w:val="en-US" w:bidi="hi-IN"/>
        </w:rPr>
      </w:pPr>
      <w:r w:rsidRPr="009F6662">
        <w:rPr>
          <w:rFonts w:asciiTheme="minorHAnsi" w:hAnsiTheme="minorHAnsi" w:cstheme="minorHAnsi"/>
        </w:rPr>
        <w:t xml:space="preserve">Quoted Transmission Charges: </w:t>
      </w:r>
      <w:r w:rsidRPr="009F6662">
        <w:rPr>
          <w:rFonts w:asciiTheme="minorHAnsi" w:hAnsiTheme="minorHAnsi" w:cstheme="minorHAnsi"/>
          <w:b/>
          <w:bCs/>
        </w:rPr>
        <w:t>Rs. 140 Million</w:t>
      </w:r>
      <w:r w:rsidRPr="009F6662">
        <w:rPr>
          <w:rFonts w:asciiTheme="minorHAnsi" w:hAnsiTheme="minorHAnsi" w:cstheme="minorHAnsi"/>
        </w:rPr>
        <w:t xml:space="preserve"> </w:t>
      </w:r>
    </w:p>
    <w:p w14:paraId="3C13B4F5" w14:textId="77777777" w:rsidR="009623CD" w:rsidRPr="009F6662" w:rsidRDefault="009623CD" w:rsidP="009623CD">
      <w:pPr>
        <w:spacing w:before="0" w:after="0"/>
        <w:ind w:left="0"/>
        <w:jc w:val="both"/>
        <w:rPr>
          <w:rFonts w:asciiTheme="minorHAnsi" w:hAnsiTheme="minorHAnsi" w:cstheme="minorHAnsi"/>
        </w:rPr>
      </w:pPr>
    </w:p>
    <w:p w14:paraId="3C13B4F6" w14:textId="77777777" w:rsidR="009623CD" w:rsidRPr="009F6662" w:rsidRDefault="009623CD" w:rsidP="009623CD">
      <w:pPr>
        <w:spacing w:before="0" w:after="0"/>
        <w:ind w:left="0"/>
        <w:jc w:val="both"/>
        <w:rPr>
          <w:rFonts w:asciiTheme="minorHAnsi" w:hAnsiTheme="minorHAnsi" w:cstheme="minorHAnsi"/>
        </w:rPr>
      </w:pPr>
      <w:r w:rsidRPr="009F6662">
        <w:rPr>
          <w:rFonts w:asciiTheme="minorHAnsi" w:hAnsiTheme="minorHAnsi" w:cstheme="minorHAnsi"/>
        </w:rPr>
        <w:t xml:space="preserve">Completion Schedule: </w:t>
      </w:r>
    </w:p>
    <w:p w14:paraId="3C13B4F7" w14:textId="77777777" w:rsidR="009623CD" w:rsidRPr="009F6662" w:rsidRDefault="009623CD" w:rsidP="009623CD">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9623CD" w:rsidRPr="009F6662" w14:paraId="3C13B4FD" w14:textId="77777777" w:rsidTr="002571C0">
        <w:tc>
          <w:tcPr>
            <w:tcW w:w="1565" w:type="dxa"/>
            <w:shd w:val="clear" w:color="auto" w:fill="auto"/>
          </w:tcPr>
          <w:p w14:paraId="3C13B4F8" w14:textId="77777777" w:rsidR="009623CD" w:rsidRPr="009F6662" w:rsidRDefault="009623CD" w:rsidP="002571C0">
            <w:pPr>
              <w:spacing w:before="0" w:after="0"/>
              <w:ind w:left="0"/>
              <w:jc w:val="both"/>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Element No.</w:t>
            </w:r>
          </w:p>
        </w:tc>
        <w:tc>
          <w:tcPr>
            <w:tcW w:w="1949" w:type="dxa"/>
            <w:shd w:val="clear" w:color="auto" w:fill="auto"/>
          </w:tcPr>
          <w:p w14:paraId="3C13B4F9" w14:textId="77777777" w:rsidR="009623CD" w:rsidRPr="009F6662" w:rsidRDefault="009623CD" w:rsidP="002571C0">
            <w:pPr>
              <w:spacing w:before="0" w:after="0"/>
              <w:ind w:left="0"/>
              <w:jc w:val="both"/>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Completion Schedule in Months</w:t>
            </w:r>
          </w:p>
        </w:tc>
        <w:tc>
          <w:tcPr>
            <w:tcW w:w="1747" w:type="dxa"/>
            <w:shd w:val="clear" w:color="auto" w:fill="auto"/>
          </w:tcPr>
          <w:p w14:paraId="3C13B4FA" w14:textId="77777777" w:rsidR="009623CD" w:rsidRPr="009F6662" w:rsidRDefault="009623CD" w:rsidP="002571C0">
            <w:pPr>
              <w:spacing w:before="0" w:after="0"/>
              <w:ind w:left="0"/>
              <w:jc w:val="both"/>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Scheduled CoD of the Element</w:t>
            </w:r>
          </w:p>
        </w:tc>
        <w:tc>
          <w:tcPr>
            <w:tcW w:w="1995" w:type="dxa"/>
            <w:shd w:val="clear" w:color="auto" w:fill="auto"/>
          </w:tcPr>
          <w:p w14:paraId="3C13B4FB" w14:textId="77777777" w:rsidR="009623CD" w:rsidRPr="009F6662" w:rsidRDefault="009623CD" w:rsidP="002571C0">
            <w:pPr>
              <w:spacing w:before="0" w:after="0"/>
              <w:ind w:left="0"/>
              <w:jc w:val="both"/>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Actual CoD of the Element</w:t>
            </w:r>
          </w:p>
        </w:tc>
        <w:tc>
          <w:tcPr>
            <w:tcW w:w="2043" w:type="dxa"/>
            <w:shd w:val="clear" w:color="auto" w:fill="auto"/>
          </w:tcPr>
          <w:p w14:paraId="3C13B4FC" w14:textId="77777777" w:rsidR="009623CD" w:rsidRPr="009F6662" w:rsidRDefault="009623CD" w:rsidP="002571C0">
            <w:pPr>
              <w:spacing w:before="0" w:after="0"/>
              <w:ind w:left="0"/>
              <w:jc w:val="both"/>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 Charges recoverable on Scheduled CoD of the  Element</w:t>
            </w:r>
          </w:p>
        </w:tc>
      </w:tr>
      <w:tr w:rsidR="009623CD" w:rsidRPr="009F6662" w14:paraId="3C13B503" w14:textId="77777777" w:rsidTr="002571C0">
        <w:tc>
          <w:tcPr>
            <w:tcW w:w="1565" w:type="dxa"/>
            <w:shd w:val="clear" w:color="auto" w:fill="auto"/>
          </w:tcPr>
          <w:p w14:paraId="3C13B4FE"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Element 1</w:t>
            </w:r>
          </w:p>
        </w:tc>
        <w:tc>
          <w:tcPr>
            <w:tcW w:w="1949" w:type="dxa"/>
            <w:shd w:val="clear" w:color="auto" w:fill="auto"/>
          </w:tcPr>
          <w:p w14:paraId="3C13B4FF"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20</w:t>
            </w:r>
          </w:p>
        </w:tc>
        <w:tc>
          <w:tcPr>
            <w:tcW w:w="1747" w:type="dxa"/>
            <w:shd w:val="clear" w:color="auto" w:fill="auto"/>
          </w:tcPr>
          <w:p w14:paraId="3C13B500"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1-Feb-2018</w:t>
            </w:r>
          </w:p>
        </w:tc>
        <w:tc>
          <w:tcPr>
            <w:tcW w:w="1995" w:type="dxa"/>
            <w:shd w:val="clear" w:color="auto" w:fill="auto"/>
          </w:tcPr>
          <w:p w14:paraId="3C13B501"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1-Jul-2018</w:t>
            </w:r>
          </w:p>
        </w:tc>
        <w:tc>
          <w:tcPr>
            <w:tcW w:w="2043" w:type="dxa"/>
            <w:shd w:val="clear" w:color="auto" w:fill="auto"/>
          </w:tcPr>
          <w:p w14:paraId="3C13B502"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25%</w:t>
            </w:r>
          </w:p>
        </w:tc>
      </w:tr>
      <w:tr w:rsidR="009623CD" w:rsidRPr="009F6662" w14:paraId="3C13B509" w14:textId="77777777" w:rsidTr="002571C0">
        <w:tc>
          <w:tcPr>
            <w:tcW w:w="1565" w:type="dxa"/>
            <w:shd w:val="clear" w:color="auto" w:fill="auto"/>
          </w:tcPr>
          <w:p w14:paraId="3C13B504"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Element 2</w:t>
            </w:r>
          </w:p>
        </w:tc>
        <w:tc>
          <w:tcPr>
            <w:tcW w:w="1949" w:type="dxa"/>
            <w:shd w:val="clear" w:color="auto" w:fill="auto"/>
          </w:tcPr>
          <w:p w14:paraId="3C13B505"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28</w:t>
            </w:r>
          </w:p>
        </w:tc>
        <w:tc>
          <w:tcPr>
            <w:tcW w:w="1747" w:type="dxa"/>
            <w:shd w:val="clear" w:color="auto" w:fill="auto"/>
          </w:tcPr>
          <w:p w14:paraId="3C13B506"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1-Oct-2018</w:t>
            </w:r>
          </w:p>
        </w:tc>
        <w:tc>
          <w:tcPr>
            <w:tcW w:w="1995" w:type="dxa"/>
            <w:shd w:val="clear" w:color="auto" w:fill="auto"/>
          </w:tcPr>
          <w:p w14:paraId="3C13B507"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1-Dec-2018</w:t>
            </w:r>
          </w:p>
        </w:tc>
        <w:tc>
          <w:tcPr>
            <w:tcW w:w="2043" w:type="dxa"/>
            <w:shd w:val="clear" w:color="auto" w:fill="auto"/>
          </w:tcPr>
          <w:p w14:paraId="3C13B508" w14:textId="77777777" w:rsidR="009623CD" w:rsidRPr="009F6662" w:rsidRDefault="009623CD" w:rsidP="002571C0">
            <w:pPr>
              <w:spacing w:before="0" w:after="0"/>
              <w:ind w:left="0"/>
              <w:jc w:val="both"/>
              <w:rPr>
                <w:rFonts w:asciiTheme="minorHAnsi" w:eastAsia="Calibri" w:hAnsiTheme="minorHAnsi" w:cstheme="minorHAnsi"/>
                <w:lang w:val="en-US" w:bidi="hi-IN"/>
              </w:rPr>
            </w:pPr>
            <w:r w:rsidRPr="009F6662">
              <w:rPr>
                <w:rFonts w:asciiTheme="minorHAnsi" w:eastAsia="Calibri" w:hAnsiTheme="minorHAnsi" w:cstheme="minorHAnsi"/>
                <w:lang w:val="en-US" w:bidi="hi-IN"/>
              </w:rPr>
              <w:t>75%</w:t>
            </w:r>
          </w:p>
        </w:tc>
      </w:tr>
    </w:tbl>
    <w:p w14:paraId="3C13B50A" w14:textId="77777777" w:rsidR="009623CD" w:rsidRPr="009F6662" w:rsidRDefault="009623CD" w:rsidP="009623CD">
      <w:pPr>
        <w:spacing w:before="0" w:after="0"/>
        <w:ind w:left="0"/>
        <w:jc w:val="both"/>
        <w:rPr>
          <w:rFonts w:asciiTheme="minorHAnsi" w:hAnsiTheme="minorHAnsi" w:cstheme="minorHAnsi"/>
        </w:rPr>
      </w:pPr>
    </w:p>
    <w:p w14:paraId="3C13B50B" w14:textId="77777777" w:rsidR="009623CD" w:rsidRPr="009F6662" w:rsidRDefault="009623CD" w:rsidP="009623CD">
      <w:pPr>
        <w:spacing w:before="0" w:after="0"/>
        <w:ind w:left="0"/>
        <w:jc w:val="both"/>
        <w:rPr>
          <w:rFonts w:asciiTheme="minorHAnsi" w:hAnsiTheme="minorHAnsi" w:cstheme="minorHAnsi"/>
          <w:vanish/>
        </w:rPr>
      </w:pPr>
      <w:r w:rsidRPr="009F6662">
        <w:rPr>
          <w:rFonts w:asciiTheme="minorHAnsi" w:hAnsiTheme="minorHAnsi" w:cstheme="minorHAnsi"/>
        </w:rPr>
        <w:t>Tariff Payable as follows:</w:t>
      </w:r>
    </w:p>
    <w:p w14:paraId="3C13B50C" w14:textId="77777777" w:rsidR="009623CD" w:rsidRPr="009F6662" w:rsidRDefault="009623CD" w:rsidP="009623CD">
      <w:pPr>
        <w:spacing w:before="0" w:after="200"/>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435"/>
        <w:gridCol w:w="1445"/>
      </w:tblGrid>
      <w:tr w:rsidR="009623CD" w:rsidRPr="009F6662" w14:paraId="3C13B510" w14:textId="77777777" w:rsidTr="002571C0">
        <w:trPr>
          <w:trHeight w:val="20"/>
        </w:trPr>
        <w:tc>
          <w:tcPr>
            <w:tcW w:w="4968" w:type="dxa"/>
            <w:gridSpan w:val="3"/>
          </w:tcPr>
          <w:p w14:paraId="3C13B50D" w14:textId="77777777" w:rsidR="009623CD" w:rsidRPr="009F6662" w:rsidRDefault="009623CD" w:rsidP="002571C0">
            <w:pPr>
              <w:spacing w:before="0" w:after="0"/>
              <w:ind w:left="0"/>
              <w:jc w:val="both"/>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 xml:space="preserve">Transmission Charges for Element 1 </w:t>
            </w:r>
          </w:p>
        </w:tc>
        <w:tc>
          <w:tcPr>
            <w:tcW w:w="4410" w:type="dxa"/>
            <w:gridSpan w:val="3"/>
          </w:tcPr>
          <w:p w14:paraId="3C13B50E" w14:textId="77777777" w:rsidR="009623CD" w:rsidRPr="009F6662" w:rsidRDefault="009623CD" w:rsidP="002571C0">
            <w:pPr>
              <w:spacing w:before="0" w:after="0"/>
              <w:ind w:left="0"/>
              <w:jc w:val="both"/>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Transmission Charges for Element 2</w:t>
            </w:r>
          </w:p>
          <w:p w14:paraId="3C13B50F" w14:textId="77777777" w:rsidR="009623CD" w:rsidRPr="009F6662" w:rsidRDefault="009623CD" w:rsidP="002571C0">
            <w:pPr>
              <w:spacing w:before="0" w:after="0"/>
              <w:ind w:left="0"/>
              <w:jc w:val="both"/>
              <w:rPr>
                <w:rFonts w:asciiTheme="minorHAnsi" w:eastAsia="Calibri" w:hAnsiTheme="minorHAnsi" w:cstheme="minorHAnsi"/>
                <w:b/>
                <w:bCs/>
                <w:lang w:val="en-US" w:bidi="hi-IN"/>
              </w:rPr>
            </w:pPr>
          </w:p>
        </w:tc>
      </w:tr>
      <w:tr w:rsidR="009623CD" w:rsidRPr="009F6662" w14:paraId="3C13B518" w14:textId="77777777" w:rsidTr="002571C0">
        <w:trPr>
          <w:trHeight w:val="20"/>
        </w:trPr>
        <w:tc>
          <w:tcPr>
            <w:tcW w:w="1638" w:type="dxa"/>
          </w:tcPr>
          <w:p w14:paraId="3C13B511"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1-Feb-18 to</w:t>
            </w:r>
          </w:p>
          <w:p w14:paraId="3C13B512"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31-Mar-18</w:t>
            </w:r>
          </w:p>
        </w:tc>
        <w:tc>
          <w:tcPr>
            <w:tcW w:w="2070" w:type="dxa"/>
          </w:tcPr>
          <w:p w14:paraId="3C13B513"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260" w:type="dxa"/>
          </w:tcPr>
          <w:p w14:paraId="3C13B514"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c>
          <w:tcPr>
            <w:tcW w:w="1530" w:type="dxa"/>
          </w:tcPr>
          <w:p w14:paraId="3C13B515"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435" w:type="dxa"/>
          </w:tcPr>
          <w:p w14:paraId="3C13B516"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445" w:type="dxa"/>
          </w:tcPr>
          <w:p w14:paraId="3C13B517"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r>
      <w:tr w:rsidR="009623CD" w:rsidRPr="009F6662" w14:paraId="3C13B520" w14:textId="77777777" w:rsidTr="002571C0">
        <w:trPr>
          <w:trHeight w:val="20"/>
        </w:trPr>
        <w:tc>
          <w:tcPr>
            <w:tcW w:w="1638" w:type="dxa"/>
          </w:tcPr>
          <w:p w14:paraId="3C13B519"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1-Apr-18 to</w:t>
            </w:r>
          </w:p>
          <w:p w14:paraId="3C13B51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30-Jun-18</w:t>
            </w:r>
          </w:p>
        </w:tc>
        <w:tc>
          <w:tcPr>
            <w:tcW w:w="2070" w:type="dxa"/>
          </w:tcPr>
          <w:p w14:paraId="3C13B51B"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260" w:type="dxa"/>
          </w:tcPr>
          <w:p w14:paraId="3C13B51C"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c>
          <w:tcPr>
            <w:tcW w:w="1530" w:type="dxa"/>
          </w:tcPr>
          <w:p w14:paraId="3C13B51D"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435" w:type="dxa"/>
          </w:tcPr>
          <w:p w14:paraId="3C13B51E"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445" w:type="dxa"/>
          </w:tcPr>
          <w:p w14:paraId="3C13B51F"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r>
      <w:tr w:rsidR="009623CD" w:rsidRPr="009F6662" w14:paraId="3C13B528" w14:textId="77777777" w:rsidTr="002571C0">
        <w:trPr>
          <w:trHeight w:val="20"/>
        </w:trPr>
        <w:tc>
          <w:tcPr>
            <w:tcW w:w="1638" w:type="dxa"/>
          </w:tcPr>
          <w:p w14:paraId="3C13B521"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1-Jul-18 to</w:t>
            </w:r>
          </w:p>
          <w:p w14:paraId="3C13B522"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30-Nov-18</w:t>
            </w:r>
          </w:p>
        </w:tc>
        <w:tc>
          <w:tcPr>
            <w:tcW w:w="2070" w:type="dxa"/>
          </w:tcPr>
          <w:p w14:paraId="3C13B523"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25% X (153/365)</w:t>
            </w:r>
          </w:p>
        </w:tc>
        <w:tc>
          <w:tcPr>
            <w:tcW w:w="1260" w:type="dxa"/>
          </w:tcPr>
          <w:p w14:paraId="3C13B524"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14.67</w:t>
            </w:r>
          </w:p>
        </w:tc>
        <w:tc>
          <w:tcPr>
            <w:tcW w:w="1530" w:type="dxa"/>
          </w:tcPr>
          <w:p w14:paraId="3C13B525"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435" w:type="dxa"/>
          </w:tcPr>
          <w:p w14:paraId="3C13B526"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445" w:type="dxa"/>
          </w:tcPr>
          <w:p w14:paraId="3C13B527"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r>
      <w:tr w:rsidR="009623CD" w:rsidRPr="009F6662" w14:paraId="3C13B52C" w14:textId="77777777" w:rsidTr="002571C0">
        <w:trPr>
          <w:trHeight w:val="20"/>
        </w:trPr>
        <w:tc>
          <w:tcPr>
            <w:tcW w:w="1638" w:type="dxa"/>
          </w:tcPr>
          <w:p w14:paraId="3C13B529"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1-Dec-18 to 31-Mar-19</w:t>
            </w:r>
          </w:p>
        </w:tc>
        <w:tc>
          <w:tcPr>
            <w:tcW w:w="6295" w:type="dxa"/>
            <w:gridSpan w:val="4"/>
          </w:tcPr>
          <w:p w14:paraId="3C13B52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(121/365)</w:t>
            </w:r>
          </w:p>
        </w:tc>
        <w:tc>
          <w:tcPr>
            <w:tcW w:w="1445" w:type="dxa"/>
          </w:tcPr>
          <w:p w14:paraId="3C13B52B"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46.41</w:t>
            </w:r>
          </w:p>
        </w:tc>
      </w:tr>
      <w:tr w:rsidR="009623CD" w:rsidRPr="009F6662" w14:paraId="3C13B530" w14:textId="77777777" w:rsidTr="002571C0">
        <w:trPr>
          <w:trHeight w:val="20"/>
        </w:trPr>
        <w:tc>
          <w:tcPr>
            <w:tcW w:w="1638" w:type="dxa"/>
          </w:tcPr>
          <w:p w14:paraId="3C13B52D"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2</w:t>
            </w:r>
          </w:p>
        </w:tc>
        <w:tc>
          <w:tcPr>
            <w:tcW w:w="6295" w:type="dxa"/>
            <w:gridSpan w:val="4"/>
          </w:tcPr>
          <w:p w14:paraId="3C13B52E"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445" w:type="dxa"/>
          </w:tcPr>
          <w:p w14:paraId="3C13B52F"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534" w14:textId="77777777" w:rsidTr="002571C0">
        <w:trPr>
          <w:trHeight w:val="20"/>
        </w:trPr>
        <w:tc>
          <w:tcPr>
            <w:tcW w:w="1638" w:type="dxa"/>
          </w:tcPr>
          <w:p w14:paraId="3C13B531"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w:t>
            </w:r>
          </w:p>
        </w:tc>
        <w:tc>
          <w:tcPr>
            <w:tcW w:w="6295" w:type="dxa"/>
            <w:gridSpan w:val="4"/>
          </w:tcPr>
          <w:p w14:paraId="3C13B532"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445" w:type="dxa"/>
          </w:tcPr>
          <w:p w14:paraId="3C13B533"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538" w14:textId="77777777" w:rsidTr="002571C0">
        <w:trPr>
          <w:trHeight w:val="20"/>
        </w:trPr>
        <w:tc>
          <w:tcPr>
            <w:tcW w:w="1638" w:type="dxa"/>
          </w:tcPr>
          <w:p w14:paraId="3C13B535"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4</w:t>
            </w:r>
          </w:p>
        </w:tc>
        <w:tc>
          <w:tcPr>
            <w:tcW w:w="6295" w:type="dxa"/>
            <w:gridSpan w:val="4"/>
          </w:tcPr>
          <w:p w14:paraId="3C13B536"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445" w:type="dxa"/>
          </w:tcPr>
          <w:p w14:paraId="3C13B537"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53C" w14:textId="77777777" w:rsidTr="002571C0">
        <w:trPr>
          <w:trHeight w:val="20"/>
        </w:trPr>
        <w:tc>
          <w:tcPr>
            <w:tcW w:w="1638" w:type="dxa"/>
          </w:tcPr>
          <w:p w14:paraId="3C13B539"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5</w:t>
            </w:r>
          </w:p>
        </w:tc>
        <w:tc>
          <w:tcPr>
            <w:tcW w:w="6295" w:type="dxa"/>
            <w:gridSpan w:val="4"/>
          </w:tcPr>
          <w:p w14:paraId="3C13B53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445" w:type="dxa"/>
          </w:tcPr>
          <w:p w14:paraId="3C13B53B" w14:textId="77777777" w:rsidR="009623CD" w:rsidRPr="009F6662" w:rsidDel="00E8196D"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540" w14:textId="77777777" w:rsidTr="002571C0">
        <w:trPr>
          <w:trHeight w:val="20"/>
        </w:trPr>
        <w:tc>
          <w:tcPr>
            <w:tcW w:w="1638" w:type="dxa"/>
          </w:tcPr>
          <w:p w14:paraId="3C13B53D"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6295" w:type="dxa"/>
            <w:gridSpan w:val="4"/>
          </w:tcPr>
          <w:p w14:paraId="3C13B53E"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445" w:type="dxa"/>
          </w:tcPr>
          <w:p w14:paraId="3C13B53F" w14:textId="77777777" w:rsidR="009623CD" w:rsidRPr="009F6662" w:rsidRDefault="009623CD" w:rsidP="002571C0">
            <w:pPr>
              <w:spacing w:before="0" w:after="0"/>
              <w:ind w:left="0"/>
              <w:jc w:val="right"/>
              <w:rPr>
                <w:rFonts w:asciiTheme="minorHAnsi" w:eastAsia="Calibri" w:hAnsiTheme="minorHAnsi" w:cstheme="minorHAnsi"/>
                <w:lang w:val="en-US" w:bidi="hi-IN"/>
              </w:rPr>
            </w:pPr>
          </w:p>
        </w:tc>
      </w:tr>
      <w:tr w:rsidR="009623CD" w:rsidRPr="009F6662" w14:paraId="3C13B544" w14:textId="77777777" w:rsidTr="002571C0">
        <w:trPr>
          <w:trHeight w:val="20"/>
        </w:trPr>
        <w:tc>
          <w:tcPr>
            <w:tcW w:w="1638" w:type="dxa"/>
          </w:tcPr>
          <w:p w14:paraId="3C13B541"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6295" w:type="dxa"/>
            <w:gridSpan w:val="4"/>
          </w:tcPr>
          <w:p w14:paraId="3C13B542"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445" w:type="dxa"/>
          </w:tcPr>
          <w:p w14:paraId="3C13B543" w14:textId="77777777" w:rsidR="009623CD" w:rsidRPr="009F6662" w:rsidRDefault="009623CD" w:rsidP="002571C0">
            <w:pPr>
              <w:spacing w:before="0" w:after="0"/>
              <w:ind w:left="0"/>
              <w:jc w:val="right"/>
              <w:rPr>
                <w:rFonts w:asciiTheme="minorHAnsi" w:eastAsia="Calibri" w:hAnsiTheme="minorHAnsi" w:cstheme="minorHAnsi"/>
                <w:lang w:val="en-US" w:bidi="hi-IN"/>
              </w:rPr>
            </w:pPr>
          </w:p>
        </w:tc>
      </w:tr>
      <w:tr w:rsidR="009623CD" w:rsidRPr="009F6662" w14:paraId="3C13B549" w14:textId="77777777" w:rsidTr="002571C0">
        <w:trPr>
          <w:trHeight w:val="20"/>
        </w:trPr>
        <w:tc>
          <w:tcPr>
            <w:tcW w:w="1638" w:type="dxa"/>
          </w:tcPr>
          <w:p w14:paraId="3C13B545"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36</w:t>
            </w:r>
          </w:p>
          <w:p w14:paraId="3C13B546"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(1-Apr to 30-Nov)</w:t>
            </w:r>
          </w:p>
        </w:tc>
        <w:tc>
          <w:tcPr>
            <w:tcW w:w="6295" w:type="dxa"/>
            <w:gridSpan w:val="4"/>
          </w:tcPr>
          <w:p w14:paraId="3C13B547"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(244/365)</w:t>
            </w:r>
          </w:p>
        </w:tc>
        <w:tc>
          <w:tcPr>
            <w:tcW w:w="1445" w:type="dxa"/>
          </w:tcPr>
          <w:p w14:paraId="3C13B548"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93.59</w:t>
            </w:r>
          </w:p>
        </w:tc>
      </w:tr>
    </w:tbl>
    <w:p w14:paraId="3C13B54A" w14:textId="77777777" w:rsidR="00C546CD" w:rsidRPr="009F6662" w:rsidRDefault="00C546CD" w:rsidP="009623CD">
      <w:pPr>
        <w:ind w:left="0"/>
        <w:jc w:val="both"/>
        <w:rPr>
          <w:rFonts w:asciiTheme="minorHAnsi" w:hAnsiTheme="minorHAnsi" w:cstheme="minorHAnsi"/>
          <w:b/>
          <w:u w:val="single"/>
        </w:rPr>
      </w:pPr>
    </w:p>
    <w:p w14:paraId="3C13B54B" w14:textId="77777777" w:rsidR="00C546CD" w:rsidRPr="009F6662" w:rsidRDefault="00C546CD" w:rsidP="00C546CD">
      <w:pPr>
        <w:rPr>
          <w:rFonts w:asciiTheme="minorHAnsi" w:hAnsiTheme="minorHAnsi" w:cstheme="minorHAnsi"/>
        </w:rPr>
      </w:pPr>
      <w:r w:rsidRPr="009F6662">
        <w:rPr>
          <w:rFonts w:asciiTheme="minorHAnsi" w:hAnsiTheme="minorHAnsi" w:cstheme="minorHAnsi"/>
        </w:rPr>
        <w:br w:type="page"/>
      </w:r>
    </w:p>
    <w:p w14:paraId="3C13B54C" w14:textId="77777777" w:rsidR="009623CD" w:rsidRPr="009F6662" w:rsidRDefault="009623CD" w:rsidP="009623CD">
      <w:pPr>
        <w:ind w:left="0"/>
        <w:jc w:val="both"/>
        <w:rPr>
          <w:rFonts w:asciiTheme="minorHAnsi" w:hAnsiTheme="minorHAnsi" w:cstheme="minorHAnsi"/>
          <w:bCs/>
        </w:rPr>
      </w:pPr>
      <w:r w:rsidRPr="009F6662">
        <w:rPr>
          <w:rFonts w:asciiTheme="minorHAnsi" w:hAnsiTheme="minorHAnsi" w:cstheme="minorHAnsi"/>
          <w:b/>
          <w:u w:val="single"/>
        </w:rPr>
        <w:lastRenderedPageBreak/>
        <w:t xml:space="preserve">Illustration-3: In case of delay in achieving COD of Project &amp; all individual Elements (COD of the Project achieved in Contract Year 1) </w:t>
      </w:r>
    </w:p>
    <w:p w14:paraId="3C13B54D" w14:textId="77777777" w:rsidR="009623CD" w:rsidRPr="009F6662" w:rsidRDefault="009623CD" w:rsidP="009623CD">
      <w:pPr>
        <w:spacing w:before="0" w:after="0"/>
        <w:ind w:left="0"/>
        <w:jc w:val="both"/>
        <w:rPr>
          <w:rFonts w:asciiTheme="minorHAnsi" w:eastAsia="Calibri" w:hAnsiTheme="minorHAnsi" w:cstheme="minorHAnsi"/>
          <w:sz w:val="18"/>
          <w:szCs w:val="18"/>
          <w:lang w:val="en-US" w:bidi="hi-IN"/>
        </w:rPr>
      </w:pPr>
      <w:r w:rsidRPr="009F6662">
        <w:rPr>
          <w:rFonts w:asciiTheme="minorHAnsi" w:hAnsiTheme="minorHAnsi" w:cstheme="minorHAnsi"/>
        </w:rPr>
        <w:t xml:space="preserve">Quoted Transmission Charges: </w:t>
      </w:r>
      <w:r w:rsidRPr="009F6662">
        <w:rPr>
          <w:rFonts w:asciiTheme="minorHAnsi" w:hAnsiTheme="minorHAnsi" w:cstheme="minorHAnsi"/>
          <w:b/>
          <w:bCs/>
        </w:rPr>
        <w:t>Rs. 140 Million</w:t>
      </w:r>
      <w:r w:rsidRPr="009F6662">
        <w:rPr>
          <w:rFonts w:asciiTheme="minorHAnsi" w:hAnsiTheme="minorHAnsi" w:cstheme="minorHAnsi"/>
        </w:rPr>
        <w:t xml:space="preserve"> </w:t>
      </w:r>
    </w:p>
    <w:p w14:paraId="3C13B54E" w14:textId="77777777" w:rsidR="009623CD" w:rsidRPr="009F6662" w:rsidRDefault="009623CD" w:rsidP="009623CD">
      <w:pPr>
        <w:spacing w:before="0" w:after="0"/>
        <w:ind w:left="0"/>
        <w:jc w:val="both"/>
        <w:rPr>
          <w:rFonts w:asciiTheme="minorHAnsi" w:hAnsiTheme="minorHAnsi" w:cstheme="minorHAnsi"/>
        </w:rPr>
      </w:pPr>
    </w:p>
    <w:p w14:paraId="3C13B54F" w14:textId="77777777" w:rsidR="009623CD" w:rsidRPr="009F6662" w:rsidRDefault="009623CD" w:rsidP="009623CD">
      <w:pPr>
        <w:spacing w:before="0" w:after="0"/>
        <w:ind w:left="0"/>
        <w:jc w:val="both"/>
        <w:rPr>
          <w:rFonts w:asciiTheme="minorHAnsi" w:hAnsiTheme="minorHAnsi" w:cstheme="minorHAnsi"/>
        </w:rPr>
      </w:pPr>
      <w:r w:rsidRPr="009F6662">
        <w:rPr>
          <w:rFonts w:asciiTheme="minorHAnsi" w:hAnsiTheme="minorHAnsi" w:cstheme="minorHAnsi"/>
        </w:rPr>
        <w:t xml:space="preserve">Completion Schedule: </w:t>
      </w:r>
    </w:p>
    <w:p w14:paraId="3C13B550" w14:textId="77777777" w:rsidR="009623CD" w:rsidRPr="009F6662" w:rsidRDefault="009623CD" w:rsidP="009623CD">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9623CD" w:rsidRPr="009F6662" w14:paraId="3C13B556" w14:textId="77777777" w:rsidTr="002571C0">
        <w:tc>
          <w:tcPr>
            <w:tcW w:w="1565" w:type="dxa"/>
            <w:shd w:val="clear" w:color="auto" w:fill="auto"/>
          </w:tcPr>
          <w:p w14:paraId="3C13B551" w14:textId="77777777" w:rsidR="009623CD" w:rsidRPr="009F6662" w:rsidRDefault="009623CD" w:rsidP="002571C0">
            <w:pPr>
              <w:spacing w:before="0" w:after="0"/>
              <w:ind w:left="0"/>
              <w:jc w:val="both"/>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Element No.</w:t>
            </w:r>
          </w:p>
        </w:tc>
        <w:tc>
          <w:tcPr>
            <w:tcW w:w="1949" w:type="dxa"/>
            <w:shd w:val="clear" w:color="auto" w:fill="auto"/>
          </w:tcPr>
          <w:p w14:paraId="3C13B552" w14:textId="77777777" w:rsidR="009623CD" w:rsidRPr="009F6662" w:rsidRDefault="009623CD" w:rsidP="002571C0">
            <w:pPr>
              <w:spacing w:before="0" w:after="0"/>
              <w:ind w:left="0"/>
              <w:jc w:val="both"/>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Completion Schedule in Months</w:t>
            </w:r>
          </w:p>
        </w:tc>
        <w:tc>
          <w:tcPr>
            <w:tcW w:w="1747" w:type="dxa"/>
            <w:shd w:val="clear" w:color="auto" w:fill="auto"/>
          </w:tcPr>
          <w:p w14:paraId="3C13B553" w14:textId="77777777" w:rsidR="009623CD" w:rsidRPr="009F6662" w:rsidRDefault="009623CD" w:rsidP="002571C0">
            <w:pPr>
              <w:spacing w:before="0" w:after="0"/>
              <w:ind w:left="0"/>
              <w:jc w:val="both"/>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Scheduled CoD of the Element</w:t>
            </w:r>
          </w:p>
        </w:tc>
        <w:tc>
          <w:tcPr>
            <w:tcW w:w="1995" w:type="dxa"/>
            <w:shd w:val="clear" w:color="auto" w:fill="auto"/>
          </w:tcPr>
          <w:p w14:paraId="3C13B554" w14:textId="77777777" w:rsidR="009623CD" w:rsidRPr="009F6662" w:rsidRDefault="009623CD" w:rsidP="002571C0">
            <w:pPr>
              <w:spacing w:before="0" w:after="0"/>
              <w:ind w:left="0"/>
              <w:jc w:val="both"/>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Actual CoD of the Element</w:t>
            </w:r>
          </w:p>
        </w:tc>
        <w:tc>
          <w:tcPr>
            <w:tcW w:w="2043" w:type="dxa"/>
            <w:shd w:val="clear" w:color="auto" w:fill="auto"/>
          </w:tcPr>
          <w:p w14:paraId="3C13B555" w14:textId="77777777" w:rsidR="009623CD" w:rsidRPr="009F6662" w:rsidRDefault="009623CD" w:rsidP="002571C0">
            <w:pPr>
              <w:spacing w:before="0" w:after="0"/>
              <w:ind w:left="0"/>
              <w:jc w:val="both"/>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 Charges recoverable on Scheduled CoD of the Element</w:t>
            </w:r>
          </w:p>
        </w:tc>
      </w:tr>
      <w:tr w:rsidR="009623CD" w:rsidRPr="009F6662" w14:paraId="3C13B55C" w14:textId="77777777" w:rsidTr="002571C0">
        <w:tc>
          <w:tcPr>
            <w:tcW w:w="1565" w:type="dxa"/>
            <w:shd w:val="clear" w:color="auto" w:fill="auto"/>
          </w:tcPr>
          <w:p w14:paraId="3C13B557"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Element 1</w:t>
            </w:r>
          </w:p>
        </w:tc>
        <w:tc>
          <w:tcPr>
            <w:tcW w:w="1949" w:type="dxa"/>
            <w:shd w:val="clear" w:color="auto" w:fill="auto"/>
          </w:tcPr>
          <w:p w14:paraId="3C13B558"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20</w:t>
            </w:r>
          </w:p>
        </w:tc>
        <w:tc>
          <w:tcPr>
            <w:tcW w:w="1747" w:type="dxa"/>
            <w:shd w:val="clear" w:color="auto" w:fill="auto"/>
          </w:tcPr>
          <w:p w14:paraId="3C13B559"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1-Feb-2018</w:t>
            </w:r>
          </w:p>
        </w:tc>
        <w:tc>
          <w:tcPr>
            <w:tcW w:w="1995" w:type="dxa"/>
            <w:shd w:val="clear" w:color="auto" w:fill="auto"/>
          </w:tcPr>
          <w:p w14:paraId="3C13B55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1-Dec-2018</w:t>
            </w:r>
          </w:p>
        </w:tc>
        <w:tc>
          <w:tcPr>
            <w:tcW w:w="2043" w:type="dxa"/>
            <w:shd w:val="clear" w:color="auto" w:fill="auto"/>
          </w:tcPr>
          <w:p w14:paraId="3C13B55B"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25%</w:t>
            </w:r>
          </w:p>
        </w:tc>
      </w:tr>
      <w:tr w:rsidR="009623CD" w:rsidRPr="009F6662" w14:paraId="3C13B562" w14:textId="77777777" w:rsidTr="002571C0">
        <w:tc>
          <w:tcPr>
            <w:tcW w:w="1565" w:type="dxa"/>
            <w:shd w:val="clear" w:color="auto" w:fill="auto"/>
          </w:tcPr>
          <w:p w14:paraId="3C13B55D"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Element 2</w:t>
            </w:r>
          </w:p>
        </w:tc>
        <w:tc>
          <w:tcPr>
            <w:tcW w:w="1949" w:type="dxa"/>
            <w:shd w:val="clear" w:color="auto" w:fill="auto"/>
          </w:tcPr>
          <w:p w14:paraId="3C13B55E"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28</w:t>
            </w:r>
          </w:p>
        </w:tc>
        <w:tc>
          <w:tcPr>
            <w:tcW w:w="1747" w:type="dxa"/>
            <w:shd w:val="clear" w:color="auto" w:fill="auto"/>
          </w:tcPr>
          <w:p w14:paraId="3C13B55F"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1-Oct-2018</w:t>
            </w:r>
          </w:p>
        </w:tc>
        <w:tc>
          <w:tcPr>
            <w:tcW w:w="1995" w:type="dxa"/>
            <w:shd w:val="clear" w:color="auto" w:fill="auto"/>
          </w:tcPr>
          <w:p w14:paraId="3C13B560"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1-Dec-2018</w:t>
            </w:r>
          </w:p>
        </w:tc>
        <w:tc>
          <w:tcPr>
            <w:tcW w:w="2043" w:type="dxa"/>
            <w:shd w:val="clear" w:color="auto" w:fill="auto"/>
          </w:tcPr>
          <w:p w14:paraId="3C13B561"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75%</w:t>
            </w:r>
          </w:p>
        </w:tc>
      </w:tr>
    </w:tbl>
    <w:p w14:paraId="3C13B563" w14:textId="77777777" w:rsidR="009623CD" w:rsidRPr="009F6662" w:rsidRDefault="009623CD" w:rsidP="009623CD">
      <w:pPr>
        <w:spacing w:before="0" w:after="0"/>
        <w:jc w:val="both"/>
        <w:rPr>
          <w:rFonts w:asciiTheme="minorHAnsi" w:hAnsiTheme="minorHAnsi" w:cstheme="minorHAnsi"/>
        </w:rPr>
      </w:pPr>
    </w:p>
    <w:p w14:paraId="3C13B564" w14:textId="77777777" w:rsidR="009623CD" w:rsidRPr="009F6662" w:rsidRDefault="009623CD" w:rsidP="009623CD">
      <w:pPr>
        <w:spacing w:before="0" w:after="0"/>
        <w:ind w:left="0"/>
        <w:jc w:val="both"/>
        <w:rPr>
          <w:rFonts w:asciiTheme="minorHAnsi" w:hAnsiTheme="minorHAnsi" w:cstheme="minorHAnsi"/>
          <w:vanish/>
        </w:rPr>
      </w:pPr>
      <w:r w:rsidRPr="009F6662">
        <w:rPr>
          <w:rFonts w:asciiTheme="minorHAnsi" w:hAnsiTheme="minorHAnsi" w:cstheme="minorHAnsi"/>
        </w:rPr>
        <w:t>Tariff Payable as follows:</w:t>
      </w:r>
    </w:p>
    <w:p w14:paraId="3C13B565" w14:textId="77777777" w:rsidR="009623CD" w:rsidRPr="009F6662" w:rsidRDefault="009623CD" w:rsidP="009623CD">
      <w:pPr>
        <w:spacing w:before="0" w:after="200"/>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9623CD" w:rsidRPr="009F6662" w14:paraId="3C13B569" w14:textId="77777777" w:rsidTr="002571C0">
        <w:trPr>
          <w:trHeight w:val="20"/>
        </w:trPr>
        <w:tc>
          <w:tcPr>
            <w:tcW w:w="4968" w:type="dxa"/>
            <w:gridSpan w:val="3"/>
          </w:tcPr>
          <w:p w14:paraId="3C13B566"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Transmission Charges for Element 1</w:t>
            </w:r>
          </w:p>
        </w:tc>
        <w:tc>
          <w:tcPr>
            <w:tcW w:w="4410" w:type="dxa"/>
            <w:gridSpan w:val="3"/>
          </w:tcPr>
          <w:p w14:paraId="3C13B567"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Transmission Charges for Element 2</w:t>
            </w:r>
          </w:p>
          <w:p w14:paraId="3C13B568"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p>
        </w:tc>
      </w:tr>
      <w:tr w:rsidR="009623CD" w:rsidRPr="009F6662" w14:paraId="3C13B571" w14:textId="77777777" w:rsidTr="002571C0">
        <w:trPr>
          <w:trHeight w:val="20"/>
        </w:trPr>
        <w:tc>
          <w:tcPr>
            <w:tcW w:w="1638" w:type="dxa"/>
          </w:tcPr>
          <w:p w14:paraId="3C13B56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1-Feb-18 to</w:t>
            </w:r>
          </w:p>
          <w:p w14:paraId="3C13B56B"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31-Mar-18</w:t>
            </w:r>
          </w:p>
        </w:tc>
        <w:tc>
          <w:tcPr>
            <w:tcW w:w="2070" w:type="dxa"/>
          </w:tcPr>
          <w:p w14:paraId="3C13B56C"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260" w:type="dxa"/>
          </w:tcPr>
          <w:p w14:paraId="3C13B56D"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c>
          <w:tcPr>
            <w:tcW w:w="1530" w:type="dxa"/>
          </w:tcPr>
          <w:p w14:paraId="3C13B56E"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719" w:type="dxa"/>
          </w:tcPr>
          <w:p w14:paraId="3C13B56F"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161" w:type="dxa"/>
          </w:tcPr>
          <w:p w14:paraId="3C13B570"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r>
      <w:tr w:rsidR="009623CD" w:rsidRPr="009F6662" w14:paraId="3C13B579" w14:textId="77777777" w:rsidTr="002571C0">
        <w:trPr>
          <w:trHeight w:val="20"/>
        </w:trPr>
        <w:tc>
          <w:tcPr>
            <w:tcW w:w="1638" w:type="dxa"/>
          </w:tcPr>
          <w:p w14:paraId="3C13B572"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1-Apr-18 to</w:t>
            </w:r>
          </w:p>
          <w:p w14:paraId="3C13B573"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30-Sept-18</w:t>
            </w:r>
          </w:p>
        </w:tc>
        <w:tc>
          <w:tcPr>
            <w:tcW w:w="2070" w:type="dxa"/>
          </w:tcPr>
          <w:p w14:paraId="3C13B574"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260" w:type="dxa"/>
          </w:tcPr>
          <w:p w14:paraId="3C13B575"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c>
          <w:tcPr>
            <w:tcW w:w="1530" w:type="dxa"/>
          </w:tcPr>
          <w:p w14:paraId="3C13B576"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719" w:type="dxa"/>
          </w:tcPr>
          <w:p w14:paraId="3C13B577"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161" w:type="dxa"/>
          </w:tcPr>
          <w:p w14:paraId="3C13B578"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r>
      <w:tr w:rsidR="009623CD" w:rsidRPr="009F6662" w14:paraId="3C13B582" w14:textId="77777777" w:rsidTr="002571C0">
        <w:trPr>
          <w:trHeight w:val="20"/>
        </w:trPr>
        <w:tc>
          <w:tcPr>
            <w:tcW w:w="1638" w:type="dxa"/>
          </w:tcPr>
          <w:p w14:paraId="3C13B57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1-Oct-18 to</w:t>
            </w:r>
          </w:p>
          <w:p w14:paraId="3C13B57B"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30-Nov-18</w:t>
            </w:r>
          </w:p>
        </w:tc>
        <w:tc>
          <w:tcPr>
            <w:tcW w:w="2070" w:type="dxa"/>
          </w:tcPr>
          <w:p w14:paraId="3C13B57C"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260" w:type="dxa"/>
          </w:tcPr>
          <w:p w14:paraId="3C13B57D"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c>
          <w:tcPr>
            <w:tcW w:w="1530" w:type="dxa"/>
          </w:tcPr>
          <w:p w14:paraId="3C13B57E"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1-Oct-18 to</w:t>
            </w:r>
          </w:p>
          <w:p w14:paraId="3C13B57F"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30-Nov-18</w:t>
            </w:r>
          </w:p>
        </w:tc>
        <w:tc>
          <w:tcPr>
            <w:tcW w:w="1719" w:type="dxa"/>
          </w:tcPr>
          <w:p w14:paraId="3C13B580"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161" w:type="dxa"/>
          </w:tcPr>
          <w:p w14:paraId="3C13B581"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r>
      <w:tr w:rsidR="009623CD" w:rsidRPr="009F6662" w14:paraId="3C13B586" w14:textId="77777777" w:rsidTr="002571C0">
        <w:trPr>
          <w:trHeight w:val="20"/>
        </w:trPr>
        <w:tc>
          <w:tcPr>
            <w:tcW w:w="1638" w:type="dxa"/>
          </w:tcPr>
          <w:p w14:paraId="3C13B583"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1-Dec-18 to 31-Mar-19</w:t>
            </w:r>
          </w:p>
        </w:tc>
        <w:tc>
          <w:tcPr>
            <w:tcW w:w="6579" w:type="dxa"/>
            <w:gridSpan w:val="4"/>
          </w:tcPr>
          <w:p w14:paraId="3C13B584"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(121/365)</w:t>
            </w:r>
          </w:p>
        </w:tc>
        <w:tc>
          <w:tcPr>
            <w:tcW w:w="1161" w:type="dxa"/>
          </w:tcPr>
          <w:p w14:paraId="3C13B585"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46.41</w:t>
            </w:r>
          </w:p>
        </w:tc>
      </w:tr>
      <w:tr w:rsidR="009623CD" w:rsidRPr="009F6662" w14:paraId="3C13B58A" w14:textId="77777777" w:rsidTr="002571C0">
        <w:trPr>
          <w:trHeight w:val="20"/>
        </w:trPr>
        <w:tc>
          <w:tcPr>
            <w:tcW w:w="1638" w:type="dxa"/>
          </w:tcPr>
          <w:p w14:paraId="3C13B587"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2</w:t>
            </w:r>
          </w:p>
        </w:tc>
        <w:tc>
          <w:tcPr>
            <w:tcW w:w="6579" w:type="dxa"/>
            <w:gridSpan w:val="4"/>
          </w:tcPr>
          <w:p w14:paraId="3C13B588"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161" w:type="dxa"/>
          </w:tcPr>
          <w:p w14:paraId="3C13B589"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58E" w14:textId="77777777" w:rsidTr="002571C0">
        <w:trPr>
          <w:trHeight w:val="20"/>
        </w:trPr>
        <w:tc>
          <w:tcPr>
            <w:tcW w:w="1638" w:type="dxa"/>
          </w:tcPr>
          <w:p w14:paraId="3C13B58B"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w:t>
            </w:r>
          </w:p>
        </w:tc>
        <w:tc>
          <w:tcPr>
            <w:tcW w:w="6579" w:type="dxa"/>
            <w:gridSpan w:val="4"/>
          </w:tcPr>
          <w:p w14:paraId="3C13B58C"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161" w:type="dxa"/>
          </w:tcPr>
          <w:p w14:paraId="3C13B58D"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592" w14:textId="77777777" w:rsidTr="002571C0">
        <w:trPr>
          <w:trHeight w:val="20"/>
        </w:trPr>
        <w:tc>
          <w:tcPr>
            <w:tcW w:w="1638" w:type="dxa"/>
          </w:tcPr>
          <w:p w14:paraId="3C13B58F"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4</w:t>
            </w:r>
          </w:p>
        </w:tc>
        <w:tc>
          <w:tcPr>
            <w:tcW w:w="6579" w:type="dxa"/>
            <w:gridSpan w:val="4"/>
          </w:tcPr>
          <w:p w14:paraId="3C13B590"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161" w:type="dxa"/>
          </w:tcPr>
          <w:p w14:paraId="3C13B591"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596" w14:textId="77777777" w:rsidTr="002571C0">
        <w:trPr>
          <w:trHeight w:val="20"/>
        </w:trPr>
        <w:tc>
          <w:tcPr>
            <w:tcW w:w="1638" w:type="dxa"/>
          </w:tcPr>
          <w:p w14:paraId="3C13B593"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5</w:t>
            </w:r>
          </w:p>
        </w:tc>
        <w:tc>
          <w:tcPr>
            <w:tcW w:w="6579" w:type="dxa"/>
            <w:gridSpan w:val="4"/>
          </w:tcPr>
          <w:p w14:paraId="3C13B594"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161" w:type="dxa"/>
          </w:tcPr>
          <w:p w14:paraId="3C13B595" w14:textId="77777777" w:rsidR="009623CD" w:rsidRPr="009F6662" w:rsidDel="00E8196D"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59A" w14:textId="77777777" w:rsidTr="002571C0">
        <w:trPr>
          <w:trHeight w:val="20"/>
        </w:trPr>
        <w:tc>
          <w:tcPr>
            <w:tcW w:w="1638" w:type="dxa"/>
          </w:tcPr>
          <w:p w14:paraId="3C13B597"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6579" w:type="dxa"/>
            <w:gridSpan w:val="4"/>
          </w:tcPr>
          <w:p w14:paraId="3C13B598"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3C13B599" w14:textId="77777777" w:rsidR="009623CD" w:rsidRPr="009F6662" w:rsidRDefault="009623CD" w:rsidP="002571C0">
            <w:pPr>
              <w:spacing w:before="0" w:after="0"/>
              <w:ind w:left="0"/>
              <w:jc w:val="right"/>
              <w:rPr>
                <w:rFonts w:asciiTheme="minorHAnsi" w:eastAsia="Calibri" w:hAnsiTheme="minorHAnsi" w:cstheme="minorHAnsi"/>
                <w:lang w:val="en-US" w:bidi="hi-IN"/>
              </w:rPr>
            </w:pPr>
          </w:p>
        </w:tc>
      </w:tr>
      <w:tr w:rsidR="009623CD" w:rsidRPr="009F6662" w14:paraId="3C13B59E" w14:textId="77777777" w:rsidTr="002571C0">
        <w:trPr>
          <w:trHeight w:val="20"/>
        </w:trPr>
        <w:tc>
          <w:tcPr>
            <w:tcW w:w="1638" w:type="dxa"/>
          </w:tcPr>
          <w:p w14:paraId="3C13B59B"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6579" w:type="dxa"/>
            <w:gridSpan w:val="4"/>
          </w:tcPr>
          <w:p w14:paraId="3C13B59C"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3C13B59D" w14:textId="77777777" w:rsidR="009623CD" w:rsidRPr="009F6662" w:rsidRDefault="009623CD" w:rsidP="002571C0">
            <w:pPr>
              <w:spacing w:before="0" w:after="0"/>
              <w:ind w:left="0"/>
              <w:jc w:val="right"/>
              <w:rPr>
                <w:rFonts w:asciiTheme="minorHAnsi" w:eastAsia="Calibri" w:hAnsiTheme="minorHAnsi" w:cstheme="minorHAnsi"/>
                <w:lang w:val="en-US" w:bidi="hi-IN"/>
              </w:rPr>
            </w:pPr>
          </w:p>
        </w:tc>
      </w:tr>
      <w:tr w:rsidR="009623CD" w:rsidRPr="009F6662" w14:paraId="3C13B5A3" w14:textId="77777777" w:rsidTr="002571C0">
        <w:trPr>
          <w:trHeight w:val="20"/>
        </w:trPr>
        <w:tc>
          <w:tcPr>
            <w:tcW w:w="1638" w:type="dxa"/>
          </w:tcPr>
          <w:p w14:paraId="3C13B59F"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36</w:t>
            </w:r>
          </w:p>
          <w:p w14:paraId="3C13B5A0"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(1-Apr to 30-Nov)</w:t>
            </w:r>
          </w:p>
        </w:tc>
        <w:tc>
          <w:tcPr>
            <w:tcW w:w="6579" w:type="dxa"/>
            <w:gridSpan w:val="4"/>
          </w:tcPr>
          <w:p w14:paraId="3C13B5A1"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(244/365)</w:t>
            </w:r>
          </w:p>
        </w:tc>
        <w:tc>
          <w:tcPr>
            <w:tcW w:w="1161" w:type="dxa"/>
          </w:tcPr>
          <w:p w14:paraId="3C13B5A2"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93.59</w:t>
            </w:r>
          </w:p>
        </w:tc>
      </w:tr>
    </w:tbl>
    <w:p w14:paraId="3C13B5A4" w14:textId="77777777" w:rsidR="009623CD" w:rsidRPr="009F6662" w:rsidRDefault="009623CD" w:rsidP="009623CD">
      <w:pPr>
        <w:ind w:left="0"/>
        <w:jc w:val="both"/>
        <w:rPr>
          <w:rFonts w:asciiTheme="minorHAnsi" w:hAnsiTheme="minorHAnsi" w:cstheme="minorHAnsi"/>
          <w:bCs/>
        </w:rPr>
      </w:pPr>
      <w:r w:rsidRPr="009F6662">
        <w:rPr>
          <w:rFonts w:asciiTheme="minorHAnsi" w:hAnsiTheme="minorHAnsi" w:cstheme="minorHAnsi"/>
          <w:b/>
          <w:u w:val="single"/>
        </w:rPr>
        <w:br w:type="page"/>
      </w:r>
      <w:r w:rsidRPr="009F6662">
        <w:rPr>
          <w:rFonts w:asciiTheme="minorHAnsi" w:hAnsiTheme="minorHAnsi" w:cstheme="minorHAnsi"/>
          <w:b/>
          <w:u w:val="single"/>
        </w:rPr>
        <w:lastRenderedPageBreak/>
        <w:t xml:space="preserve">Illustration-4: In case of delay in achieving COD of Project &amp; all individual Elements (COD of the Project achieved in Contract Year other than Contact Year 1) </w:t>
      </w:r>
    </w:p>
    <w:p w14:paraId="3C13B5A5" w14:textId="77777777" w:rsidR="009623CD" w:rsidRPr="009F6662" w:rsidRDefault="009623CD" w:rsidP="009623CD">
      <w:pPr>
        <w:spacing w:before="0" w:after="0"/>
        <w:ind w:left="0"/>
        <w:jc w:val="both"/>
        <w:rPr>
          <w:rFonts w:asciiTheme="minorHAnsi" w:eastAsia="Calibri" w:hAnsiTheme="minorHAnsi" w:cstheme="minorHAnsi"/>
          <w:sz w:val="18"/>
          <w:szCs w:val="18"/>
          <w:lang w:val="en-US" w:bidi="hi-IN"/>
        </w:rPr>
      </w:pPr>
      <w:r w:rsidRPr="009F6662">
        <w:rPr>
          <w:rFonts w:asciiTheme="minorHAnsi" w:hAnsiTheme="minorHAnsi" w:cstheme="minorHAnsi"/>
        </w:rPr>
        <w:t xml:space="preserve">Quoted Transmission Charges: </w:t>
      </w:r>
      <w:r w:rsidRPr="009F6662">
        <w:rPr>
          <w:rFonts w:asciiTheme="minorHAnsi" w:hAnsiTheme="minorHAnsi" w:cstheme="minorHAnsi"/>
          <w:b/>
          <w:bCs/>
        </w:rPr>
        <w:t>Rs. 140 Million</w:t>
      </w:r>
      <w:r w:rsidRPr="009F6662">
        <w:rPr>
          <w:rFonts w:asciiTheme="minorHAnsi" w:hAnsiTheme="minorHAnsi" w:cstheme="minorHAnsi"/>
        </w:rPr>
        <w:t xml:space="preserve"> </w:t>
      </w:r>
    </w:p>
    <w:p w14:paraId="3C13B5A6" w14:textId="77777777" w:rsidR="009623CD" w:rsidRPr="009F6662" w:rsidRDefault="009623CD" w:rsidP="009623CD">
      <w:pPr>
        <w:spacing w:before="0" w:after="0"/>
        <w:ind w:left="0"/>
        <w:jc w:val="both"/>
        <w:rPr>
          <w:rFonts w:asciiTheme="minorHAnsi" w:hAnsiTheme="minorHAnsi" w:cstheme="minorHAnsi"/>
        </w:rPr>
      </w:pPr>
      <w:r w:rsidRPr="009F6662">
        <w:rPr>
          <w:rFonts w:asciiTheme="minorHAnsi" w:hAnsiTheme="minorHAnsi" w:cstheme="minorHAnsi"/>
        </w:rPr>
        <w:t xml:space="preserve">Completion Schedule: </w:t>
      </w: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9623CD" w:rsidRPr="009F6662" w14:paraId="3C13B5AC" w14:textId="77777777" w:rsidTr="002571C0">
        <w:tc>
          <w:tcPr>
            <w:tcW w:w="1565" w:type="dxa"/>
            <w:shd w:val="clear" w:color="auto" w:fill="auto"/>
          </w:tcPr>
          <w:p w14:paraId="3C13B5A7"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Element No.</w:t>
            </w:r>
          </w:p>
        </w:tc>
        <w:tc>
          <w:tcPr>
            <w:tcW w:w="1949" w:type="dxa"/>
            <w:shd w:val="clear" w:color="auto" w:fill="auto"/>
          </w:tcPr>
          <w:p w14:paraId="3C13B5A8"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Completion Schedule in Months</w:t>
            </w:r>
          </w:p>
        </w:tc>
        <w:tc>
          <w:tcPr>
            <w:tcW w:w="1747" w:type="dxa"/>
            <w:shd w:val="clear" w:color="auto" w:fill="auto"/>
          </w:tcPr>
          <w:p w14:paraId="3C13B5A9"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Scheduled CoD of the Element</w:t>
            </w:r>
          </w:p>
        </w:tc>
        <w:tc>
          <w:tcPr>
            <w:tcW w:w="1995" w:type="dxa"/>
            <w:shd w:val="clear" w:color="auto" w:fill="auto"/>
          </w:tcPr>
          <w:p w14:paraId="3C13B5AA"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Actual CoD of the Element</w:t>
            </w:r>
          </w:p>
        </w:tc>
        <w:tc>
          <w:tcPr>
            <w:tcW w:w="2043" w:type="dxa"/>
            <w:shd w:val="clear" w:color="auto" w:fill="auto"/>
          </w:tcPr>
          <w:p w14:paraId="3C13B5AB"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 Charges recoverable on Scheduled CoD of the Element</w:t>
            </w:r>
          </w:p>
        </w:tc>
      </w:tr>
      <w:tr w:rsidR="009623CD" w:rsidRPr="009F6662" w14:paraId="3C13B5B2" w14:textId="77777777" w:rsidTr="002571C0">
        <w:tc>
          <w:tcPr>
            <w:tcW w:w="1565" w:type="dxa"/>
            <w:shd w:val="clear" w:color="auto" w:fill="auto"/>
          </w:tcPr>
          <w:p w14:paraId="3C13B5AD"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Element 1</w:t>
            </w:r>
          </w:p>
        </w:tc>
        <w:tc>
          <w:tcPr>
            <w:tcW w:w="1949" w:type="dxa"/>
            <w:shd w:val="clear" w:color="auto" w:fill="auto"/>
          </w:tcPr>
          <w:p w14:paraId="3C13B5AE"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38</w:t>
            </w:r>
          </w:p>
        </w:tc>
        <w:tc>
          <w:tcPr>
            <w:tcW w:w="1747" w:type="dxa"/>
            <w:shd w:val="clear" w:color="auto" w:fill="auto"/>
          </w:tcPr>
          <w:p w14:paraId="3C13B5AF"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1-Oct-2019</w:t>
            </w:r>
          </w:p>
        </w:tc>
        <w:tc>
          <w:tcPr>
            <w:tcW w:w="1995" w:type="dxa"/>
            <w:shd w:val="clear" w:color="auto" w:fill="auto"/>
          </w:tcPr>
          <w:p w14:paraId="3C13B5B0"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1-May-2020</w:t>
            </w:r>
          </w:p>
        </w:tc>
        <w:tc>
          <w:tcPr>
            <w:tcW w:w="2043" w:type="dxa"/>
            <w:shd w:val="clear" w:color="auto" w:fill="auto"/>
          </w:tcPr>
          <w:p w14:paraId="3C13B5B1"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25%</w:t>
            </w:r>
          </w:p>
        </w:tc>
      </w:tr>
      <w:tr w:rsidR="009623CD" w:rsidRPr="009F6662" w14:paraId="3C13B5B8" w14:textId="77777777" w:rsidTr="002571C0">
        <w:tc>
          <w:tcPr>
            <w:tcW w:w="1565" w:type="dxa"/>
            <w:shd w:val="clear" w:color="auto" w:fill="auto"/>
          </w:tcPr>
          <w:p w14:paraId="3C13B5B3"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Element 2</w:t>
            </w:r>
          </w:p>
        </w:tc>
        <w:tc>
          <w:tcPr>
            <w:tcW w:w="1949" w:type="dxa"/>
            <w:shd w:val="clear" w:color="auto" w:fill="auto"/>
          </w:tcPr>
          <w:p w14:paraId="3C13B5B4"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38</w:t>
            </w:r>
          </w:p>
        </w:tc>
        <w:tc>
          <w:tcPr>
            <w:tcW w:w="1747" w:type="dxa"/>
            <w:shd w:val="clear" w:color="auto" w:fill="auto"/>
          </w:tcPr>
          <w:p w14:paraId="3C13B5B5"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1-Oct-2019</w:t>
            </w:r>
          </w:p>
        </w:tc>
        <w:tc>
          <w:tcPr>
            <w:tcW w:w="1995" w:type="dxa"/>
            <w:shd w:val="clear" w:color="auto" w:fill="auto"/>
          </w:tcPr>
          <w:p w14:paraId="3C13B5B6"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1-May-2020</w:t>
            </w:r>
          </w:p>
        </w:tc>
        <w:tc>
          <w:tcPr>
            <w:tcW w:w="2043" w:type="dxa"/>
            <w:shd w:val="clear" w:color="auto" w:fill="auto"/>
          </w:tcPr>
          <w:p w14:paraId="3C13B5B7"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75%</w:t>
            </w:r>
          </w:p>
        </w:tc>
      </w:tr>
    </w:tbl>
    <w:p w14:paraId="3C13B5B9" w14:textId="77777777" w:rsidR="009623CD" w:rsidRPr="009F6662" w:rsidRDefault="009623CD" w:rsidP="009623CD">
      <w:pPr>
        <w:spacing w:before="0" w:after="0"/>
        <w:jc w:val="both"/>
        <w:rPr>
          <w:rFonts w:asciiTheme="minorHAnsi" w:hAnsiTheme="minorHAnsi" w:cstheme="minorHAnsi"/>
        </w:rPr>
      </w:pPr>
    </w:p>
    <w:p w14:paraId="3C13B5BA" w14:textId="77777777" w:rsidR="009623CD" w:rsidRPr="009F6662" w:rsidRDefault="009623CD" w:rsidP="009623CD">
      <w:pPr>
        <w:spacing w:before="0" w:after="0"/>
        <w:ind w:left="0"/>
        <w:jc w:val="both"/>
        <w:rPr>
          <w:rFonts w:asciiTheme="minorHAnsi" w:hAnsiTheme="minorHAnsi" w:cstheme="minorHAnsi"/>
        </w:rPr>
      </w:pPr>
      <w:r w:rsidRPr="009F6662">
        <w:rPr>
          <w:rFonts w:asciiTheme="minorHAnsi" w:hAnsiTheme="minorHAnsi" w:cstheme="minorHAnsi"/>
        </w:rPr>
        <w:t>Tariff Payment to be paid as:</w:t>
      </w: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690"/>
        <w:gridCol w:w="1559"/>
        <w:gridCol w:w="1161"/>
      </w:tblGrid>
      <w:tr w:rsidR="009623CD" w:rsidRPr="009F6662" w14:paraId="3C13B5BE" w14:textId="77777777" w:rsidTr="002571C0">
        <w:trPr>
          <w:trHeight w:val="20"/>
        </w:trPr>
        <w:tc>
          <w:tcPr>
            <w:tcW w:w="4968" w:type="dxa"/>
            <w:gridSpan w:val="3"/>
          </w:tcPr>
          <w:p w14:paraId="3C13B5BB"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Transmission Charges for Element 1</w:t>
            </w:r>
          </w:p>
        </w:tc>
        <w:tc>
          <w:tcPr>
            <w:tcW w:w="4410" w:type="dxa"/>
            <w:gridSpan w:val="3"/>
          </w:tcPr>
          <w:p w14:paraId="3C13B5BC"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Transmission Charges for Element 2</w:t>
            </w:r>
          </w:p>
          <w:p w14:paraId="3C13B5BD"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p>
        </w:tc>
      </w:tr>
      <w:tr w:rsidR="009623CD" w:rsidRPr="009F6662" w14:paraId="3C13B5C5" w14:textId="77777777" w:rsidTr="002571C0">
        <w:trPr>
          <w:trHeight w:val="20"/>
        </w:trPr>
        <w:tc>
          <w:tcPr>
            <w:tcW w:w="1638" w:type="dxa"/>
          </w:tcPr>
          <w:p w14:paraId="3C13B5BF"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1-Oct-19 to 31-Mar-20</w:t>
            </w:r>
          </w:p>
        </w:tc>
        <w:tc>
          <w:tcPr>
            <w:tcW w:w="2070" w:type="dxa"/>
          </w:tcPr>
          <w:p w14:paraId="3C13B5C0"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260" w:type="dxa"/>
          </w:tcPr>
          <w:p w14:paraId="3C13B5C1"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c>
          <w:tcPr>
            <w:tcW w:w="1690" w:type="dxa"/>
          </w:tcPr>
          <w:p w14:paraId="3C13B5C2"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1-Oct-19 to 31-Mar-20</w:t>
            </w:r>
          </w:p>
        </w:tc>
        <w:tc>
          <w:tcPr>
            <w:tcW w:w="1559" w:type="dxa"/>
          </w:tcPr>
          <w:p w14:paraId="3C13B5C3"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161" w:type="dxa"/>
          </w:tcPr>
          <w:p w14:paraId="3C13B5C4"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r>
      <w:tr w:rsidR="009623CD" w:rsidRPr="009F6662" w14:paraId="3C13B5CC" w14:textId="77777777" w:rsidTr="002571C0">
        <w:trPr>
          <w:trHeight w:val="20"/>
        </w:trPr>
        <w:tc>
          <w:tcPr>
            <w:tcW w:w="1638" w:type="dxa"/>
          </w:tcPr>
          <w:p w14:paraId="3C13B5C6"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1-Apr-20 to 30-Apr-20</w:t>
            </w:r>
          </w:p>
        </w:tc>
        <w:tc>
          <w:tcPr>
            <w:tcW w:w="2070" w:type="dxa"/>
          </w:tcPr>
          <w:p w14:paraId="3C13B5C7"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260" w:type="dxa"/>
          </w:tcPr>
          <w:p w14:paraId="3C13B5C8"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c>
          <w:tcPr>
            <w:tcW w:w="1690" w:type="dxa"/>
          </w:tcPr>
          <w:p w14:paraId="3C13B5C9"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1-Apr-20 to 30-Apr-20</w:t>
            </w:r>
          </w:p>
        </w:tc>
        <w:tc>
          <w:tcPr>
            <w:tcW w:w="1559" w:type="dxa"/>
          </w:tcPr>
          <w:p w14:paraId="3C13B5C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161" w:type="dxa"/>
          </w:tcPr>
          <w:p w14:paraId="3C13B5CB"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r>
      <w:tr w:rsidR="009623CD" w:rsidRPr="009F6662" w14:paraId="3C13B5D1" w14:textId="77777777" w:rsidTr="002571C0">
        <w:trPr>
          <w:trHeight w:val="20"/>
        </w:trPr>
        <w:tc>
          <w:tcPr>
            <w:tcW w:w="1638" w:type="dxa"/>
          </w:tcPr>
          <w:p w14:paraId="3C13B5CD"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1-May-20 to</w:t>
            </w:r>
          </w:p>
          <w:p w14:paraId="3C13B5CE"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31-Mar-21</w:t>
            </w:r>
          </w:p>
        </w:tc>
        <w:tc>
          <w:tcPr>
            <w:tcW w:w="6579" w:type="dxa"/>
            <w:gridSpan w:val="4"/>
          </w:tcPr>
          <w:p w14:paraId="3C13B5CF"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(335/365)</w:t>
            </w:r>
          </w:p>
        </w:tc>
        <w:tc>
          <w:tcPr>
            <w:tcW w:w="1161" w:type="dxa"/>
          </w:tcPr>
          <w:p w14:paraId="3C13B5D0"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128.49</w:t>
            </w:r>
          </w:p>
        </w:tc>
      </w:tr>
      <w:tr w:rsidR="009623CD" w:rsidRPr="009F6662" w14:paraId="3C13B5D5" w14:textId="77777777" w:rsidTr="002571C0">
        <w:trPr>
          <w:trHeight w:val="20"/>
        </w:trPr>
        <w:tc>
          <w:tcPr>
            <w:tcW w:w="1638" w:type="dxa"/>
          </w:tcPr>
          <w:p w14:paraId="3C13B5D2"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2</w:t>
            </w:r>
          </w:p>
        </w:tc>
        <w:tc>
          <w:tcPr>
            <w:tcW w:w="6579" w:type="dxa"/>
            <w:gridSpan w:val="4"/>
          </w:tcPr>
          <w:p w14:paraId="3C13B5D3"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161" w:type="dxa"/>
          </w:tcPr>
          <w:p w14:paraId="3C13B5D4"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5D9" w14:textId="77777777" w:rsidTr="002571C0">
        <w:trPr>
          <w:trHeight w:val="20"/>
        </w:trPr>
        <w:tc>
          <w:tcPr>
            <w:tcW w:w="1638" w:type="dxa"/>
          </w:tcPr>
          <w:p w14:paraId="3C13B5D6"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w:t>
            </w:r>
          </w:p>
        </w:tc>
        <w:tc>
          <w:tcPr>
            <w:tcW w:w="6579" w:type="dxa"/>
            <w:gridSpan w:val="4"/>
          </w:tcPr>
          <w:p w14:paraId="3C13B5D7"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161" w:type="dxa"/>
          </w:tcPr>
          <w:p w14:paraId="3C13B5D8"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5DD" w14:textId="77777777" w:rsidTr="002571C0">
        <w:trPr>
          <w:trHeight w:val="20"/>
        </w:trPr>
        <w:tc>
          <w:tcPr>
            <w:tcW w:w="1638" w:type="dxa"/>
          </w:tcPr>
          <w:p w14:paraId="3C13B5D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4</w:t>
            </w:r>
          </w:p>
        </w:tc>
        <w:tc>
          <w:tcPr>
            <w:tcW w:w="6579" w:type="dxa"/>
            <w:gridSpan w:val="4"/>
          </w:tcPr>
          <w:p w14:paraId="3C13B5DB"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161" w:type="dxa"/>
          </w:tcPr>
          <w:p w14:paraId="3C13B5DC"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5E1" w14:textId="77777777" w:rsidTr="002571C0">
        <w:trPr>
          <w:trHeight w:val="20"/>
        </w:trPr>
        <w:tc>
          <w:tcPr>
            <w:tcW w:w="1638" w:type="dxa"/>
          </w:tcPr>
          <w:p w14:paraId="3C13B5DE"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5</w:t>
            </w:r>
          </w:p>
        </w:tc>
        <w:tc>
          <w:tcPr>
            <w:tcW w:w="6579" w:type="dxa"/>
            <w:gridSpan w:val="4"/>
          </w:tcPr>
          <w:p w14:paraId="3C13B5DF"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161" w:type="dxa"/>
          </w:tcPr>
          <w:p w14:paraId="3C13B5E0" w14:textId="77777777" w:rsidR="009623CD" w:rsidRPr="009F6662" w:rsidDel="00E8196D"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5E5" w14:textId="77777777" w:rsidTr="002571C0">
        <w:trPr>
          <w:trHeight w:val="20"/>
        </w:trPr>
        <w:tc>
          <w:tcPr>
            <w:tcW w:w="1638" w:type="dxa"/>
          </w:tcPr>
          <w:p w14:paraId="3C13B5E2"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6579" w:type="dxa"/>
            <w:gridSpan w:val="4"/>
          </w:tcPr>
          <w:p w14:paraId="3C13B5E3"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3C13B5E4" w14:textId="77777777" w:rsidR="009623CD" w:rsidRPr="009F6662" w:rsidRDefault="009623CD" w:rsidP="002571C0">
            <w:pPr>
              <w:spacing w:before="0" w:after="0"/>
              <w:ind w:left="0"/>
              <w:jc w:val="right"/>
              <w:rPr>
                <w:rFonts w:asciiTheme="minorHAnsi" w:eastAsia="Calibri" w:hAnsiTheme="minorHAnsi" w:cstheme="minorHAnsi"/>
                <w:lang w:val="en-US" w:bidi="hi-IN"/>
              </w:rPr>
            </w:pPr>
          </w:p>
        </w:tc>
      </w:tr>
      <w:tr w:rsidR="009623CD" w:rsidRPr="009F6662" w14:paraId="3C13B5E9" w14:textId="77777777" w:rsidTr="002571C0">
        <w:trPr>
          <w:trHeight w:val="20"/>
        </w:trPr>
        <w:tc>
          <w:tcPr>
            <w:tcW w:w="1638" w:type="dxa"/>
          </w:tcPr>
          <w:p w14:paraId="3C13B5E6"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6579" w:type="dxa"/>
            <w:gridSpan w:val="4"/>
          </w:tcPr>
          <w:p w14:paraId="3C13B5E7"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3C13B5E8" w14:textId="77777777" w:rsidR="009623CD" w:rsidRPr="009F6662" w:rsidRDefault="009623CD" w:rsidP="002571C0">
            <w:pPr>
              <w:spacing w:before="0" w:after="0"/>
              <w:ind w:left="0"/>
              <w:jc w:val="right"/>
              <w:rPr>
                <w:rFonts w:asciiTheme="minorHAnsi" w:eastAsia="Calibri" w:hAnsiTheme="minorHAnsi" w:cstheme="minorHAnsi"/>
                <w:lang w:val="en-US" w:bidi="hi-IN"/>
              </w:rPr>
            </w:pPr>
          </w:p>
        </w:tc>
      </w:tr>
      <w:tr w:rsidR="009623CD" w:rsidRPr="009F6662" w14:paraId="3C13B5EF" w14:textId="77777777" w:rsidTr="002571C0">
        <w:trPr>
          <w:trHeight w:val="20"/>
        </w:trPr>
        <w:tc>
          <w:tcPr>
            <w:tcW w:w="1638" w:type="dxa"/>
          </w:tcPr>
          <w:p w14:paraId="3C13B5E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36</w:t>
            </w:r>
          </w:p>
          <w:p w14:paraId="3C13B5EB"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(1-Apr to 30-Apr)</w:t>
            </w:r>
          </w:p>
        </w:tc>
        <w:tc>
          <w:tcPr>
            <w:tcW w:w="6579" w:type="dxa"/>
            <w:gridSpan w:val="4"/>
          </w:tcPr>
          <w:p w14:paraId="3C13B5EC"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(30/ 365)</w:t>
            </w:r>
          </w:p>
          <w:p w14:paraId="3C13B5ED"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3C13B5EE"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11.51</w:t>
            </w:r>
          </w:p>
        </w:tc>
      </w:tr>
    </w:tbl>
    <w:p w14:paraId="3C13B5F0" w14:textId="77777777" w:rsidR="009623CD" w:rsidRPr="009F6662" w:rsidRDefault="009623CD" w:rsidP="009623CD">
      <w:pPr>
        <w:ind w:left="0"/>
        <w:jc w:val="both"/>
        <w:rPr>
          <w:rFonts w:asciiTheme="minorHAnsi" w:hAnsiTheme="minorHAnsi" w:cstheme="minorHAnsi"/>
          <w:bCs/>
        </w:rPr>
      </w:pPr>
      <w:r w:rsidRPr="009F6662">
        <w:rPr>
          <w:rFonts w:asciiTheme="minorHAnsi" w:hAnsiTheme="minorHAnsi" w:cstheme="minorHAnsi"/>
        </w:rPr>
        <w:br w:type="page"/>
      </w:r>
      <w:r w:rsidRPr="009F6662">
        <w:rPr>
          <w:rFonts w:asciiTheme="minorHAnsi" w:hAnsiTheme="minorHAnsi" w:cstheme="minorHAnsi"/>
          <w:b/>
          <w:u w:val="single"/>
        </w:rPr>
        <w:lastRenderedPageBreak/>
        <w:t>Illustration5: In case of delay in achieving COD of Element but Project COD achieved on time</w:t>
      </w:r>
    </w:p>
    <w:p w14:paraId="3C13B5F1" w14:textId="77777777" w:rsidR="009623CD" w:rsidRPr="009F6662" w:rsidRDefault="009623CD" w:rsidP="009623CD">
      <w:pPr>
        <w:spacing w:before="0" w:after="0"/>
        <w:ind w:left="0"/>
        <w:jc w:val="both"/>
        <w:rPr>
          <w:rFonts w:asciiTheme="minorHAnsi" w:eastAsia="Calibri" w:hAnsiTheme="minorHAnsi" w:cstheme="minorHAnsi"/>
          <w:sz w:val="18"/>
          <w:szCs w:val="18"/>
          <w:lang w:val="en-US" w:bidi="hi-IN"/>
        </w:rPr>
      </w:pPr>
      <w:r w:rsidRPr="009F6662">
        <w:rPr>
          <w:rFonts w:asciiTheme="minorHAnsi" w:hAnsiTheme="minorHAnsi" w:cstheme="minorHAnsi"/>
        </w:rPr>
        <w:t xml:space="preserve">Quoted Transmission Charges: </w:t>
      </w:r>
      <w:r w:rsidRPr="009F6662">
        <w:rPr>
          <w:rFonts w:asciiTheme="minorHAnsi" w:hAnsiTheme="minorHAnsi" w:cstheme="minorHAnsi"/>
          <w:b/>
          <w:bCs/>
        </w:rPr>
        <w:t>Rs. 140 Million</w:t>
      </w:r>
      <w:r w:rsidRPr="009F6662">
        <w:rPr>
          <w:rFonts w:asciiTheme="minorHAnsi" w:hAnsiTheme="minorHAnsi" w:cstheme="minorHAnsi"/>
        </w:rPr>
        <w:t xml:space="preserve"> </w:t>
      </w:r>
    </w:p>
    <w:p w14:paraId="3C13B5F2" w14:textId="77777777" w:rsidR="009623CD" w:rsidRPr="009F6662" w:rsidRDefault="009623CD" w:rsidP="009623CD">
      <w:pPr>
        <w:spacing w:before="0" w:after="0"/>
        <w:ind w:left="0"/>
        <w:jc w:val="both"/>
        <w:rPr>
          <w:rFonts w:asciiTheme="minorHAnsi" w:hAnsiTheme="minorHAnsi" w:cstheme="minorHAnsi"/>
          <w:bCs/>
        </w:rPr>
      </w:pPr>
    </w:p>
    <w:p w14:paraId="3C13B5F3" w14:textId="77777777" w:rsidR="009623CD" w:rsidRPr="009F6662" w:rsidRDefault="009623CD" w:rsidP="009623CD">
      <w:pPr>
        <w:spacing w:before="0" w:after="0"/>
        <w:ind w:left="0"/>
        <w:jc w:val="both"/>
        <w:rPr>
          <w:rFonts w:asciiTheme="minorHAnsi" w:hAnsiTheme="minorHAnsi" w:cstheme="minorHAnsi"/>
          <w:bCs/>
        </w:rPr>
      </w:pPr>
      <w:r w:rsidRPr="009F6662">
        <w:rPr>
          <w:rFonts w:asciiTheme="minorHAnsi" w:hAnsiTheme="minorHAnsi" w:cstheme="minorHAnsi"/>
          <w:bCs/>
        </w:rPr>
        <w:t xml:space="preserve">Completion Schedule: </w:t>
      </w:r>
    </w:p>
    <w:p w14:paraId="3C13B5F4" w14:textId="77777777" w:rsidR="009623CD" w:rsidRPr="009F6662" w:rsidRDefault="009623CD" w:rsidP="009623CD">
      <w:pPr>
        <w:spacing w:before="0" w:after="0"/>
        <w:ind w:left="0"/>
        <w:jc w:val="both"/>
        <w:rPr>
          <w:rFonts w:asciiTheme="minorHAnsi" w:hAnsiTheme="minorHAnsi" w:cstheme="minorHAns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9623CD" w:rsidRPr="009F6662" w14:paraId="3C13B5FA" w14:textId="77777777" w:rsidTr="002571C0">
        <w:tc>
          <w:tcPr>
            <w:tcW w:w="1565" w:type="dxa"/>
            <w:shd w:val="clear" w:color="auto" w:fill="auto"/>
          </w:tcPr>
          <w:p w14:paraId="3C13B5F5"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Element No.</w:t>
            </w:r>
          </w:p>
        </w:tc>
        <w:tc>
          <w:tcPr>
            <w:tcW w:w="1949" w:type="dxa"/>
            <w:shd w:val="clear" w:color="auto" w:fill="auto"/>
          </w:tcPr>
          <w:p w14:paraId="3C13B5F6"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Completion Schedule in Months</w:t>
            </w:r>
          </w:p>
        </w:tc>
        <w:tc>
          <w:tcPr>
            <w:tcW w:w="1747" w:type="dxa"/>
            <w:shd w:val="clear" w:color="auto" w:fill="auto"/>
          </w:tcPr>
          <w:p w14:paraId="3C13B5F7"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Scheduled CoD of the Element</w:t>
            </w:r>
          </w:p>
        </w:tc>
        <w:tc>
          <w:tcPr>
            <w:tcW w:w="1995" w:type="dxa"/>
            <w:shd w:val="clear" w:color="auto" w:fill="auto"/>
          </w:tcPr>
          <w:p w14:paraId="3C13B5F8"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Actual CoD of the Element</w:t>
            </w:r>
          </w:p>
        </w:tc>
        <w:tc>
          <w:tcPr>
            <w:tcW w:w="2043" w:type="dxa"/>
            <w:shd w:val="clear" w:color="auto" w:fill="auto"/>
          </w:tcPr>
          <w:p w14:paraId="3C13B5F9"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 Charges recoverable on Scheduled CoD of the Element</w:t>
            </w:r>
          </w:p>
        </w:tc>
      </w:tr>
      <w:tr w:rsidR="009623CD" w:rsidRPr="009F6662" w14:paraId="3C13B600" w14:textId="77777777" w:rsidTr="002571C0">
        <w:tc>
          <w:tcPr>
            <w:tcW w:w="1565" w:type="dxa"/>
            <w:shd w:val="clear" w:color="auto" w:fill="auto"/>
          </w:tcPr>
          <w:p w14:paraId="3C13B5FB"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Element 1</w:t>
            </w:r>
          </w:p>
        </w:tc>
        <w:tc>
          <w:tcPr>
            <w:tcW w:w="1949" w:type="dxa"/>
            <w:shd w:val="clear" w:color="auto" w:fill="auto"/>
          </w:tcPr>
          <w:p w14:paraId="3C13B5FC"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20</w:t>
            </w:r>
          </w:p>
        </w:tc>
        <w:tc>
          <w:tcPr>
            <w:tcW w:w="1747" w:type="dxa"/>
            <w:shd w:val="clear" w:color="auto" w:fill="auto"/>
          </w:tcPr>
          <w:p w14:paraId="3C13B5FD"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1-Feb-2018</w:t>
            </w:r>
          </w:p>
        </w:tc>
        <w:tc>
          <w:tcPr>
            <w:tcW w:w="1995" w:type="dxa"/>
            <w:shd w:val="clear" w:color="auto" w:fill="auto"/>
          </w:tcPr>
          <w:p w14:paraId="3C13B5FE"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1-Jul-2018</w:t>
            </w:r>
          </w:p>
        </w:tc>
        <w:tc>
          <w:tcPr>
            <w:tcW w:w="2043" w:type="dxa"/>
            <w:shd w:val="clear" w:color="auto" w:fill="auto"/>
          </w:tcPr>
          <w:p w14:paraId="3C13B5FF"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25%</w:t>
            </w:r>
          </w:p>
        </w:tc>
      </w:tr>
      <w:tr w:rsidR="009623CD" w:rsidRPr="009F6662" w14:paraId="3C13B606" w14:textId="77777777" w:rsidTr="002571C0">
        <w:tc>
          <w:tcPr>
            <w:tcW w:w="1565" w:type="dxa"/>
            <w:shd w:val="clear" w:color="auto" w:fill="auto"/>
          </w:tcPr>
          <w:p w14:paraId="3C13B601"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Element 2</w:t>
            </w:r>
          </w:p>
        </w:tc>
        <w:tc>
          <w:tcPr>
            <w:tcW w:w="1949" w:type="dxa"/>
            <w:shd w:val="clear" w:color="auto" w:fill="auto"/>
          </w:tcPr>
          <w:p w14:paraId="3C13B602"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30</w:t>
            </w:r>
          </w:p>
        </w:tc>
        <w:tc>
          <w:tcPr>
            <w:tcW w:w="1747" w:type="dxa"/>
            <w:shd w:val="clear" w:color="auto" w:fill="auto"/>
          </w:tcPr>
          <w:p w14:paraId="3C13B603"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lang w:val="en-US" w:bidi="hi-IN"/>
              </w:rPr>
              <w:t>1-Dec-2018</w:t>
            </w:r>
          </w:p>
        </w:tc>
        <w:tc>
          <w:tcPr>
            <w:tcW w:w="1995" w:type="dxa"/>
            <w:shd w:val="clear" w:color="auto" w:fill="auto"/>
          </w:tcPr>
          <w:p w14:paraId="3C13B604"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lang w:val="en-US" w:bidi="hi-IN"/>
              </w:rPr>
              <w:t>1-Dec-2018</w:t>
            </w:r>
          </w:p>
        </w:tc>
        <w:tc>
          <w:tcPr>
            <w:tcW w:w="2043" w:type="dxa"/>
            <w:shd w:val="clear" w:color="auto" w:fill="auto"/>
          </w:tcPr>
          <w:p w14:paraId="3C13B605"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75%</w:t>
            </w:r>
          </w:p>
        </w:tc>
      </w:tr>
    </w:tbl>
    <w:p w14:paraId="3C13B607" w14:textId="77777777" w:rsidR="009623CD" w:rsidRPr="009F6662" w:rsidRDefault="009623CD" w:rsidP="009623CD">
      <w:pPr>
        <w:spacing w:before="0" w:after="0"/>
        <w:jc w:val="both"/>
        <w:rPr>
          <w:rFonts w:asciiTheme="minorHAnsi" w:hAnsiTheme="minorHAnsi" w:cstheme="minorHAnsi"/>
          <w:bCs/>
        </w:rPr>
      </w:pPr>
    </w:p>
    <w:p w14:paraId="3C13B608" w14:textId="77777777" w:rsidR="009623CD" w:rsidRPr="009F6662" w:rsidRDefault="009623CD" w:rsidP="009623CD">
      <w:pPr>
        <w:spacing w:before="0" w:after="0"/>
        <w:ind w:left="0"/>
        <w:jc w:val="both"/>
        <w:rPr>
          <w:rFonts w:asciiTheme="minorHAnsi" w:hAnsiTheme="minorHAnsi" w:cstheme="minorHAnsi"/>
          <w:bCs/>
          <w:vanish/>
        </w:rPr>
      </w:pPr>
      <w:r w:rsidRPr="009F6662">
        <w:rPr>
          <w:rFonts w:asciiTheme="minorHAnsi" w:hAnsiTheme="minorHAnsi" w:cstheme="minorHAnsi"/>
          <w:bCs/>
        </w:rPr>
        <w:t>Tariff Payable as follows:</w:t>
      </w:r>
    </w:p>
    <w:p w14:paraId="3C13B609" w14:textId="77777777" w:rsidR="009623CD" w:rsidRPr="009F6662" w:rsidRDefault="009623CD" w:rsidP="009623CD">
      <w:pPr>
        <w:spacing w:before="0" w:after="200"/>
        <w:ind w:left="0"/>
        <w:jc w:val="both"/>
        <w:rPr>
          <w:rFonts w:asciiTheme="minorHAnsi" w:eastAsia="Calibri" w:hAnsiTheme="minorHAnsi" w:cstheme="minorHAnsi"/>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9623CD" w:rsidRPr="009F6662" w14:paraId="3C13B60D" w14:textId="77777777" w:rsidTr="002571C0">
        <w:trPr>
          <w:trHeight w:val="20"/>
        </w:trPr>
        <w:tc>
          <w:tcPr>
            <w:tcW w:w="4968" w:type="dxa"/>
            <w:gridSpan w:val="3"/>
          </w:tcPr>
          <w:p w14:paraId="3C13B60A"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Transmission Charges for Element 1</w:t>
            </w:r>
          </w:p>
        </w:tc>
        <w:tc>
          <w:tcPr>
            <w:tcW w:w="4410" w:type="dxa"/>
            <w:gridSpan w:val="3"/>
          </w:tcPr>
          <w:p w14:paraId="3C13B60B"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Transmission Charges for Element 2</w:t>
            </w:r>
          </w:p>
          <w:p w14:paraId="3C13B60C"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p>
        </w:tc>
      </w:tr>
      <w:tr w:rsidR="009623CD" w:rsidRPr="009F6662" w14:paraId="3C13B615" w14:textId="77777777" w:rsidTr="002571C0">
        <w:trPr>
          <w:trHeight w:val="20"/>
        </w:trPr>
        <w:tc>
          <w:tcPr>
            <w:tcW w:w="1638" w:type="dxa"/>
          </w:tcPr>
          <w:p w14:paraId="3C13B60E"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1-Feb-18 to</w:t>
            </w:r>
          </w:p>
          <w:p w14:paraId="3C13B60F"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31-Mar-18</w:t>
            </w:r>
          </w:p>
        </w:tc>
        <w:tc>
          <w:tcPr>
            <w:tcW w:w="2070" w:type="dxa"/>
          </w:tcPr>
          <w:p w14:paraId="3C13B610"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w:t>
            </w:r>
          </w:p>
        </w:tc>
        <w:tc>
          <w:tcPr>
            <w:tcW w:w="1260" w:type="dxa"/>
          </w:tcPr>
          <w:p w14:paraId="3C13B611"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0.00</w:t>
            </w:r>
          </w:p>
        </w:tc>
        <w:tc>
          <w:tcPr>
            <w:tcW w:w="1530" w:type="dxa"/>
          </w:tcPr>
          <w:p w14:paraId="3C13B612"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p>
        </w:tc>
        <w:tc>
          <w:tcPr>
            <w:tcW w:w="1719" w:type="dxa"/>
          </w:tcPr>
          <w:p w14:paraId="3C13B613"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w:t>
            </w:r>
          </w:p>
        </w:tc>
        <w:tc>
          <w:tcPr>
            <w:tcW w:w="1161" w:type="dxa"/>
          </w:tcPr>
          <w:p w14:paraId="3C13B614" w14:textId="77777777" w:rsidR="009623CD" w:rsidRPr="009F6662" w:rsidRDefault="009623CD" w:rsidP="002571C0">
            <w:pPr>
              <w:spacing w:before="0" w:after="0"/>
              <w:ind w:left="0"/>
              <w:jc w:val="right"/>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0.00</w:t>
            </w:r>
          </w:p>
        </w:tc>
      </w:tr>
      <w:tr w:rsidR="009623CD" w:rsidRPr="009F6662" w14:paraId="3C13B61D" w14:textId="77777777" w:rsidTr="002571C0">
        <w:trPr>
          <w:trHeight w:val="20"/>
        </w:trPr>
        <w:tc>
          <w:tcPr>
            <w:tcW w:w="1638" w:type="dxa"/>
          </w:tcPr>
          <w:p w14:paraId="3C13B616"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1-Apr-18 to</w:t>
            </w:r>
          </w:p>
          <w:p w14:paraId="3C13B617"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30-Jun-18</w:t>
            </w:r>
          </w:p>
        </w:tc>
        <w:tc>
          <w:tcPr>
            <w:tcW w:w="2070" w:type="dxa"/>
          </w:tcPr>
          <w:p w14:paraId="3C13B618"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w:t>
            </w:r>
          </w:p>
        </w:tc>
        <w:tc>
          <w:tcPr>
            <w:tcW w:w="1260" w:type="dxa"/>
          </w:tcPr>
          <w:p w14:paraId="3C13B619"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0.00</w:t>
            </w:r>
          </w:p>
        </w:tc>
        <w:tc>
          <w:tcPr>
            <w:tcW w:w="1530" w:type="dxa"/>
          </w:tcPr>
          <w:p w14:paraId="3C13B61A"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p>
        </w:tc>
        <w:tc>
          <w:tcPr>
            <w:tcW w:w="1719" w:type="dxa"/>
          </w:tcPr>
          <w:p w14:paraId="3C13B61B"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w:t>
            </w:r>
          </w:p>
        </w:tc>
        <w:tc>
          <w:tcPr>
            <w:tcW w:w="1161" w:type="dxa"/>
          </w:tcPr>
          <w:p w14:paraId="3C13B61C" w14:textId="77777777" w:rsidR="009623CD" w:rsidRPr="009F6662" w:rsidRDefault="009623CD" w:rsidP="002571C0">
            <w:pPr>
              <w:spacing w:before="0" w:after="0"/>
              <w:ind w:left="0"/>
              <w:jc w:val="right"/>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0.00</w:t>
            </w:r>
          </w:p>
        </w:tc>
      </w:tr>
      <w:tr w:rsidR="009623CD" w:rsidRPr="009F6662" w14:paraId="3C13B625" w14:textId="77777777" w:rsidTr="002571C0">
        <w:trPr>
          <w:trHeight w:val="20"/>
        </w:trPr>
        <w:tc>
          <w:tcPr>
            <w:tcW w:w="1638" w:type="dxa"/>
          </w:tcPr>
          <w:p w14:paraId="3C13B61E"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1-Jul-18 to</w:t>
            </w:r>
          </w:p>
          <w:p w14:paraId="3C13B61F"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lang w:val="en-US" w:bidi="hi-IN"/>
              </w:rPr>
              <w:t>30-Nov-18</w:t>
            </w:r>
          </w:p>
        </w:tc>
        <w:tc>
          <w:tcPr>
            <w:tcW w:w="2070" w:type="dxa"/>
          </w:tcPr>
          <w:p w14:paraId="3C13B620"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lang w:val="en-US" w:bidi="hi-IN"/>
              </w:rPr>
              <w:t>140 X 25% X (153/365)</w:t>
            </w:r>
          </w:p>
        </w:tc>
        <w:tc>
          <w:tcPr>
            <w:tcW w:w="1260" w:type="dxa"/>
          </w:tcPr>
          <w:p w14:paraId="3C13B621"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lang w:val="en-US" w:bidi="hi-IN"/>
              </w:rPr>
              <w:t>14.67</w:t>
            </w:r>
          </w:p>
        </w:tc>
        <w:tc>
          <w:tcPr>
            <w:tcW w:w="1530" w:type="dxa"/>
          </w:tcPr>
          <w:p w14:paraId="3C13B622"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p>
        </w:tc>
        <w:tc>
          <w:tcPr>
            <w:tcW w:w="1719" w:type="dxa"/>
          </w:tcPr>
          <w:p w14:paraId="3C13B623"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lang w:val="en-US" w:bidi="hi-IN"/>
              </w:rPr>
              <w:t>--</w:t>
            </w:r>
          </w:p>
        </w:tc>
        <w:tc>
          <w:tcPr>
            <w:tcW w:w="1161" w:type="dxa"/>
          </w:tcPr>
          <w:p w14:paraId="3C13B624" w14:textId="77777777" w:rsidR="009623CD" w:rsidRPr="009F6662" w:rsidRDefault="009623CD" w:rsidP="002571C0">
            <w:pPr>
              <w:spacing w:before="0" w:after="0"/>
              <w:ind w:left="0"/>
              <w:jc w:val="right"/>
              <w:rPr>
                <w:rFonts w:asciiTheme="minorHAnsi" w:eastAsia="Calibri" w:hAnsiTheme="minorHAnsi" w:cstheme="minorHAnsi"/>
                <w:bCs/>
                <w:lang w:val="en-US" w:bidi="hi-IN"/>
              </w:rPr>
            </w:pPr>
            <w:r w:rsidRPr="009F6662">
              <w:rPr>
                <w:rFonts w:asciiTheme="minorHAnsi" w:eastAsia="Calibri" w:hAnsiTheme="minorHAnsi" w:cstheme="minorHAnsi"/>
                <w:lang w:val="en-US" w:bidi="hi-IN"/>
              </w:rPr>
              <w:t>0.00</w:t>
            </w:r>
          </w:p>
        </w:tc>
      </w:tr>
      <w:tr w:rsidR="009623CD" w:rsidRPr="009F6662" w14:paraId="3C13B629" w14:textId="77777777" w:rsidTr="002571C0">
        <w:trPr>
          <w:trHeight w:val="20"/>
        </w:trPr>
        <w:tc>
          <w:tcPr>
            <w:tcW w:w="1638" w:type="dxa"/>
          </w:tcPr>
          <w:p w14:paraId="3C13B626"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1-Dec-18 to 31-Mar-19</w:t>
            </w:r>
          </w:p>
        </w:tc>
        <w:tc>
          <w:tcPr>
            <w:tcW w:w="6579" w:type="dxa"/>
            <w:gridSpan w:val="4"/>
          </w:tcPr>
          <w:p w14:paraId="3C13B627"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140 X 100% X (121/365)</w:t>
            </w:r>
          </w:p>
        </w:tc>
        <w:tc>
          <w:tcPr>
            <w:tcW w:w="1161" w:type="dxa"/>
          </w:tcPr>
          <w:p w14:paraId="3C13B628" w14:textId="77777777" w:rsidR="009623CD" w:rsidRPr="009F6662" w:rsidRDefault="009623CD" w:rsidP="002571C0">
            <w:pPr>
              <w:spacing w:before="0" w:after="0"/>
              <w:ind w:left="0"/>
              <w:jc w:val="right"/>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46.41</w:t>
            </w:r>
          </w:p>
        </w:tc>
      </w:tr>
      <w:tr w:rsidR="009623CD" w:rsidRPr="009F6662" w14:paraId="3C13B62D" w14:textId="77777777" w:rsidTr="002571C0">
        <w:trPr>
          <w:trHeight w:val="20"/>
        </w:trPr>
        <w:tc>
          <w:tcPr>
            <w:tcW w:w="1638" w:type="dxa"/>
          </w:tcPr>
          <w:p w14:paraId="3C13B62A"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2</w:t>
            </w:r>
          </w:p>
        </w:tc>
        <w:tc>
          <w:tcPr>
            <w:tcW w:w="6579" w:type="dxa"/>
            <w:gridSpan w:val="4"/>
          </w:tcPr>
          <w:p w14:paraId="3C13B62B"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lang w:val="en-US" w:bidi="hi-IN"/>
              </w:rPr>
              <w:t>140 X 100% X 1</w:t>
            </w:r>
          </w:p>
        </w:tc>
        <w:tc>
          <w:tcPr>
            <w:tcW w:w="1161" w:type="dxa"/>
          </w:tcPr>
          <w:p w14:paraId="3C13B62C" w14:textId="77777777" w:rsidR="009623CD" w:rsidRPr="009F6662" w:rsidRDefault="009623CD" w:rsidP="002571C0">
            <w:pPr>
              <w:spacing w:before="0" w:after="0"/>
              <w:ind w:left="0"/>
              <w:jc w:val="right"/>
              <w:rPr>
                <w:rFonts w:asciiTheme="minorHAnsi" w:eastAsia="Calibri" w:hAnsiTheme="minorHAnsi" w:cstheme="minorHAnsi"/>
                <w:bCs/>
                <w:lang w:val="en-US" w:bidi="hi-IN"/>
              </w:rPr>
            </w:pPr>
            <w:r w:rsidRPr="009F6662">
              <w:rPr>
                <w:rFonts w:asciiTheme="minorHAnsi" w:eastAsia="Calibri" w:hAnsiTheme="minorHAnsi" w:cstheme="minorHAnsi"/>
                <w:lang w:val="en-US" w:bidi="hi-IN"/>
              </w:rPr>
              <w:t>140</w:t>
            </w:r>
          </w:p>
        </w:tc>
      </w:tr>
      <w:tr w:rsidR="009623CD" w:rsidRPr="009F6662" w14:paraId="3C13B631" w14:textId="77777777" w:rsidTr="002571C0">
        <w:trPr>
          <w:trHeight w:val="20"/>
        </w:trPr>
        <w:tc>
          <w:tcPr>
            <w:tcW w:w="1638" w:type="dxa"/>
          </w:tcPr>
          <w:p w14:paraId="3C13B62E"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3</w:t>
            </w:r>
          </w:p>
        </w:tc>
        <w:tc>
          <w:tcPr>
            <w:tcW w:w="6579" w:type="dxa"/>
            <w:gridSpan w:val="4"/>
          </w:tcPr>
          <w:p w14:paraId="3C13B62F"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lang w:val="en-US" w:bidi="hi-IN"/>
              </w:rPr>
              <w:t>140 X 100% X 1</w:t>
            </w:r>
          </w:p>
        </w:tc>
        <w:tc>
          <w:tcPr>
            <w:tcW w:w="1161" w:type="dxa"/>
          </w:tcPr>
          <w:p w14:paraId="3C13B630" w14:textId="77777777" w:rsidR="009623CD" w:rsidRPr="009F6662" w:rsidRDefault="009623CD" w:rsidP="002571C0">
            <w:pPr>
              <w:spacing w:before="0" w:after="0"/>
              <w:ind w:left="0"/>
              <w:jc w:val="right"/>
              <w:rPr>
                <w:rFonts w:asciiTheme="minorHAnsi" w:eastAsia="Calibri" w:hAnsiTheme="minorHAnsi" w:cstheme="minorHAnsi"/>
                <w:bCs/>
                <w:lang w:val="en-US" w:bidi="hi-IN"/>
              </w:rPr>
            </w:pPr>
            <w:r w:rsidRPr="009F6662">
              <w:rPr>
                <w:rFonts w:asciiTheme="minorHAnsi" w:eastAsia="Calibri" w:hAnsiTheme="minorHAnsi" w:cstheme="minorHAnsi"/>
                <w:lang w:val="en-US" w:bidi="hi-IN"/>
              </w:rPr>
              <w:t>140</w:t>
            </w:r>
          </w:p>
        </w:tc>
      </w:tr>
      <w:tr w:rsidR="009623CD" w:rsidRPr="009F6662" w14:paraId="3C13B635" w14:textId="77777777" w:rsidTr="002571C0">
        <w:trPr>
          <w:trHeight w:val="20"/>
        </w:trPr>
        <w:tc>
          <w:tcPr>
            <w:tcW w:w="1638" w:type="dxa"/>
          </w:tcPr>
          <w:p w14:paraId="3C13B632"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4</w:t>
            </w:r>
          </w:p>
        </w:tc>
        <w:tc>
          <w:tcPr>
            <w:tcW w:w="6579" w:type="dxa"/>
            <w:gridSpan w:val="4"/>
          </w:tcPr>
          <w:p w14:paraId="3C13B633"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lang w:val="en-US" w:bidi="hi-IN"/>
              </w:rPr>
              <w:t>140 X 100% X 1</w:t>
            </w:r>
          </w:p>
        </w:tc>
        <w:tc>
          <w:tcPr>
            <w:tcW w:w="1161" w:type="dxa"/>
          </w:tcPr>
          <w:p w14:paraId="3C13B634" w14:textId="77777777" w:rsidR="009623CD" w:rsidRPr="009F6662" w:rsidRDefault="009623CD" w:rsidP="002571C0">
            <w:pPr>
              <w:spacing w:before="0" w:after="0"/>
              <w:ind w:left="0"/>
              <w:jc w:val="right"/>
              <w:rPr>
                <w:rFonts w:asciiTheme="minorHAnsi" w:eastAsia="Calibri" w:hAnsiTheme="minorHAnsi" w:cstheme="minorHAnsi"/>
                <w:bCs/>
                <w:lang w:val="en-US" w:bidi="hi-IN"/>
              </w:rPr>
            </w:pPr>
            <w:r w:rsidRPr="009F6662">
              <w:rPr>
                <w:rFonts w:asciiTheme="minorHAnsi" w:eastAsia="Calibri" w:hAnsiTheme="minorHAnsi" w:cstheme="minorHAnsi"/>
                <w:lang w:val="en-US" w:bidi="hi-IN"/>
              </w:rPr>
              <w:t>140</w:t>
            </w:r>
          </w:p>
        </w:tc>
      </w:tr>
      <w:tr w:rsidR="009623CD" w:rsidRPr="009F6662" w14:paraId="3C13B639" w14:textId="77777777" w:rsidTr="002571C0">
        <w:trPr>
          <w:trHeight w:val="20"/>
        </w:trPr>
        <w:tc>
          <w:tcPr>
            <w:tcW w:w="1638" w:type="dxa"/>
          </w:tcPr>
          <w:p w14:paraId="3C13B636"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5</w:t>
            </w:r>
          </w:p>
        </w:tc>
        <w:tc>
          <w:tcPr>
            <w:tcW w:w="6579" w:type="dxa"/>
            <w:gridSpan w:val="4"/>
          </w:tcPr>
          <w:p w14:paraId="3C13B637"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lang w:val="en-US" w:bidi="hi-IN"/>
              </w:rPr>
              <w:t>140 X 100% X 1</w:t>
            </w:r>
          </w:p>
        </w:tc>
        <w:tc>
          <w:tcPr>
            <w:tcW w:w="1161" w:type="dxa"/>
          </w:tcPr>
          <w:p w14:paraId="3C13B638" w14:textId="77777777" w:rsidR="009623CD" w:rsidRPr="009F6662" w:rsidDel="00E8196D" w:rsidRDefault="009623CD" w:rsidP="002571C0">
            <w:pPr>
              <w:spacing w:before="0" w:after="0"/>
              <w:ind w:left="0"/>
              <w:jc w:val="right"/>
              <w:rPr>
                <w:rFonts w:asciiTheme="minorHAnsi" w:eastAsia="Calibri" w:hAnsiTheme="minorHAnsi" w:cstheme="minorHAnsi"/>
                <w:bCs/>
                <w:lang w:val="en-US" w:bidi="hi-IN"/>
              </w:rPr>
            </w:pPr>
            <w:r w:rsidRPr="009F6662">
              <w:rPr>
                <w:rFonts w:asciiTheme="minorHAnsi" w:eastAsia="Calibri" w:hAnsiTheme="minorHAnsi" w:cstheme="minorHAnsi"/>
                <w:lang w:val="en-US" w:bidi="hi-IN"/>
              </w:rPr>
              <w:t>140</w:t>
            </w:r>
          </w:p>
        </w:tc>
      </w:tr>
      <w:tr w:rsidR="009623CD" w:rsidRPr="009F6662" w14:paraId="3C13B63D" w14:textId="77777777" w:rsidTr="002571C0">
        <w:trPr>
          <w:trHeight w:val="20"/>
        </w:trPr>
        <w:tc>
          <w:tcPr>
            <w:tcW w:w="1638" w:type="dxa"/>
          </w:tcPr>
          <w:p w14:paraId="3C13B63A"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w:t>
            </w:r>
          </w:p>
        </w:tc>
        <w:tc>
          <w:tcPr>
            <w:tcW w:w="6579" w:type="dxa"/>
            <w:gridSpan w:val="4"/>
          </w:tcPr>
          <w:p w14:paraId="3C13B63B"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p>
        </w:tc>
        <w:tc>
          <w:tcPr>
            <w:tcW w:w="1161" w:type="dxa"/>
          </w:tcPr>
          <w:p w14:paraId="3C13B63C" w14:textId="77777777" w:rsidR="009623CD" w:rsidRPr="009F6662" w:rsidRDefault="009623CD" w:rsidP="002571C0">
            <w:pPr>
              <w:spacing w:before="0" w:after="0"/>
              <w:ind w:left="0"/>
              <w:jc w:val="right"/>
              <w:rPr>
                <w:rFonts w:asciiTheme="minorHAnsi" w:eastAsia="Calibri" w:hAnsiTheme="minorHAnsi" w:cstheme="minorHAnsi"/>
                <w:bCs/>
                <w:lang w:val="en-US" w:bidi="hi-IN"/>
              </w:rPr>
            </w:pPr>
          </w:p>
        </w:tc>
      </w:tr>
      <w:tr w:rsidR="009623CD" w:rsidRPr="009F6662" w14:paraId="3C13B641" w14:textId="77777777" w:rsidTr="002571C0">
        <w:trPr>
          <w:trHeight w:val="20"/>
        </w:trPr>
        <w:tc>
          <w:tcPr>
            <w:tcW w:w="1638" w:type="dxa"/>
          </w:tcPr>
          <w:p w14:paraId="3C13B63E"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w:t>
            </w:r>
          </w:p>
        </w:tc>
        <w:tc>
          <w:tcPr>
            <w:tcW w:w="6579" w:type="dxa"/>
            <w:gridSpan w:val="4"/>
          </w:tcPr>
          <w:p w14:paraId="3C13B63F"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p>
        </w:tc>
        <w:tc>
          <w:tcPr>
            <w:tcW w:w="1161" w:type="dxa"/>
          </w:tcPr>
          <w:p w14:paraId="3C13B640" w14:textId="77777777" w:rsidR="009623CD" w:rsidRPr="009F6662" w:rsidRDefault="009623CD" w:rsidP="002571C0">
            <w:pPr>
              <w:spacing w:before="0" w:after="0"/>
              <w:ind w:left="0"/>
              <w:jc w:val="right"/>
              <w:rPr>
                <w:rFonts w:asciiTheme="minorHAnsi" w:eastAsia="Calibri" w:hAnsiTheme="minorHAnsi" w:cstheme="minorHAnsi"/>
                <w:bCs/>
                <w:lang w:val="en-US" w:bidi="hi-IN"/>
              </w:rPr>
            </w:pPr>
          </w:p>
        </w:tc>
      </w:tr>
      <w:tr w:rsidR="009623CD" w:rsidRPr="009F6662" w14:paraId="3C13B647" w14:textId="77777777" w:rsidTr="002571C0">
        <w:trPr>
          <w:trHeight w:val="20"/>
        </w:trPr>
        <w:tc>
          <w:tcPr>
            <w:tcW w:w="1638" w:type="dxa"/>
          </w:tcPr>
          <w:p w14:paraId="3C13B642"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36</w:t>
            </w:r>
          </w:p>
          <w:p w14:paraId="3C13B643"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(1-Apr to 30-Nov)</w:t>
            </w:r>
          </w:p>
        </w:tc>
        <w:tc>
          <w:tcPr>
            <w:tcW w:w="6579" w:type="dxa"/>
            <w:gridSpan w:val="4"/>
          </w:tcPr>
          <w:p w14:paraId="3C13B644"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(244/365)</w:t>
            </w:r>
          </w:p>
          <w:p w14:paraId="3C13B645"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p>
        </w:tc>
        <w:tc>
          <w:tcPr>
            <w:tcW w:w="1161" w:type="dxa"/>
          </w:tcPr>
          <w:p w14:paraId="3C13B646" w14:textId="77777777" w:rsidR="009623CD" w:rsidRPr="009F6662" w:rsidRDefault="009623CD" w:rsidP="002571C0">
            <w:pPr>
              <w:spacing w:before="0" w:after="0"/>
              <w:ind w:left="0"/>
              <w:jc w:val="right"/>
              <w:rPr>
                <w:rFonts w:asciiTheme="minorHAnsi" w:eastAsia="Calibri" w:hAnsiTheme="minorHAnsi" w:cstheme="minorHAnsi"/>
                <w:bCs/>
                <w:lang w:val="en-US" w:bidi="hi-IN"/>
              </w:rPr>
            </w:pPr>
            <w:r w:rsidRPr="009F6662">
              <w:rPr>
                <w:rFonts w:asciiTheme="minorHAnsi" w:eastAsia="Calibri" w:hAnsiTheme="minorHAnsi" w:cstheme="minorHAnsi"/>
                <w:lang w:val="en-US" w:bidi="hi-IN"/>
              </w:rPr>
              <w:t>93.59</w:t>
            </w:r>
          </w:p>
        </w:tc>
      </w:tr>
    </w:tbl>
    <w:p w14:paraId="3C13B648" w14:textId="77777777" w:rsidR="009623CD" w:rsidRPr="009F6662" w:rsidRDefault="009623CD" w:rsidP="009623CD">
      <w:pPr>
        <w:ind w:left="0"/>
        <w:jc w:val="both"/>
        <w:rPr>
          <w:rFonts w:asciiTheme="minorHAnsi" w:hAnsiTheme="minorHAnsi" w:cstheme="minorHAnsi"/>
          <w:b/>
          <w:u w:val="single"/>
        </w:rPr>
      </w:pPr>
      <w:r w:rsidRPr="009F6662">
        <w:rPr>
          <w:rFonts w:asciiTheme="minorHAnsi" w:hAnsiTheme="minorHAnsi" w:cstheme="minorHAnsi"/>
          <w:b/>
          <w:u w:val="single"/>
        </w:rPr>
        <w:br w:type="page"/>
      </w:r>
      <w:r w:rsidRPr="009F6662">
        <w:rPr>
          <w:rFonts w:asciiTheme="minorHAnsi" w:hAnsiTheme="minorHAnsi" w:cstheme="minorHAnsi"/>
          <w:b/>
          <w:u w:val="single"/>
        </w:rPr>
        <w:lastRenderedPageBreak/>
        <w:t xml:space="preserve">Illustration-6: In case of early commissioning of Project </w:t>
      </w:r>
    </w:p>
    <w:p w14:paraId="3C13B649" w14:textId="77777777" w:rsidR="009623CD" w:rsidRPr="009F6662" w:rsidRDefault="009623CD" w:rsidP="009623CD">
      <w:pPr>
        <w:spacing w:before="0" w:after="0"/>
        <w:ind w:left="0"/>
        <w:jc w:val="both"/>
        <w:rPr>
          <w:rFonts w:asciiTheme="minorHAnsi" w:eastAsia="Calibri" w:hAnsiTheme="minorHAnsi" w:cstheme="minorHAnsi"/>
          <w:sz w:val="18"/>
          <w:szCs w:val="18"/>
          <w:lang w:val="en-US" w:bidi="hi-IN"/>
        </w:rPr>
      </w:pPr>
      <w:r w:rsidRPr="009F6662">
        <w:rPr>
          <w:rFonts w:asciiTheme="minorHAnsi" w:hAnsiTheme="minorHAnsi" w:cstheme="minorHAnsi"/>
        </w:rPr>
        <w:t xml:space="preserve">Quoted Transmission Charges: </w:t>
      </w:r>
      <w:r w:rsidRPr="009F6662">
        <w:rPr>
          <w:rFonts w:asciiTheme="minorHAnsi" w:hAnsiTheme="minorHAnsi" w:cstheme="minorHAnsi"/>
          <w:b/>
          <w:bCs/>
        </w:rPr>
        <w:t>Rs. 140 Million</w:t>
      </w:r>
      <w:r w:rsidRPr="009F6662">
        <w:rPr>
          <w:rFonts w:asciiTheme="minorHAnsi" w:hAnsiTheme="minorHAnsi" w:cstheme="minorHAnsi"/>
        </w:rPr>
        <w:t xml:space="preserve"> </w:t>
      </w:r>
    </w:p>
    <w:p w14:paraId="3C13B64A" w14:textId="77777777" w:rsidR="009623CD" w:rsidRPr="009F6662" w:rsidRDefault="009623CD" w:rsidP="009623CD">
      <w:pPr>
        <w:spacing w:before="0" w:after="0"/>
        <w:ind w:left="0"/>
        <w:jc w:val="both"/>
        <w:rPr>
          <w:rFonts w:asciiTheme="minorHAnsi" w:hAnsiTheme="minorHAnsi" w:cstheme="minorHAnsi"/>
        </w:rPr>
      </w:pPr>
      <w:r w:rsidRPr="009F6662">
        <w:rPr>
          <w:rFonts w:asciiTheme="minorHAnsi" w:hAnsiTheme="minorHAnsi" w:cstheme="minorHAnsi"/>
        </w:rPr>
        <w:t xml:space="preserve">Completion Schedule: </w:t>
      </w: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9623CD" w:rsidRPr="009F6662" w14:paraId="3C13B650" w14:textId="77777777" w:rsidTr="002571C0">
        <w:tc>
          <w:tcPr>
            <w:tcW w:w="1565" w:type="dxa"/>
            <w:shd w:val="clear" w:color="auto" w:fill="auto"/>
          </w:tcPr>
          <w:p w14:paraId="3C13B64B"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Element No.</w:t>
            </w:r>
          </w:p>
        </w:tc>
        <w:tc>
          <w:tcPr>
            <w:tcW w:w="1949" w:type="dxa"/>
            <w:shd w:val="clear" w:color="auto" w:fill="auto"/>
          </w:tcPr>
          <w:p w14:paraId="3C13B64C"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Completion Schedule in Months</w:t>
            </w:r>
          </w:p>
        </w:tc>
        <w:tc>
          <w:tcPr>
            <w:tcW w:w="1747" w:type="dxa"/>
            <w:shd w:val="clear" w:color="auto" w:fill="auto"/>
          </w:tcPr>
          <w:p w14:paraId="3C13B64D"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Scheduled CoD of the Element</w:t>
            </w:r>
          </w:p>
        </w:tc>
        <w:tc>
          <w:tcPr>
            <w:tcW w:w="1995" w:type="dxa"/>
            <w:shd w:val="clear" w:color="auto" w:fill="auto"/>
          </w:tcPr>
          <w:p w14:paraId="3C13B64E"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Actual CoD of the Element</w:t>
            </w:r>
          </w:p>
        </w:tc>
        <w:tc>
          <w:tcPr>
            <w:tcW w:w="2043" w:type="dxa"/>
            <w:shd w:val="clear" w:color="auto" w:fill="auto"/>
          </w:tcPr>
          <w:p w14:paraId="3C13B64F"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 Charges recoverable on Scheduled CoD of the Element</w:t>
            </w:r>
          </w:p>
        </w:tc>
      </w:tr>
      <w:tr w:rsidR="009623CD" w:rsidRPr="009F6662" w14:paraId="3C13B656" w14:textId="77777777" w:rsidTr="002571C0">
        <w:tc>
          <w:tcPr>
            <w:tcW w:w="1565" w:type="dxa"/>
            <w:shd w:val="clear" w:color="auto" w:fill="auto"/>
          </w:tcPr>
          <w:p w14:paraId="3C13B651"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Element 1</w:t>
            </w:r>
          </w:p>
        </w:tc>
        <w:tc>
          <w:tcPr>
            <w:tcW w:w="1949" w:type="dxa"/>
            <w:shd w:val="clear" w:color="auto" w:fill="auto"/>
          </w:tcPr>
          <w:p w14:paraId="3C13B652"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38</w:t>
            </w:r>
          </w:p>
        </w:tc>
        <w:tc>
          <w:tcPr>
            <w:tcW w:w="1747" w:type="dxa"/>
            <w:shd w:val="clear" w:color="auto" w:fill="auto"/>
          </w:tcPr>
          <w:p w14:paraId="3C13B653"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1-Oct-2019</w:t>
            </w:r>
          </w:p>
        </w:tc>
        <w:tc>
          <w:tcPr>
            <w:tcW w:w="1995" w:type="dxa"/>
            <w:shd w:val="clear" w:color="auto" w:fill="auto"/>
          </w:tcPr>
          <w:p w14:paraId="3C13B654"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1-Jul-2019</w:t>
            </w:r>
          </w:p>
        </w:tc>
        <w:tc>
          <w:tcPr>
            <w:tcW w:w="2043" w:type="dxa"/>
            <w:shd w:val="clear" w:color="auto" w:fill="auto"/>
          </w:tcPr>
          <w:p w14:paraId="3C13B655"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25%</w:t>
            </w:r>
          </w:p>
        </w:tc>
      </w:tr>
      <w:tr w:rsidR="009623CD" w:rsidRPr="009F6662" w14:paraId="3C13B65C" w14:textId="77777777" w:rsidTr="002571C0">
        <w:tc>
          <w:tcPr>
            <w:tcW w:w="1565" w:type="dxa"/>
            <w:shd w:val="clear" w:color="auto" w:fill="auto"/>
          </w:tcPr>
          <w:p w14:paraId="3C13B657"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Element 2</w:t>
            </w:r>
          </w:p>
        </w:tc>
        <w:tc>
          <w:tcPr>
            <w:tcW w:w="1949" w:type="dxa"/>
            <w:shd w:val="clear" w:color="auto" w:fill="auto"/>
          </w:tcPr>
          <w:p w14:paraId="3C13B658"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38</w:t>
            </w:r>
          </w:p>
        </w:tc>
        <w:tc>
          <w:tcPr>
            <w:tcW w:w="1747" w:type="dxa"/>
            <w:shd w:val="clear" w:color="auto" w:fill="auto"/>
          </w:tcPr>
          <w:p w14:paraId="3C13B659"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1-Oct-2019</w:t>
            </w:r>
          </w:p>
        </w:tc>
        <w:tc>
          <w:tcPr>
            <w:tcW w:w="1995" w:type="dxa"/>
            <w:shd w:val="clear" w:color="auto" w:fill="auto"/>
          </w:tcPr>
          <w:p w14:paraId="3C13B65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1-Jul-2019</w:t>
            </w:r>
          </w:p>
        </w:tc>
        <w:tc>
          <w:tcPr>
            <w:tcW w:w="2043" w:type="dxa"/>
            <w:shd w:val="clear" w:color="auto" w:fill="auto"/>
          </w:tcPr>
          <w:p w14:paraId="3C13B65B"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75%</w:t>
            </w:r>
          </w:p>
        </w:tc>
      </w:tr>
    </w:tbl>
    <w:p w14:paraId="3C13B65D" w14:textId="77777777" w:rsidR="009623CD" w:rsidRPr="009F6662" w:rsidRDefault="009623CD" w:rsidP="009623CD">
      <w:pPr>
        <w:spacing w:before="0" w:after="0"/>
        <w:jc w:val="both"/>
        <w:rPr>
          <w:rFonts w:asciiTheme="minorHAnsi" w:hAnsiTheme="minorHAnsi" w:cstheme="minorHAnsi"/>
          <w:sz w:val="16"/>
        </w:rPr>
      </w:pPr>
    </w:p>
    <w:p w14:paraId="3C13B65E" w14:textId="77777777" w:rsidR="009623CD" w:rsidRPr="009F6662" w:rsidRDefault="009623CD" w:rsidP="009623CD">
      <w:pPr>
        <w:spacing w:before="0" w:after="0"/>
        <w:ind w:left="0"/>
        <w:jc w:val="both"/>
        <w:rPr>
          <w:rFonts w:asciiTheme="minorHAnsi" w:hAnsiTheme="minorHAnsi" w:cstheme="minorHAnsi"/>
          <w:vanish/>
        </w:rPr>
      </w:pPr>
      <w:r w:rsidRPr="009F6662">
        <w:rPr>
          <w:rFonts w:asciiTheme="minorHAnsi" w:hAnsiTheme="minorHAnsi" w:cstheme="minorHAnsi"/>
        </w:rPr>
        <w:t>Tariff Payment to be paid as:</w:t>
      </w:r>
    </w:p>
    <w:p w14:paraId="3C13B65F" w14:textId="77777777" w:rsidR="009623CD" w:rsidRPr="009F6662" w:rsidRDefault="009623CD" w:rsidP="009623CD">
      <w:pPr>
        <w:spacing w:before="0" w:after="200"/>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107"/>
        <w:gridCol w:w="1303"/>
      </w:tblGrid>
      <w:tr w:rsidR="009623CD" w:rsidRPr="009F6662" w14:paraId="3C13B663" w14:textId="77777777" w:rsidTr="002571C0">
        <w:trPr>
          <w:trHeight w:val="20"/>
        </w:trPr>
        <w:tc>
          <w:tcPr>
            <w:tcW w:w="4968" w:type="dxa"/>
            <w:gridSpan w:val="2"/>
          </w:tcPr>
          <w:p w14:paraId="3C13B660"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Transmission Charges for Element 1</w:t>
            </w:r>
          </w:p>
        </w:tc>
        <w:tc>
          <w:tcPr>
            <w:tcW w:w="4410" w:type="dxa"/>
            <w:gridSpan w:val="2"/>
          </w:tcPr>
          <w:p w14:paraId="3C13B661"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Transmission Charges for Element 2</w:t>
            </w:r>
          </w:p>
          <w:p w14:paraId="3C13B662"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p>
        </w:tc>
      </w:tr>
      <w:tr w:rsidR="009623CD" w:rsidRPr="009F6662" w14:paraId="3C13B668" w14:textId="77777777" w:rsidTr="002571C0">
        <w:trPr>
          <w:trHeight w:val="20"/>
        </w:trPr>
        <w:tc>
          <w:tcPr>
            <w:tcW w:w="1638" w:type="dxa"/>
          </w:tcPr>
          <w:p w14:paraId="3C13B664"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1-July-19 to</w:t>
            </w:r>
          </w:p>
          <w:p w14:paraId="3C13B665"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31-Mar-20</w:t>
            </w:r>
          </w:p>
        </w:tc>
        <w:tc>
          <w:tcPr>
            <w:tcW w:w="6437" w:type="dxa"/>
            <w:gridSpan w:val="2"/>
          </w:tcPr>
          <w:p w14:paraId="3C13B666"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(274/365)</w:t>
            </w:r>
          </w:p>
        </w:tc>
        <w:tc>
          <w:tcPr>
            <w:tcW w:w="1303" w:type="dxa"/>
          </w:tcPr>
          <w:p w14:paraId="3C13B667"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105.09</w:t>
            </w:r>
          </w:p>
        </w:tc>
      </w:tr>
      <w:tr w:rsidR="009623CD" w:rsidRPr="009F6662" w14:paraId="3C13B66C" w14:textId="77777777" w:rsidTr="002571C0">
        <w:trPr>
          <w:trHeight w:val="20"/>
        </w:trPr>
        <w:tc>
          <w:tcPr>
            <w:tcW w:w="1638" w:type="dxa"/>
          </w:tcPr>
          <w:p w14:paraId="3C13B669"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2</w:t>
            </w:r>
          </w:p>
        </w:tc>
        <w:tc>
          <w:tcPr>
            <w:tcW w:w="6437" w:type="dxa"/>
            <w:gridSpan w:val="2"/>
          </w:tcPr>
          <w:p w14:paraId="3C13B66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303" w:type="dxa"/>
          </w:tcPr>
          <w:p w14:paraId="3C13B66B"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670" w14:textId="77777777" w:rsidTr="002571C0">
        <w:trPr>
          <w:trHeight w:val="20"/>
        </w:trPr>
        <w:tc>
          <w:tcPr>
            <w:tcW w:w="1638" w:type="dxa"/>
          </w:tcPr>
          <w:p w14:paraId="3C13B66D"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w:t>
            </w:r>
          </w:p>
        </w:tc>
        <w:tc>
          <w:tcPr>
            <w:tcW w:w="6437" w:type="dxa"/>
            <w:gridSpan w:val="2"/>
          </w:tcPr>
          <w:p w14:paraId="3C13B66E"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303" w:type="dxa"/>
          </w:tcPr>
          <w:p w14:paraId="3C13B66F"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674" w14:textId="77777777" w:rsidTr="002571C0">
        <w:trPr>
          <w:trHeight w:val="20"/>
        </w:trPr>
        <w:tc>
          <w:tcPr>
            <w:tcW w:w="1638" w:type="dxa"/>
          </w:tcPr>
          <w:p w14:paraId="3C13B671"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4</w:t>
            </w:r>
          </w:p>
        </w:tc>
        <w:tc>
          <w:tcPr>
            <w:tcW w:w="6437" w:type="dxa"/>
            <w:gridSpan w:val="2"/>
          </w:tcPr>
          <w:p w14:paraId="3C13B672"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303" w:type="dxa"/>
          </w:tcPr>
          <w:p w14:paraId="3C13B673"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678" w14:textId="77777777" w:rsidTr="002571C0">
        <w:trPr>
          <w:trHeight w:val="20"/>
        </w:trPr>
        <w:tc>
          <w:tcPr>
            <w:tcW w:w="1638" w:type="dxa"/>
          </w:tcPr>
          <w:p w14:paraId="3C13B675"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5</w:t>
            </w:r>
          </w:p>
        </w:tc>
        <w:tc>
          <w:tcPr>
            <w:tcW w:w="6437" w:type="dxa"/>
            <w:gridSpan w:val="2"/>
          </w:tcPr>
          <w:p w14:paraId="3C13B676"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303" w:type="dxa"/>
          </w:tcPr>
          <w:p w14:paraId="3C13B677" w14:textId="77777777" w:rsidR="009623CD" w:rsidRPr="009F6662" w:rsidDel="00E8196D"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67C" w14:textId="77777777" w:rsidTr="002571C0">
        <w:trPr>
          <w:trHeight w:val="20"/>
        </w:trPr>
        <w:tc>
          <w:tcPr>
            <w:tcW w:w="1638" w:type="dxa"/>
          </w:tcPr>
          <w:p w14:paraId="3C13B679"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6437" w:type="dxa"/>
            <w:gridSpan w:val="2"/>
          </w:tcPr>
          <w:p w14:paraId="3C13B67A"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303" w:type="dxa"/>
          </w:tcPr>
          <w:p w14:paraId="3C13B67B" w14:textId="77777777" w:rsidR="009623CD" w:rsidRPr="009F6662" w:rsidRDefault="009623CD" w:rsidP="002571C0">
            <w:pPr>
              <w:spacing w:before="0" w:after="0"/>
              <w:ind w:left="0"/>
              <w:jc w:val="right"/>
              <w:rPr>
                <w:rFonts w:asciiTheme="minorHAnsi" w:eastAsia="Calibri" w:hAnsiTheme="minorHAnsi" w:cstheme="minorHAnsi"/>
                <w:lang w:val="en-US" w:bidi="hi-IN"/>
              </w:rPr>
            </w:pPr>
          </w:p>
        </w:tc>
      </w:tr>
      <w:tr w:rsidR="009623CD" w:rsidRPr="009F6662" w14:paraId="3C13B680" w14:textId="77777777" w:rsidTr="002571C0">
        <w:trPr>
          <w:trHeight w:val="20"/>
        </w:trPr>
        <w:tc>
          <w:tcPr>
            <w:tcW w:w="1638" w:type="dxa"/>
          </w:tcPr>
          <w:p w14:paraId="3C13B67D"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6437" w:type="dxa"/>
            <w:gridSpan w:val="2"/>
          </w:tcPr>
          <w:p w14:paraId="3C13B67E"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303" w:type="dxa"/>
          </w:tcPr>
          <w:p w14:paraId="3C13B67F" w14:textId="77777777" w:rsidR="009623CD" w:rsidRPr="009F6662" w:rsidRDefault="009623CD" w:rsidP="002571C0">
            <w:pPr>
              <w:spacing w:before="0" w:after="0"/>
              <w:ind w:left="0"/>
              <w:jc w:val="right"/>
              <w:rPr>
                <w:rFonts w:asciiTheme="minorHAnsi" w:eastAsia="Calibri" w:hAnsiTheme="minorHAnsi" w:cstheme="minorHAnsi"/>
                <w:lang w:val="en-US" w:bidi="hi-IN"/>
              </w:rPr>
            </w:pPr>
          </w:p>
        </w:tc>
      </w:tr>
      <w:tr w:rsidR="009623CD" w:rsidRPr="009F6662" w14:paraId="3C13B686" w14:textId="77777777" w:rsidTr="002571C0">
        <w:trPr>
          <w:trHeight w:val="20"/>
        </w:trPr>
        <w:tc>
          <w:tcPr>
            <w:tcW w:w="1638" w:type="dxa"/>
          </w:tcPr>
          <w:p w14:paraId="3C13B681"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36</w:t>
            </w:r>
          </w:p>
          <w:p w14:paraId="3C13B682"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(1-Apr to 30-Jun)</w:t>
            </w:r>
          </w:p>
        </w:tc>
        <w:tc>
          <w:tcPr>
            <w:tcW w:w="6437" w:type="dxa"/>
            <w:gridSpan w:val="2"/>
          </w:tcPr>
          <w:p w14:paraId="3C13B683"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(91/365)</w:t>
            </w:r>
          </w:p>
          <w:p w14:paraId="3C13B684"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303" w:type="dxa"/>
          </w:tcPr>
          <w:p w14:paraId="3C13B685"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34.91</w:t>
            </w:r>
          </w:p>
        </w:tc>
      </w:tr>
    </w:tbl>
    <w:p w14:paraId="3C13B687" w14:textId="77777777" w:rsidR="009623CD" w:rsidRPr="009F6662" w:rsidRDefault="009623CD" w:rsidP="009623CD">
      <w:pPr>
        <w:spacing w:before="0" w:after="200"/>
        <w:ind w:left="0"/>
        <w:jc w:val="both"/>
        <w:rPr>
          <w:rFonts w:asciiTheme="minorHAnsi" w:eastAsia="Calibri" w:hAnsiTheme="minorHAnsi" w:cstheme="minorHAnsi"/>
          <w:sz w:val="2"/>
          <w:szCs w:val="18"/>
          <w:lang w:val="en-US" w:bidi="hi-IN"/>
        </w:rPr>
      </w:pPr>
    </w:p>
    <w:p w14:paraId="3C13B688" w14:textId="77777777" w:rsidR="009623CD" w:rsidRPr="009F6662" w:rsidRDefault="009623CD" w:rsidP="009623CD">
      <w:pPr>
        <w:ind w:left="0"/>
        <w:jc w:val="both"/>
        <w:rPr>
          <w:rFonts w:asciiTheme="minorHAnsi" w:hAnsiTheme="minorHAnsi" w:cstheme="minorHAnsi"/>
        </w:rPr>
      </w:pPr>
    </w:p>
    <w:p w14:paraId="3C13B689" w14:textId="77777777" w:rsidR="009623CD" w:rsidRPr="009F6662" w:rsidRDefault="009623CD" w:rsidP="009623CD">
      <w:pPr>
        <w:spacing w:before="0" w:after="0"/>
        <w:ind w:left="0"/>
        <w:rPr>
          <w:rFonts w:asciiTheme="minorHAnsi" w:hAnsiTheme="minorHAnsi" w:cstheme="minorHAnsi"/>
        </w:rPr>
      </w:pPr>
      <w:r w:rsidRPr="009F6662">
        <w:rPr>
          <w:rFonts w:asciiTheme="minorHAnsi" w:hAnsiTheme="minorHAnsi" w:cstheme="minorHAnsi"/>
        </w:rPr>
        <w:br w:type="page"/>
      </w:r>
    </w:p>
    <w:p w14:paraId="3C13B68A" w14:textId="77777777" w:rsidR="009623CD" w:rsidRPr="009F6662" w:rsidRDefault="009623CD" w:rsidP="009623CD">
      <w:pPr>
        <w:ind w:left="0"/>
        <w:jc w:val="both"/>
        <w:rPr>
          <w:rFonts w:asciiTheme="minorHAnsi" w:hAnsiTheme="minorHAnsi" w:cstheme="minorHAnsi"/>
          <w:b/>
          <w:u w:val="single"/>
        </w:rPr>
      </w:pPr>
      <w:r w:rsidRPr="009F6662">
        <w:rPr>
          <w:rFonts w:asciiTheme="minorHAnsi" w:hAnsiTheme="minorHAnsi" w:cstheme="minorHAnsi"/>
          <w:b/>
          <w:u w:val="single"/>
        </w:rPr>
        <w:lastRenderedPageBreak/>
        <w:t xml:space="preserve">Illustration-7: In case of early commissioning of an element </w:t>
      </w:r>
    </w:p>
    <w:p w14:paraId="3C13B68B" w14:textId="77777777" w:rsidR="009623CD" w:rsidRPr="009F6662" w:rsidRDefault="009623CD" w:rsidP="009623CD">
      <w:pPr>
        <w:spacing w:before="0" w:after="0"/>
        <w:ind w:left="0"/>
        <w:jc w:val="both"/>
        <w:rPr>
          <w:rFonts w:asciiTheme="minorHAnsi" w:hAnsiTheme="minorHAnsi" w:cstheme="minorHAnsi"/>
        </w:rPr>
      </w:pPr>
      <w:r w:rsidRPr="009F6662">
        <w:rPr>
          <w:rFonts w:asciiTheme="minorHAnsi" w:hAnsiTheme="minorHAnsi" w:cstheme="minorHAnsi"/>
        </w:rPr>
        <w:t xml:space="preserve">Quoted Transmission Charges: </w:t>
      </w:r>
      <w:r w:rsidRPr="009F6662">
        <w:rPr>
          <w:rFonts w:asciiTheme="minorHAnsi" w:hAnsiTheme="minorHAnsi" w:cstheme="minorHAnsi"/>
          <w:b/>
          <w:bCs/>
        </w:rPr>
        <w:t>Rs. 140 Million</w:t>
      </w:r>
      <w:r w:rsidRPr="009F6662">
        <w:rPr>
          <w:rFonts w:asciiTheme="minorHAnsi" w:hAnsiTheme="minorHAnsi" w:cstheme="minorHAnsi"/>
        </w:rPr>
        <w:t xml:space="preserve"> </w:t>
      </w:r>
    </w:p>
    <w:p w14:paraId="3C13B68C" w14:textId="77777777" w:rsidR="009623CD" w:rsidRPr="009F6662" w:rsidRDefault="009623CD" w:rsidP="009623CD">
      <w:pPr>
        <w:spacing w:before="0" w:after="0"/>
        <w:ind w:left="0"/>
        <w:jc w:val="both"/>
        <w:rPr>
          <w:rFonts w:asciiTheme="minorHAnsi" w:hAnsiTheme="minorHAnsi" w:cstheme="minorHAnsi"/>
        </w:rPr>
      </w:pPr>
      <w:r w:rsidRPr="009F6662">
        <w:rPr>
          <w:rFonts w:asciiTheme="minorHAnsi" w:hAnsiTheme="minorHAnsi" w:cstheme="minorHAnsi"/>
        </w:rPr>
        <w:t xml:space="preserve">Completion Schedule: </w:t>
      </w:r>
    </w:p>
    <w:p w14:paraId="3C13B68D" w14:textId="77777777" w:rsidR="009623CD" w:rsidRPr="009F6662" w:rsidRDefault="009623CD" w:rsidP="009623CD">
      <w:pPr>
        <w:spacing w:before="0" w:after="200"/>
        <w:ind w:left="0"/>
        <w:jc w:val="both"/>
        <w:rPr>
          <w:rFonts w:asciiTheme="minorHAnsi" w:eastAsia="Calibri" w:hAnsiTheme="minorHAnsi" w:cstheme="minorHAnsi"/>
          <w:b/>
          <w:bCs/>
          <w:sz w:val="2"/>
          <w:szCs w:val="18"/>
          <w:u w:val="single"/>
          <w:lang w:val="en-US" w:bidi="hi-IN"/>
        </w:rPr>
      </w:pPr>
    </w:p>
    <w:tbl>
      <w:tblPr>
        <w:tblW w:w="94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949"/>
        <w:gridCol w:w="1747"/>
        <w:gridCol w:w="1995"/>
        <w:gridCol w:w="2043"/>
      </w:tblGrid>
      <w:tr w:rsidR="009623CD" w:rsidRPr="009F6662" w14:paraId="3C13B693" w14:textId="77777777" w:rsidTr="002571C0">
        <w:tc>
          <w:tcPr>
            <w:tcW w:w="1678" w:type="dxa"/>
            <w:shd w:val="clear" w:color="auto" w:fill="auto"/>
          </w:tcPr>
          <w:p w14:paraId="3C13B68E"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Element No.</w:t>
            </w:r>
          </w:p>
        </w:tc>
        <w:tc>
          <w:tcPr>
            <w:tcW w:w="1949" w:type="dxa"/>
            <w:shd w:val="clear" w:color="auto" w:fill="auto"/>
          </w:tcPr>
          <w:p w14:paraId="3C13B68F"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Completion Schedule in Months</w:t>
            </w:r>
          </w:p>
        </w:tc>
        <w:tc>
          <w:tcPr>
            <w:tcW w:w="1747" w:type="dxa"/>
            <w:shd w:val="clear" w:color="auto" w:fill="auto"/>
          </w:tcPr>
          <w:p w14:paraId="3C13B690"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Scheduled CoD of the Element</w:t>
            </w:r>
          </w:p>
        </w:tc>
        <w:tc>
          <w:tcPr>
            <w:tcW w:w="1995" w:type="dxa"/>
            <w:shd w:val="clear" w:color="auto" w:fill="auto"/>
          </w:tcPr>
          <w:p w14:paraId="3C13B691"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Actual CoD of the Element</w:t>
            </w:r>
          </w:p>
        </w:tc>
        <w:tc>
          <w:tcPr>
            <w:tcW w:w="2043" w:type="dxa"/>
            <w:shd w:val="clear" w:color="auto" w:fill="auto"/>
          </w:tcPr>
          <w:p w14:paraId="3C13B692" w14:textId="77777777" w:rsidR="009623CD" w:rsidRPr="009F6662" w:rsidRDefault="009623CD" w:rsidP="002571C0">
            <w:pPr>
              <w:spacing w:before="0" w:after="0"/>
              <w:ind w:left="0"/>
              <w:jc w:val="center"/>
              <w:rPr>
                <w:rFonts w:asciiTheme="minorHAnsi" w:eastAsia="Calibri" w:hAnsiTheme="minorHAnsi" w:cstheme="minorHAnsi"/>
                <w:bCs/>
                <w:lang w:val="en-US" w:bidi="hi-IN"/>
              </w:rPr>
            </w:pPr>
            <w:r w:rsidRPr="009F6662">
              <w:rPr>
                <w:rFonts w:asciiTheme="minorHAnsi" w:eastAsia="Calibri" w:hAnsiTheme="minorHAnsi" w:cstheme="minorHAnsi"/>
                <w:bCs/>
                <w:lang w:val="en-US" w:bidi="hi-IN"/>
              </w:rPr>
              <w:t>% Charges recoverable on Scheduled CoD of the Element</w:t>
            </w:r>
          </w:p>
        </w:tc>
      </w:tr>
      <w:tr w:rsidR="009623CD" w:rsidRPr="009F6662" w14:paraId="3C13B699" w14:textId="77777777" w:rsidTr="002571C0">
        <w:tc>
          <w:tcPr>
            <w:tcW w:w="1678" w:type="dxa"/>
            <w:shd w:val="clear" w:color="auto" w:fill="auto"/>
          </w:tcPr>
          <w:p w14:paraId="3C13B694"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Element 1</w:t>
            </w:r>
          </w:p>
        </w:tc>
        <w:tc>
          <w:tcPr>
            <w:tcW w:w="1949" w:type="dxa"/>
            <w:shd w:val="clear" w:color="auto" w:fill="auto"/>
          </w:tcPr>
          <w:p w14:paraId="3C13B695"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38</w:t>
            </w:r>
          </w:p>
        </w:tc>
        <w:tc>
          <w:tcPr>
            <w:tcW w:w="1747" w:type="dxa"/>
            <w:shd w:val="clear" w:color="auto" w:fill="auto"/>
          </w:tcPr>
          <w:p w14:paraId="3C13B696"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1-Oct-2019</w:t>
            </w:r>
          </w:p>
        </w:tc>
        <w:tc>
          <w:tcPr>
            <w:tcW w:w="1995" w:type="dxa"/>
            <w:shd w:val="clear" w:color="auto" w:fill="auto"/>
          </w:tcPr>
          <w:p w14:paraId="3C13B697"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1-Apr-2019</w:t>
            </w:r>
          </w:p>
        </w:tc>
        <w:tc>
          <w:tcPr>
            <w:tcW w:w="2043" w:type="dxa"/>
            <w:shd w:val="clear" w:color="auto" w:fill="auto"/>
          </w:tcPr>
          <w:p w14:paraId="3C13B698"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25%</w:t>
            </w:r>
          </w:p>
        </w:tc>
      </w:tr>
      <w:tr w:rsidR="009623CD" w:rsidRPr="009F6662" w14:paraId="3C13B69F" w14:textId="77777777" w:rsidTr="002571C0">
        <w:tc>
          <w:tcPr>
            <w:tcW w:w="1678" w:type="dxa"/>
            <w:shd w:val="clear" w:color="auto" w:fill="auto"/>
          </w:tcPr>
          <w:p w14:paraId="3C13B69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Element 2</w:t>
            </w:r>
          </w:p>
        </w:tc>
        <w:tc>
          <w:tcPr>
            <w:tcW w:w="1949" w:type="dxa"/>
            <w:shd w:val="clear" w:color="auto" w:fill="auto"/>
          </w:tcPr>
          <w:p w14:paraId="3C13B69B"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38</w:t>
            </w:r>
          </w:p>
        </w:tc>
        <w:tc>
          <w:tcPr>
            <w:tcW w:w="1747" w:type="dxa"/>
            <w:shd w:val="clear" w:color="auto" w:fill="auto"/>
          </w:tcPr>
          <w:p w14:paraId="3C13B69C"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1-Jul-2019</w:t>
            </w:r>
          </w:p>
        </w:tc>
        <w:tc>
          <w:tcPr>
            <w:tcW w:w="1995" w:type="dxa"/>
            <w:shd w:val="clear" w:color="auto" w:fill="auto"/>
          </w:tcPr>
          <w:p w14:paraId="3C13B69D"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1-Jul-2019</w:t>
            </w:r>
          </w:p>
        </w:tc>
        <w:tc>
          <w:tcPr>
            <w:tcW w:w="2043" w:type="dxa"/>
            <w:shd w:val="clear" w:color="auto" w:fill="auto"/>
          </w:tcPr>
          <w:p w14:paraId="3C13B69E"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75%</w:t>
            </w:r>
          </w:p>
        </w:tc>
      </w:tr>
    </w:tbl>
    <w:p w14:paraId="3C13B6A0" w14:textId="77777777" w:rsidR="009623CD" w:rsidRPr="009F6662" w:rsidRDefault="009623CD" w:rsidP="009623CD">
      <w:pPr>
        <w:spacing w:before="0" w:after="0"/>
        <w:jc w:val="center"/>
        <w:rPr>
          <w:rFonts w:asciiTheme="minorHAnsi" w:hAnsiTheme="minorHAnsi" w:cstheme="minorHAnsi"/>
        </w:rPr>
      </w:pPr>
    </w:p>
    <w:p w14:paraId="3C13B6A1" w14:textId="77777777" w:rsidR="009623CD" w:rsidRPr="009F6662" w:rsidRDefault="009623CD" w:rsidP="009623CD">
      <w:pPr>
        <w:spacing w:before="0" w:after="0"/>
        <w:ind w:left="0"/>
        <w:jc w:val="both"/>
        <w:rPr>
          <w:rFonts w:asciiTheme="minorHAnsi" w:hAnsiTheme="minorHAnsi" w:cstheme="minorHAnsi"/>
        </w:rPr>
      </w:pPr>
      <w:r w:rsidRPr="009F6662">
        <w:rPr>
          <w:rFonts w:asciiTheme="minorHAnsi" w:hAnsiTheme="minorHAnsi" w:cstheme="minorHAnsi"/>
        </w:rPr>
        <w:t>Tariff Payment to be paid as:</w:t>
      </w: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494"/>
        <w:gridCol w:w="1161"/>
      </w:tblGrid>
      <w:tr w:rsidR="009623CD" w:rsidRPr="009F6662" w14:paraId="3C13B6A5" w14:textId="77777777" w:rsidTr="002571C0">
        <w:trPr>
          <w:trHeight w:val="20"/>
        </w:trPr>
        <w:tc>
          <w:tcPr>
            <w:tcW w:w="4968" w:type="dxa"/>
            <w:gridSpan w:val="3"/>
          </w:tcPr>
          <w:p w14:paraId="3C13B6A2"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Transmission Charges for Element 1</w:t>
            </w:r>
          </w:p>
        </w:tc>
        <w:tc>
          <w:tcPr>
            <w:tcW w:w="4410" w:type="dxa"/>
            <w:gridSpan w:val="3"/>
          </w:tcPr>
          <w:p w14:paraId="3C13B6A3"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r w:rsidRPr="009F6662">
              <w:rPr>
                <w:rFonts w:asciiTheme="minorHAnsi" w:eastAsia="Calibri" w:hAnsiTheme="minorHAnsi" w:cstheme="minorHAnsi"/>
                <w:b/>
                <w:bCs/>
                <w:lang w:val="en-US" w:bidi="hi-IN"/>
              </w:rPr>
              <w:t>Transmission Charges for Element 2</w:t>
            </w:r>
          </w:p>
          <w:p w14:paraId="3C13B6A4" w14:textId="77777777" w:rsidR="009623CD" w:rsidRPr="009F6662" w:rsidRDefault="009623CD" w:rsidP="002571C0">
            <w:pPr>
              <w:spacing w:before="0" w:after="0"/>
              <w:ind w:left="0"/>
              <w:jc w:val="center"/>
              <w:rPr>
                <w:rFonts w:asciiTheme="minorHAnsi" w:eastAsia="Calibri" w:hAnsiTheme="minorHAnsi" w:cstheme="minorHAnsi"/>
                <w:b/>
                <w:bCs/>
                <w:lang w:val="en-US" w:bidi="hi-IN"/>
              </w:rPr>
            </w:pPr>
          </w:p>
        </w:tc>
      </w:tr>
      <w:tr w:rsidR="009623CD" w:rsidRPr="009F6662" w14:paraId="3C13B6AC" w14:textId="77777777" w:rsidTr="002571C0">
        <w:trPr>
          <w:trHeight w:val="20"/>
        </w:trPr>
        <w:tc>
          <w:tcPr>
            <w:tcW w:w="1638" w:type="dxa"/>
          </w:tcPr>
          <w:p w14:paraId="3C13B6A6"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1-Apr-2019 to 30-Jun-19</w:t>
            </w:r>
          </w:p>
        </w:tc>
        <w:tc>
          <w:tcPr>
            <w:tcW w:w="2340" w:type="dxa"/>
          </w:tcPr>
          <w:p w14:paraId="3C13B6A7"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25% X (91/365)</w:t>
            </w:r>
          </w:p>
        </w:tc>
        <w:tc>
          <w:tcPr>
            <w:tcW w:w="990" w:type="dxa"/>
          </w:tcPr>
          <w:p w14:paraId="3C13B6A8"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8.72</w:t>
            </w:r>
          </w:p>
        </w:tc>
        <w:tc>
          <w:tcPr>
            <w:tcW w:w="1755" w:type="dxa"/>
          </w:tcPr>
          <w:p w14:paraId="3C13B6A9"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1-Apr-2019 to 30-Jun-19</w:t>
            </w:r>
          </w:p>
        </w:tc>
        <w:tc>
          <w:tcPr>
            <w:tcW w:w="1494" w:type="dxa"/>
          </w:tcPr>
          <w:p w14:paraId="3C13B6A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1161" w:type="dxa"/>
          </w:tcPr>
          <w:p w14:paraId="3C13B6AB"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0.00</w:t>
            </w:r>
          </w:p>
        </w:tc>
      </w:tr>
      <w:tr w:rsidR="009623CD" w:rsidRPr="009F6662" w14:paraId="3C13B6B1" w14:textId="77777777" w:rsidTr="002571C0">
        <w:trPr>
          <w:trHeight w:val="20"/>
        </w:trPr>
        <w:tc>
          <w:tcPr>
            <w:tcW w:w="1638" w:type="dxa"/>
          </w:tcPr>
          <w:p w14:paraId="3C13B6AD"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1-July-19 to</w:t>
            </w:r>
          </w:p>
          <w:p w14:paraId="3C13B6AE"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31-Mar-20</w:t>
            </w:r>
          </w:p>
        </w:tc>
        <w:tc>
          <w:tcPr>
            <w:tcW w:w="6579" w:type="dxa"/>
            <w:gridSpan w:val="4"/>
          </w:tcPr>
          <w:p w14:paraId="3C13B6AF"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(274/ 365)</w:t>
            </w:r>
          </w:p>
        </w:tc>
        <w:tc>
          <w:tcPr>
            <w:tcW w:w="1161" w:type="dxa"/>
          </w:tcPr>
          <w:p w14:paraId="3C13B6B0"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105.09</w:t>
            </w:r>
          </w:p>
        </w:tc>
      </w:tr>
      <w:tr w:rsidR="009623CD" w:rsidRPr="009F6662" w14:paraId="3C13B6B5" w14:textId="77777777" w:rsidTr="002571C0">
        <w:trPr>
          <w:trHeight w:val="20"/>
        </w:trPr>
        <w:tc>
          <w:tcPr>
            <w:tcW w:w="1638" w:type="dxa"/>
          </w:tcPr>
          <w:p w14:paraId="3C13B6B2"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2</w:t>
            </w:r>
          </w:p>
        </w:tc>
        <w:tc>
          <w:tcPr>
            <w:tcW w:w="6579" w:type="dxa"/>
            <w:gridSpan w:val="4"/>
          </w:tcPr>
          <w:p w14:paraId="3C13B6B3"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161" w:type="dxa"/>
          </w:tcPr>
          <w:p w14:paraId="3C13B6B4"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6B9" w14:textId="77777777" w:rsidTr="002571C0">
        <w:trPr>
          <w:trHeight w:val="20"/>
        </w:trPr>
        <w:tc>
          <w:tcPr>
            <w:tcW w:w="1638" w:type="dxa"/>
          </w:tcPr>
          <w:p w14:paraId="3C13B6B6"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w:t>
            </w:r>
          </w:p>
        </w:tc>
        <w:tc>
          <w:tcPr>
            <w:tcW w:w="6579" w:type="dxa"/>
            <w:gridSpan w:val="4"/>
          </w:tcPr>
          <w:p w14:paraId="3C13B6B7"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161" w:type="dxa"/>
          </w:tcPr>
          <w:p w14:paraId="3C13B6B8"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6BD" w14:textId="77777777" w:rsidTr="002571C0">
        <w:trPr>
          <w:trHeight w:val="20"/>
        </w:trPr>
        <w:tc>
          <w:tcPr>
            <w:tcW w:w="1638" w:type="dxa"/>
          </w:tcPr>
          <w:p w14:paraId="3C13B6B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4</w:t>
            </w:r>
          </w:p>
        </w:tc>
        <w:tc>
          <w:tcPr>
            <w:tcW w:w="6579" w:type="dxa"/>
            <w:gridSpan w:val="4"/>
          </w:tcPr>
          <w:p w14:paraId="3C13B6BB"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161" w:type="dxa"/>
          </w:tcPr>
          <w:p w14:paraId="3C13B6BC"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6C1" w14:textId="77777777" w:rsidTr="002571C0">
        <w:trPr>
          <w:trHeight w:val="20"/>
        </w:trPr>
        <w:tc>
          <w:tcPr>
            <w:tcW w:w="1638" w:type="dxa"/>
          </w:tcPr>
          <w:p w14:paraId="3C13B6BE"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5</w:t>
            </w:r>
          </w:p>
        </w:tc>
        <w:tc>
          <w:tcPr>
            <w:tcW w:w="6579" w:type="dxa"/>
            <w:gridSpan w:val="4"/>
          </w:tcPr>
          <w:p w14:paraId="3C13B6BF"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1</w:t>
            </w:r>
          </w:p>
        </w:tc>
        <w:tc>
          <w:tcPr>
            <w:tcW w:w="1161" w:type="dxa"/>
          </w:tcPr>
          <w:p w14:paraId="3C13B6C0" w14:textId="77777777" w:rsidR="009623CD" w:rsidRPr="009F6662" w:rsidDel="00E8196D"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140</w:t>
            </w:r>
          </w:p>
        </w:tc>
      </w:tr>
      <w:tr w:rsidR="009623CD" w:rsidRPr="009F6662" w14:paraId="3C13B6C5" w14:textId="77777777" w:rsidTr="002571C0">
        <w:trPr>
          <w:trHeight w:val="20"/>
        </w:trPr>
        <w:tc>
          <w:tcPr>
            <w:tcW w:w="1638" w:type="dxa"/>
          </w:tcPr>
          <w:p w14:paraId="3C13B6C2"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6579" w:type="dxa"/>
            <w:gridSpan w:val="4"/>
          </w:tcPr>
          <w:p w14:paraId="3C13B6C3"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3C13B6C4" w14:textId="77777777" w:rsidR="009623CD" w:rsidRPr="009F6662" w:rsidRDefault="009623CD" w:rsidP="002571C0">
            <w:pPr>
              <w:spacing w:before="0" w:after="0"/>
              <w:ind w:left="0"/>
              <w:jc w:val="right"/>
              <w:rPr>
                <w:rFonts w:asciiTheme="minorHAnsi" w:eastAsia="Calibri" w:hAnsiTheme="minorHAnsi" w:cstheme="minorHAnsi"/>
                <w:lang w:val="en-US" w:bidi="hi-IN"/>
              </w:rPr>
            </w:pPr>
          </w:p>
        </w:tc>
      </w:tr>
      <w:tr w:rsidR="009623CD" w:rsidRPr="009F6662" w14:paraId="3C13B6C9" w14:textId="77777777" w:rsidTr="002571C0">
        <w:trPr>
          <w:trHeight w:val="20"/>
        </w:trPr>
        <w:tc>
          <w:tcPr>
            <w:tcW w:w="1638" w:type="dxa"/>
          </w:tcPr>
          <w:p w14:paraId="3C13B6C6"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w:t>
            </w:r>
          </w:p>
        </w:tc>
        <w:tc>
          <w:tcPr>
            <w:tcW w:w="6579" w:type="dxa"/>
            <w:gridSpan w:val="4"/>
          </w:tcPr>
          <w:p w14:paraId="3C13B6C7"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3C13B6C8" w14:textId="77777777" w:rsidR="009623CD" w:rsidRPr="009F6662" w:rsidRDefault="009623CD" w:rsidP="002571C0">
            <w:pPr>
              <w:spacing w:before="0" w:after="0"/>
              <w:ind w:left="0"/>
              <w:jc w:val="right"/>
              <w:rPr>
                <w:rFonts w:asciiTheme="minorHAnsi" w:eastAsia="Calibri" w:hAnsiTheme="minorHAnsi" w:cstheme="minorHAnsi"/>
                <w:lang w:val="en-US" w:bidi="hi-IN"/>
              </w:rPr>
            </w:pPr>
          </w:p>
        </w:tc>
      </w:tr>
      <w:tr w:rsidR="009623CD" w:rsidRPr="009F6662" w14:paraId="3C13B6CF" w14:textId="77777777" w:rsidTr="002571C0">
        <w:trPr>
          <w:trHeight w:val="20"/>
        </w:trPr>
        <w:tc>
          <w:tcPr>
            <w:tcW w:w="1638" w:type="dxa"/>
          </w:tcPr>
          <w:p w14:paraId="3C13B6CA"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36</w:t>
            </w:r>
          </w:p>
          <w:p w14:paraId="3C13B6CB"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(1-Apr-30-Jun)</w:t>
            </w:r>
          </w:p>
        </w:tc>
        <w:tc>
          <w:tcPr>
            <w:tcW w:w="6579" w:type="dxa"/>
            <w:gridSpan w:val="4"/>
          </w:tcPr>
          <w:p w14:paraId="3C13B6CC" w14:textId="77777777" w:rsidR="009623CD" w:rsidRPr="009F6662" w:rsidRDefault="009623CD" w:rsidP="002571C0">
            <w:pPr>
              <w:spacing w:before="0" w:after="0"/>
              <w:ind w:left="0"/>
              <w:jc w:val="center"/>
              <w:rPr>
                <w:rFonts w:asciiTheme="minorHAnsi" w:eastAsia="Calibri" w:hAnsiTheme="minorHAnsi" w:cstheme="minorHAnsi"/>
                <w:lang w:val="en-US" w:bidi="hi-IN"/>
              </w:rPr>
            </w:pPr>
            <w:r w:rsidRPr="009F6662">
              <w:rPr>
                <w:rFonts w:asciiTheme="minorHAnsi" w:eastAsia="Calibri" w:hAnsiTheme="minorHAnsi" w:cstheme="minorHAnsi"/>
                <w:lang w:val="en-US" w:bidi="hi-IN"/>
              </w:rPr>
              <w:t>140 X 100% X (91/365)</w:t>
            </w:r>
          </w:p>
          <w:p w14:paraId="3C13B6CD" w14:textId="77777777" w:rsidR="009623CD" w:rsidRPr="009F6662" w:rsidRDefault="009623CD" w:rsidP="002571C0">
            <w:pPr>
              <w:spacing w:before="0" w:after="0"/>
              <w:ind w:left="0"/>
              <w:jc w:val="center"/>
              <w:rPr>
                <w:rFonts w:asciiTheme="minorHAnsi" w:eastAsia="Calibri" w:hAnsiTheme="minorHAnsi" w:cstheme="minorHAnsi"/>
                <w:lang w:val="en-US" w:bidi="hi-IN"/>
              </w:rPr>
            </w:pPr>
          </w:p>
        </w:tc>
        <w:tc>
          <w:tcPr>
            <w:tcW w:w="1161" w:type="dxa"/>
          </w:tcPr>
          <w:p w14:paraId="3C13B6CE" w14:textId="77777777" w:rsidR="009623CD" w:rsidRPr="009F6662" w:rsidRDefault="009623CD" w:rsidP="002571C0">
            <w:pPr>
              <w:spacing w:before="0" w:after="0"/>
              <w:ind w:left="0"/>
              <w:jc w:val="right"/>
              <w:rPr>
                <w:rFonts w:asciiTheme="minorHAnsi" w:eastAsia="Calibri" w:hAnsiTheme="minorHAnsi" w:cstheme="minorHAnsi"/>
                <w:lang w:val="en-US" w:bidi="hi-IN"/>
              </w:rPr>
            </w:pPr>
            <w:r w:rsidRPr="009F6662">
              <w:rPr>
                <w:rFonts w:asciiTheme="minorHAnsi" w:eastAsia="Calibri" w:hAnsiTheme="minorHAnsi" w:cstheme="minorHAnsi"/>
                <w:lang w:val="en-US" w:bidi="hi-IN"/>
              </w:rPr>
              <w:t>34.91</w:t>
            </w:r>
          </w:p>
        </w:tc>
      </w:tr>
    </w:tbl>
    <w:p w14:paraId="3C13B6D0" w14:textId="77777777" w:rsidR="009623CD" w:rsidRPr="009F6662" w:rsidRDefault="009623CD" w:rsidP="009623CD">
      <w:pPr>
        <w:ind w:left="0"/>
        <w:jc w:val="both"/>
        <w:rPr>
          <w:rFonts w:asciiTheme="minorHAnsi" w:hAnsiTheme="minorHAnsi" w:cstheme="minorHAnsi"/>
        </w:rPr>
      </w:pPr>
      <w:r w:rsidRPr="009F6662">
        <w:rPr>
          <w:rFonts w:asciiTheme="minorHAnsi" w:hAnsiTheme="minorHAnsi" w:cstheme="minorHAnsi"/>
        </w:rPr>
        <w:t xml:space="preserve">The Transmission Charges shall be payable on monthly basis as computed above. </w:t>
      </w:r>
    </w:p>
    <w:p w14:paraId="3C13B6D1" w14:textId="77777777" w:rsidR="009623CD" w:rsidRPr="009F6662" w:rsidRDefault="009623CD" w:rsidP="008B48A6">
      <w:pPr>
        <w:pStyle w:val="Heading2"/>
        <w:numPr>
          <w:ilvl w:val="1"/>
          <w:numId w:val="10"/>
        </w:numPr>
        <w:jc w:val="both"/>
        <w:rPr>
          <w:rFonts w:asciiTheme="minorHAnsi" w:hAnsiTheme="minorHAnsi" w:cstheme="minorHAnsi"/>
        </w:rPr>
      </w:pPr>
      <w:r w:rsidRPr="009F6662">
        <w:rPr>
          <w:rFonts w:asciiTheme="minorHAnsi" w:hAnsiTheme="minorHAnsi" w:cstheme="minorHAnsi"/>
        </w:rPr>
        <w:t xml:space="preserve">Computation of Monthly Transmission Charges </w:t>
      </w:r>
    </w:p>
    <w:p w14:paraId="3C13B6D2" w14:textId="77777777" w:rsidR="009623CD" w:rsidRPr="009F6662" w:rsidRDefault="009623CD" w:rsidP="009623CD">
      <w:pPr>
        <w:ind w:left="360"/>
        <w:jc w:val="both"/>
        <w:rPr>
          <w:rFonts w:asciiTheme="minorHAnsi" w:hAnsiTheme="minorHAnsi" w:cstheme="minorHAnsi"/>
        </w:rPr>
      </w:pPr>
      <w:r w:rsidRPr="009F6662">
        <w:rPr>
          <w:rFonts w:asciiTheme="minorHAnsi" w:hAnsiTheme="minorHAnsi" w:cstheme="minorHAnsi"/>
        </w:rPr>
        <w:t xml:space="preserve">The Monthly Transmission Charges for any month m in a Contract Year n shall be calculated as below: </w:t>
      </w:r>
    </w:p>
    <w:p w14:paraId="3C13B6D3" w14:textId="77777777" w:rsidR="009623CD" w:rsidRPr="009F6662" w:rsidRDefault="009623CD" w:rsidP="009623CD">
      <w:pPr>
        <w:ind w:left="360"/>
        <w:jc w:val="both"/>
        <w:rPr>
          <w:rFonts w:asciiTheme="minorHAnsi" w:hAnsiTheme="minorHAnsi" w:cstheme="minorHAnsi"/>
        </w:rPr>
      </w:pPr>
      <w:r w:rsidRPr="009F6662">
        <w:rPr>
          <w:rFonts w:asciiTheme="minorHAnsi" w:hAnsiTheme="minorHAnsi" w:cstheme="minorHAnsi"/>
        </w:rPr>
        <w:t>For AC System:</w:t>
      </w:r>
    </w:p>
    <w:p w14:paraId="3C13B6D4" w14:textId="77777777" w:rsidR="009623CD" w:rsidRPr="009F6662" w:rsidRDefault="009623CD" w:rsidP="009623CD">
      <w:pPr>
        <w:ind w:hanging="360"/>
        <w:jc w:val="both"/>
        <w:rPr>
          <w:rFonts w:asciiTheme="minorHAnsi" w:hAnsiTheme="minorHAnsi" w:cstheme="minorHAnsi"/>
        </w:rPr>
      </w:pPr>
      <w:r w:rsidRPr="009F6662">
        <w:rPr>
          <w:rFonts w:asciiTheme="minorHAnsi" w:hAnsiTheme="minorHAnsi" w:cstheme="minorHAnsi"/>
        </w:rPr>
        <w:t xml:space="preserve">a. </w:t>
      </w:r>
      <w:r w:rsidRPr="009F6662">
        <w:rPr>
          <w:rFonts w:asciiTheme="minorHAnsi" w:hAnsiTheme="minorHAnsi" w:cstheme="minorHAnsi"/>
        </w:rPr>
        <w:tab/>
        <w:t>If Actual Transmission System Availability for the month m of contract year n is greater than or equal to 98% and less than or equal to 98.5%;</w:t>
      </w:r>
    </w:p>
    <w:p w14:paraId="3C13B6D5" w14:textId="77777777" w:rsidR="009623CD" w:rsidRPr="009F6662" w:rsidRDefault="009623CD" w:rsidP="009623CD">
      <w:pPr>
        <w:ind w:left="360" w:firstLine="360"/>
        <w:jc w:val="both"/>
        <w:rPr>
          <w:rFonts w:asciiTheme="minorHAnsi" w:hAnsiTheme="minorHAnsi" w:cstheme="minorHAnsi"/>
        </w:rPr>
      </w:pPr>
      <w:r w:rsidRPr="009F6662">
        <w:rPr>
          <w:rFonts w:asciiTheme="minorHAnsi" w:hAnsiTheme="minorHAnsi" w:cstheme="minorHAnsi"/>
        </w:rPr>
        <w:t>Monthly Transmission Charges MTC(m) = Tmn *1</w:t>
      </w:r>
    </w:p>
    <w:p w14:paraId="3C13B6D6" w14:textId="77777777" w:rsidR="009623CD" w:rsidRPr="009F6662" w:rsidRDefault="009623CD" w:rsidP="008B48A6">
      <w:pPr>
        <w:numPr>
          <w:ilvl w:val="0"/>
          <w:numId w:val="11"/>
        </w:numPr>
        <w:tabs>
          <w:tab w:val="clear" w:pos="2160"/>
          <w:tab w:val="left" w:pos="630"/>
        </w:tabs>
        <w:ind w:left="720" w:hanging="450"/>
        <w:jc w:val="both"/>
        <w:rPr>
          <w:rFonts w:asciiTheme="minorHAnsi" w:hAnsiTheme="minorHAnsi" w:cstheme="minorHAnsi"/>
        </w:rPr>
      </w:pPr>
      <w:r w:rsidRPr="009F6662">
        <w:rPr>
          <w:rFonts w:asciiTheme="minorHAnsi" w:hAnsiTheme="minorHAnsi" w:cstheme="minorHAnsi"/>
        </w:rPr>
        <w:t>If Actual Transmission System Availability for the month m of contract year n exceeds 98.5% and less than or equal to 99.75%;</w:t>
      </w:r>
    </w:p>
    <w:p w14:paraId="3C13B6D7" w14:textId="77777777" w:rsidR="009623CD" w:rsidRPr="009F6662" w:rsidRDefault="009623CD" w:rsidP="009623CD">
      <w:pPr>
        <w:jc w:val="both"/>
        <w:rPr>
          <w:rFonts w:asciiTheme="minorHAnsi" w:hAnsiTheme="minorHAnsi" w:cstheme="minorHAnsi"/>
        </w:rPr>
      </w:pPr>
      <w:r w:rsidRPr="009F6662">
        <w:rPr>
          <w:rFonts w:asciiTheme="minorHAnsi" w:hAnsiTheme="minorHAnsi" w:cstheme="minorHAnsi"/>
        </w:rPr>
        <w:t xml:space="preserve">Monthly Transmission Charges MTC(m) = Tmn * (AA/ 98.5%) </w:t>
      </w:r>
    </w:p>
    <w:p w14:paraId="3C13B6D8" w14:textId="77777777" w:rsidR="009623CD" w:rsidRPr="009F6662" w:rsidRDefault="009623CD" w:rsidP="009623CD">
      <w:pPr>
        <w:ind w:hanging="450"/>
        <w:jc w:val="both"/>
        <w:rPr>
          <w:rFonts w:asciiTheme="minorHAnsi" w:hAnsiTheme="minorHAnsi" w:cstheme="minorHAnsi"/>
        </w:rPr>
      </w:pPr>
      <w:r w:rsidRPr="009F6662">
        <w:rPr>
          <w:rFonts w:asciiTheme="minorHAnsi" w:hAnsiTheme="minorHAnsi" w:cstheme="minorHAnsi"/>
        </w:rPr>
        <w:t>c.</w:t>
      </w:r>
      <w:r w:rsidRPr="009F6662">
        <w:rPr>
          <w:rFonts w:asciiTheme="minorHAnsi" w:hAnsiTheme="minorHAnsi" w:cstheme="minorHAnsi"/>
        </w:rPr>
        <w:tab/>
        <w:t>If Actual Transmission System Availability for the month m of contract year n is greater than 99.75%;</w:t>
      </w:r>
    </w:p>
    <w:p w14:paraId="3C13B6D9" w14:textId="77777777" w:rsidR="009623CD" w:rsidRPr="009F6662" w:rsidRDefault="009623CD" w:rsidP="009623CD">
      <w:pPr>
        <w:ind w:left="360" w:firstLine="360"/>
        <w:jc w:val="both"/>
        <w:rPr>
          <w:rFonts w:asciiTheme="minorHAnsi" w:hAnsiTheme="minorHAnsi" w:cstheme="minorHAnsi"/>
        </w:rPr>
      </w:pPr>
      <w:r w:rsidRPr="009F6662">
        <w:rPr>
          <w:rFonts w:asciiTheme="minorHAnsi" w:hAnsiTheme="minorHAnsi" w:cstheme="minorHAnsi"/>
        </w:rPr>
        <w:lastRenderedPageBreak/>
        <w:t>Monthly Transmission Charges MTC(m) = Tmn * (99.75% / 98.5%)</w:t>
      </w:r>
    </w:p>
    <w:p w14:paraId="3C13B6DA" w14:textId="77777777" w:rsidR="009623CD" w:rsidRPr="009F6662" w:rsidRDefault="009623CD" w:rsidP="009623CD">
      <w:pPr>
        <w:ind w:hanging="450"/>
        <w:jc w:val="both"/>
        <w:rPr>
          <w:rFonts w:asciiTheme="minorHAnsi" w:hAnsiTheme="minorHAnsi" w:cstheme="minorHAnsi"/>
        </w:rPr>
      </w:pPr>
      <w:r w:rsidRPr="009F6662">
        <w:rPr>
          <w:rFonts w:asciiTheme="minorHAnsi" w:hAnsiTheme="minorHAnsi" w:cstheme="minorHAnsi"/>
        </w:rPr>
        <w:t>d.</w:t>
      </w:r>
      <w:r w:rsidRPr="009F6662">
        <w:rPr>
          <w:rFonts w:asciiTheme="minorHAnsi" w:hAnsiTheme="minorHAnsi" w:cstheme="minorHAnsi"/>
        </w:rPr>
        <w:tab/>
        <w:t>If Actual Transmission System Availability for the month m of contract year n is less than 98%and greater than or equal to 95.00%;</w:t>
      </w:r>
    </w:p>
    <w:p w14:paraId="3C13B6DB" w14:textId="77777777" w:rsidR="009623CD" w:rsidRPr="009F6662" w:rsidRDefault="009623CD" w:rsidP="009623CD">
      <w:pPr>
        <w:jc w:val="both"/>
        <w:rPr>
          <w:rFonts w:asciiTheme="minorHAnsi" w:hAnsiTheme="minorHAnsi" w:cstheme="minorHAnsi"/>
        </w:rPr>
      </w:pPr>
      <w:r w:rsidRPr="009F6662">
        <w:rPr>
          <w:rFonts w:asciiTheme="minorHAnsi" w:hAnsiTheme="minorHAnsi" w:cstheme="minorHAnsi"/>
        </w:rPr>
        <w:t>Monthly Transmission Charges MTC(m) = Tmn * (AA/ 98%)</w:t>
      </w:r>
    </w:p>
    <w:p w14:paraId="3C13B6DC" w14:textId="77777777" w:rsidR="009623CD" w:rsidRPr="009F6662" w:rsidRDefault="009623CD" w:rsidP="009623CD">
      <w:pPr>
        <w:ind w:hanging="540"/>
        <w:jc w:val="both"/>
        <w:rPr>
          <w:rFonts w:asciiTheme="minorHAnsi" w:hAnsiTheme="minorHAnsi" w:cstheme="minorHAnsi"/>
        </w:rPr>
      </w:pPr>
      <w:r w:rsidRPr="009F6662">
        <w:rPr>
          <w:rFonts w:asciiTheme="minorHAnsi" w:hAnsiTheme="minorHAnsi" w:cstheme="minorHAnsi"/>
        </w:rPr>
        <w:t>e.</w:t>
      </w:r>
      <w:r w:rsidRPr="009F6662">
        <w:rPr>
          <w:rFonts w:asciiTheme="minorHAnsi" w:hAnsiTheme="minorHAnsi" w:cstheme="minorHAnsi"/>
        </w:rPr>
        <w:tab/>
        <w:t>If Actual Transmission System Availability for the month m of contract year falls below 95%;</w:t>
      </w:r>
    </w:p>
    <w:p w14:paraId="3C13B6DD" w14:textId="77777777" w:rsidR="009623CD" w:rsidRPr="009F6662" w:rsidRDefault="009623CD" w:rsidP="009623CD">
      <w:pPr>
        <w:jc w:val="both"/>
        <w:rPr>
          <w:rFonts w:asciiTheme="minorHAnsi" w:hAnsiTheme="minorHAnsi" w:cstheme="minorHAnsi"/>
        </w:rPr>
      </w:pPr>
      <w:r w:rsidRPr="009F6662">
        <w:rPr>
          <w:rFonts w:asciiTheme="minorHAnsi" w:hAnsiTheme="minorHAnsi" w:cstheme="minorHAnsi"/>
        </w:rPr>
        <w:t>Monthly Transmission Charges MTC(m) = Tmn * (AA/ 98%) - 0.02 * (Tmn * (AA/ 95%)</w:t>
      </w:r>
    </w:p>
    <w:p w14:paraId="3C13B6DE" w14:textId="77777777" w:rsidR="009623CD" w:rsidRPr="009F6662" w:rsidRDefault="009623CD" w:rsidP="009623CD">
      <w:pPr>
        <w:ind w:hanging="540"/>
        <w:jc w:val="both"/>
        <w:rPr>
          <w:rFonts w:asciiTheme="minorHAnsi" w:hAnsiTheme="minorHAnsi" w:cstheme="minorHAnsi"/>
        </w:rPr>
      </w:pPr>
      <w:r w:rsidRPr="009F6662">
        <w:rPr>
          <w:rFonts w:asciiTheme="minorHAnsi" w:hAnsiTheme="minorHAnsi" w:cstheme="minorHAnsi"/>
        </w:rPr>
        <w:t>For DC System:</w:t>
      </w:r>
    </w:p>
    <w:p w14:paraId="3C13B6DF" w14:textId="77777777" w:rsidR="009623CD" w:rsidRPr="009F6662" w:rsidRDefault="009623CD" w:rsidP="009623CD">
      <w:pPr>
        <w:ind w:hanging="360"/>
        <w:jc w:val="both"/>
        <w:rPr>
          <w:rFonts w:asciiTheme="minorHAnsi" w:hAnsiTheme="minorHAnsi" w:cstheme="minorHAnsi"/>
        </w:rPr>
      </w:pPr>
      <w:r w:rsidRPr="009F6662">
        <w:rPr>
          <w:rFonts w:asciiTheme="minorHAnsi" w:hAnsiTheme="minorHAnsi" w:cstheme="minorHAnsi"/>
        </w:rPr>
        <w:t xml:space="preserve">a. </w:t>
      </w:r>
      <w:r w:rsidRPr="009F6662">
        <w:rPr>
          <w:rFonts w:asciiTheme="minorHAnsi" w:hAnsiTheme="minorHAnsi" w:cstheme="minorHAnsi"/>
        </w:rPr>
        <w:tab/>
        <w:t>If Actual Transmission System Availability for the month m of contract year n is greater than or equal to 95% and less than or equal to 96%;</w:t>
      </w:r>
    </w:p>
    <w:p w14:paraId="3C13B6E0" w14:textId="77777777" w:rsidR="009623CD" w:rsidRPr="009F6662" w:rsidRDefault="009623CD" w:rsidP="009623CD">
      <w:pPr>
        <w:ind w:left="360" w:firstLine="360"/>
        <w:jc w:val="both"/>
        <w:rPr>
          <w:rFonts w:asciiTheme="minorHAnsi" w:hAnsiTheme="minorHAnsi" w:cstheme="minorHAnsi"/>
        </w:rPr>
      </w:pPr>
      <w:r w:rsidRPr="009F6662">
        <w:rPr>
          <w:rFonts w:asciiTheme="minorHAnsi" w:hAnsiTheme="minorHAnsi" w:cstheme="minorHAnsi"/>
        </w:rPr>
        <w:t>Monthly Transmission Charges MTC(m) = Tmn *1</w:t>
      </w:r>
    </w:p>
    <w:p w14:paraId="3C13B6E1" w14:textId="77777777" w:rsidR="009623CD" w:rsidRPr="009F6662" w:rsidRDefault="009623CD" w:rsidP="008B48A6">
      <w:pPr>
        <w:numPr>
          <w:ilvl w:val="0"/>
          <w:numId w:val="11"/>
        </w:numPr>
        <w:tabs>
          <w:tab w:val="clear" w:pos="2160"/>
          <w:tab w:val="left" w:pos="630"/>
        </w:tabs>
        <w:ind w:left="720" w:hanging="450"/>
        <w:jc w:val="both"/>
        <w:rPr>
          <w:rFonts w:asciiTheme="minorHAnsi" w:hAnsiTheme="minorHAnsi" w:cstheme="minorHAnsi"/>
        </w:rPr>
      </w:pPr>
      <w:r w:rsidRPr="009F6662">
        <w:rPr>
          <w:rFonts w:asciiTheme="minorHAnsi" w:hAnsiTheme="minorHAnsi" w:cstheme="minorHAnsi"/>
        </w:rPr>
        <w:t>If Actual Transmission System Availability for the month m of contract year n exceeds 96% and less than or equal to 99.75%;</w:t>
      </w:r>
    </w:p>
    <w:p w14:paraId="3C13B6E2" w14:textId="77777777" w:rsidR="009623CD" w:rsidRPr="009F6662" w:rsidRDefault="009623CD" w:rsidP="009623CD">
      <w:pPr>
        <w:jc w:val="both"/>
        <w:rPr>
          <w:rFonts w:asciiTheme="minorHAnsi" w:hAnsiTheme="minorHAnsi" w:cstheme="minorHAnsi"/>
        </w:rPr>
      </w:pPr>
      <w:r w:rsidRPr="009F6662">
        <w:rPr>
          <w:rFonts w:asciiTheme="minorHAnsi" w:hAnsiTheme="minorHAnsi" w:cstheme="minorHAnsi"/>
        </w:rPr>
        <w:t xml:space="preserve">Monthly Transmission Charges MTC(m) = Tmn * (AA/ 96%) </w:t>
      </w:r>
    </w:p>
    <w:p w14:paraId="3C13B6E3" w14:textId="77777777" w:rsidR="009623CD" w:rsidRPr="009F6662" w:rsidRDefault="009623CD" w:rsidP="009623CD">
      <w:pPr>
        <w:ind w:hanging="450"/>
        <w:jc w:val="both"/>
        <w:rPr>
          <w:rFonts w:asciiTheme="minorHAnsi" w:hAnsiTheme="minorHAnsi" w:cstheme="minorHAnsi"/>
        </w:rPr>
      </w:pPr>
      <w:r w:rsidRPr="009F6662">
        <w:rPr>
          <w:rFonts w:asciiTheme="minorHAnsi" w:hAnsiTheme="minorHAnsi" w:cstheme="minorHAnsi"/>
        </w:rPr>
        <w:t>c.</w:t>
      </w:r>
      <w:r w:rsidRPr="009F6662">
        <w:rPr>
          <w:rFonts w:asciiTheme="minorHAnsi" w:hAnsiTheme="minorHAnsi" w:cstheme="minorHAnsi"/>
        </w:rPr>
        <w:tab/>
        <w:t>If Actual Transmission System Availability for the month m of contract year n is greater than 99.75%;</w:t>
      </w:r>
    </w:p>
    <w:p w14:paraId="3C13B6E4" w14:textId="77777777" w:rsidR="009623CD" w:rsidRPr="009F6662" w:rsidRDefault="009623CD" w:rsidP="009623CD">
      <w:pPr>
        <w:ind w:left="360" w:firstLine="360"/>
        <w:jc w:val="both"/>
        <w:rPr>
          <w:rFonts w:asciiTheme="minorHAnsi" w:hAnsiTheme="minorHAnsi" w:cstheme="minorHAnsi"/>
        </w:rPr>
      </w:pPr>
      <w:r w:rsidRPr="009F6662">
        <w:rPr>
          <w:rFonts w:asciiTheme="minorHAnsi" w:hAnsiTheme="minorHAnsi" w:cstheme="minorHAnsi"/>
        </w:rPr>
        <w:t>Monthly Transmission Charges MTC(m) = Tmn * (99.75% / 96%)</w:t>
      </w:r>
    </w:p>
    <w:p w14:paraId="3C13B6E5" w14:textId="77777777" w:rsidR="009623CD" w:rsidRPr="009F6662" w:rsidRDefault="009623CD" w:rsidP="009623CD">
      <w:pPr>
        <w:ind w:hanging="450"/>
        <w:jc w:val="both"/>
        <w:rPr>
          <w:rFonts w:asciiTheme="minorHAnsi" w:hAnsiTheme="minorHAnsi" w:cstheme="minorHAnsi"/>
        </w:rPr>
      </w:pPr>
      <w:r w:rsidRPr="009F6662">
        <w:rPr>
          <w:rFonts w:asciiTheme="minorHAnsi" w:hAnsiTheme="minorHAnsi" w:cstheme="minorHAnsi"/>
        </w:rPr>
        <w:t>d.</w:t>
      </w:r>
      <w:r w:rsidRPr="009F6662">
        <w:rPr>
          <w:rFonts w:asciiTheme="minorHAnsi" w:hAnsiTheme="minorHAnsi" w:cstheme="minorHAnsi"/>
        </w:rPr>
        <w:tab/>
        <w:t>If Actual Transmission System Availability for the month m of contract year n is less than 95% and greater than or equal to 92.00%;</w:t>
      </w:r>
    </w:p>
    <w:p w14:paraId="3C13B6E6" w14:textId="77777777" w:rsidR="009623CD" w:rsidRPr="009F6662" w:rsidRDefault="009623CD" w:rsidP="009623CD">
      <w:pPr>
        <w:jc w:val="both"/>
        <w:rPr>
          <w:rFonts w:asciiTheme="minorHAnsi" w:hAnsiTheme="minorHAnsi" w:cstheme="minorHAnsi"/>
        </w:rPr>
      </w:pPr>
      <w:r w:rsidRPr="009F6662">
        <w:rPr>
          <w:rFonts w:asciiTheme="minorHAnsi" w:hAnsiTheme="minorHAnsi" w:cstheme="minorHAnsi"/>
        </w:rPr>
        <w:t>Monthly Transmission Charges MTC(m) = Tmn * (AA/ 95%)</w:t>
      </w:r>
    </w:p>
    <w:p w14:paraId="3C13B6E7" w14:textId="77777777" w:rsidR="009623CD" w:rsidRPr="009F6662" w:rsidRDefault="009623CD" w:rsidP="009623CD">
      <w:pPr>
        <w:ind w:hanging="540"/>
        <w:jc w:val="both"/>
        <w:rPr>
          <w:rFonts w:asciiTheme="minorHAnsi" w:hAnsiTheme="minorHAnsi" w:cstheme="minorHAnsi"/>
        </w:rPr>
      </w:pPr>
      <w:r w:rsidRPr="009F6662">
        <w:rPr>
          <w:rFonts w:asciiTheme="minorHAnsi" w:hAnsiTheme="minorHAnsi" w:cstheme="minorHAnsi"/>
        </w:rPr>
        <w:t>e.</w:t>
      </w:r>
      <w:r w:rsidRPr="009F6662">
        <w:rPr>
          <w:rFonts w:asciiTheme="minorHAnsi" w:hAnsiTheme="minorHAnsi" w:cstheme="minorHAnsi"/>
        </w:rPr>
        <w:tab/>
        <w:t>If Actual Transmission System Availability for the month m of contract year falls below 92%;</w:t>
      </w:r>
    </w:p>
    <w:p w14:paraId="3C13B6E8" w14:textId="77777777" w:rsidR="009623CD" w:rsidRPr="009F6662" w:rsidRDefault="009623CD" w:rsidP="009623CD">
      <w:pPr>
        <w:jc w:val="both"/>
        <w:rPr>
          <w:rFonts w:asciiTheme="minorHAnsi" w:hAnsiTheme="minorHAnsi" w:cstheme="minorHAnsi"/>
        </w:rPr>
      </w:pPr>
      <w:r w:rsidRPr="009F6662">
        <w:rPr>
          <w:rFonts w:asciiTheme="minorHAnsi" w:hAnsiTheme="minorHAnsi" w:cstheme="minorHAnsi"/>
        </w:rPr>
        <w:t>Monthly Transmission Charges MTC(m) = Tmn * (AA/ 95%) - 0.02 * (Tmn * (AA/ 92%)</w:t>
      </w:r>
    </w:p>
    <w:p w14:paraId="3C13B6E9" w14:textId="77777777" w:rsidR="009623CD" w:rsidRPr="009F6662" w:rsidRDefault="009623CD" w:rsidP="009623CD">
      <w:pPr>
        <w:ind w:hanging="540"/>
        <w:jc w:val="both"/>
        <w:rPr>
          <w:rFonts w:asciiTheme="minorHAnsi" w:hAnsiTheme="minorHAnsi" w:cstheme="minorHAnsi"/>
        </w:rPr>
      </w:pPr>
      <w:r w:rsidRPr="009F6662">
        <w:rPr>
          <w:rFonts w:asciiTheme="minorHAnsi" w:hAnsiTheme="minorHAnsi" w:cstheme="minorHAnsi"/>
        </w:rPr>
        <w:t xml:space="preserve">where: </w:t>
      </w:r>
    </w:p>
    <w:p w14:paraId="3C13B6EA" w14:textId="77777777" w:rsidR="009623CD" w:rsidRPr="009F6662" w:rsidRDefault="009623CD" w:rsidP="008B48A6">
      <w:pPr>
        <w:numPr>
          <w:ilvl w:val="0"/>
          <w:numId w:val="15"/>
        </w:numPr>
        <w:tabs>
          <w:tab w:val="clear" w:pos="720"/>
        </w:tabs>
        <w:ind w:left="1080"/>
        <w:jc w:val="both"/>
        <w:rPr>
          <w:rFonts w:asciiTheme="minorHAnsi" w:hAnsiTheme="minorHAnsi" w:cstheme="minorHAnsi"/>
        </w:rPr>
      </w:pPr>
      <w:r w:rsidRPr="009F6662">
        <w:rPr>
          <w:rFonts w:asciiTheme="minorHAnsi" w:hAnsiTheme="minorHAnsi" w:cstheme="minorHAnsi"/>
        </w:rPr>
        <w:t>AA is the actual Availability, as certified by RPC, as per procedure provided in Schedule 6.</w:t>
      </w:r>
    </w:p>
    <w:p w14:paraId="3C13B6EB" w14:textId="77777777" w:rsidR="009623CD" w:rsidRPr="009F6662" w:rsidRDefault="009623CD" w:rsidP="008B48A6">
      <w:pPr>
        <w:numPr>
          <w:ilvl w:val="0"/>
          <w:numId w:val="15"/>
        </w:numPr>
        <w:tabs>
          <w:tab w:val="clear" w:pos="720"/>
        </w:tabs>
        <w:ind w:left="1080"/>
        <w:jc w:val="both"/>
        <w:rPr>
          <w:rFonts w:asciiTheme="minorHAnsi" w:hAnsiTheme="minorHAnsi" w:cstheme="minorHAnsi"/>
        </w:rPr>
      </w:pPr>
      <w:r w:rsidRPr="009F6662">
        <w:rPr>
          <w:rFonts w:asciiTheme="minorHAnsi" w:hAnsiTheme="minorHAnsi" w:cstheme="minorHAnsi"/>
        </w:rPr>
        <w:t xml:space="preserve">m is the month in Contract Year ‘n’ </w:t>
      </w:r>
    </w:p>
    <w:p w14:paraId="3C13B6EC" w14:textId="77777777" w:rsidR="009623CD" w:rsidRPr="009F6662" w:rsidRDefault="009623CD" w:rsidP="008B48A6">
      <w:pPr>
        <w:numPr>
          <w:ilvl w:val="0"/>
          <w:numId w:val="15"/>
        </w:numPr>
        <w:tabs>
          <w:tab w:val="clear" w:pos="720"/>
        </w:tabs>
        <w:ind w:left="1080"/>
        <w:jc w:val="both"/>
        <w:rPr>
          <w:rFonts w:asciiTheme="minorHAnsi" w:hAnsiTheme="minorHAnsi" w:cstheme="minorHAnsi"/>
        </w:rPr>
      </w:pPr>
      <w:r w:rsidRPr="009F6662">
        <w:rPr>
          <w:rFonts w:asciiTheme="minorHAnsi" w:hAnsiTheme="minorHAnsi" w:cstheme="minorHAnsi"/>
        </w:rPr>
        <w:t>Tmn= Transmission Charges for the month ‘m’ in Contract Year ‘n’ = (=Transmission Charge/ no. of days in the Year n)* no. of days in month m</w:t>
      </w:r>
    </w:p>
    <w:p w14:paraId="3C13B6ED" w14:textId="77777777" w:rsidR="009623CD" w:rsidRPr="009F6662" w:rsidRDefault="009623CD" w:rsidP="009623CD">
      <w:pPr>
        <w:ind w:left="0"/>
        <w:jc w:val="both"/>
        <w:rPr>
          <w:rFonts w:asciiTheme="minorHAnsi" w:hAnsiTheme="minorHAnsi" w:cstheme="minorHAnsi"/>
        </w:rPr>
      </w:pPr>
      <w:r w:rsidRPr="009F6662">
        <w:rPr>
          <w:rFonts w:asciiTheme="minorHAnsi" w:hAnsiTheme="minorHAnsi" w:cstheme="minorHAnsi"/>
        </w:rPr>
        <w:t>Provided, no Transmission Charges shall be paid during the period for which the RLDC has not allowed the operation of the Element/Project due to the failure of the TSP to operate it as per the provisions of the Grid Code.</w:t>
      </w:r>
    </w:p>
    <w:p w14:paraId="3C13B6EE" w14:textId="77777777" w:rsidR="009623CD" w:rsidRPr="009F6662" w:rsidRDefault="009623CD" w:rsidP="008B48A6">
      <w:pPr>
        <w:pStyle w:val="Heading2"/>
        <w:numPr>
          <w:ilvl w:val="1"/>
          <w:numId w:val="10"/>
        </w:numPr>
        <w:jc w:val="both"/>
        <w:rPr>
          <w:rFonts w:asciiTheme="minorHAnsi" w:hAnsiTheme="minorHAnsi" w:cstheme="minorHAnsi"/>
        </w:rPr>
      </w:pPr>
      <w:r w:rsidRPr="009F6662">
        <w:rPr>
          <w:rFonts w:asciiTheme="minorHAnsi" w:hAnsiTheme="minorHAnsi" w:cstheme="minorHAnsi"/>
        </w:rPr>
        <w:lastRenderedPageBreak/>
        <w:t xml:space="preserve">RLDC Fee &amp; Charges </w:t>
      </w:r>
    </w:p>
    <w:p w14:paraId="3C13B6EF" w14:textId="77777777" w:rsidR="009623CD" w:rsidRPr="009F6662" w:rsidRDefault="009623CD" w:rsidP="009623CD">
      <w:pPr>
        <w:ind w:left="360"/>
        <w:jc w:val="both"/>
        <w:rPr>
          <w:rFonts w:asciiTheme="minorHAnsi" w:hAnsiTheme="minorHAnsi" w:cstheme="minorHAnsi"/>
        </w:rPr>
      </w:pPr>
      <w:r w:rsidRPr="009F6662">
        <w:rPr>
          <w:rFonts w:asciiTheme="minorHAnsi" w:hAnsiTheme="minorHAnsi" w:cstheme="minorHAnsi"/>
        </w:rPr>
        <w:t>The payment of RLDC fee &amp; charges, in accordance with relevant regulations of CERC, shall be the responsibility of the TSP.</w:t>
      </w:r>
    </w:p>
    <w:p w14:paraId="3C13B6F0" w14:textId="77777777" w:rsidR="009623CD" w:rsidRPr="009F6662" w:rsidRDefault="009623CD" w:rsidP="009623CD">
      <w:pPr>
        <w:ind w:left="0"/>
        <w:jc w:val="center"/>
        <w:rPr>
          <w:rFonts w:asciiTheme="minorHAnsi" w:hAnsiTheme="minorHAnsi" w:cstheme="minorHAnsi"/>
          <w:b/>
          <w:sz w:val="28"/>
        </w:rPr>
      </w:pPr>
      <w:r w:rsidRPr="009F6662">
        <w:rPr>
          <w:rFonts w:asciiTheme="minorHAnsi" w:hAnsiTheme="minorHAnsi" w:cstheme="minorHAnsi"/>
        </w:rPr>
        <w:br w:type="page"/>
      </w:r>
      <w:r w:rsidRPr="009F6662">
        <w:rPr>
          <w:rFonts w:asciiTheme="minorHAnsi" w:hAnsiTheme="minorHAnsi" w:cstheme="minorHAnsi"/>
          <w:b/>
          <w:sz w:val="28"/>
        </w:rPr>
        <w:lastRenderedPageBreak/>
        <w:t>Schedule: 5</w:t>
      </w:r>
    </w:p>
    <w:p w14:paraId="3C13B6F1" w14:textId="77777777" w:rsidR="009623CD" w:rsidRPr="009F6662" w:rsidRDefault="009623CD" w:rsidP="009623CD">
      <w:pPr>
        <w:jc w:val="center"/>
        <w:rPr>
          <w:rFonts w:asciiTheme="minorHAnsi" w:hAnsiTheme="minorHAnsi" w:cstheme="minorHAnsi"/>
          <w:b/>
          <w:sz w:val="28"/>
        </w:rPr>
      </w:pPr>
      <w:r w:rsidRPr="009F6662">
        <w:rPr>
          <w:rFonts w:asciiTheme="minorHAnsi" w:hAnsiTheme="minorHAnsi" w:cstheme="minorHAnsi"/>
          <w:b/>
          <w:sz w:val="28"/>
        </w:rPr>
        <w:t>Quoted Transmission Charges</w:t>
      </w:r>
    </w:p>
    <w:p w14:paraId="3C13B6F2" w14:textId="77777777" w:rsidR="009623CD" w:rsidRPr="009F6662" w:rsidRDefault="009623CD" w:rsidP="009623CD">
      <w:pPr>
        <w:ind w:left="0"/>
        <w:jc w:val="both"/>
        <w:rPr>
          <w:rFonts w:asciiTheme="minorHAnsi" w:hAnsiTheme="minorHAnsi" w:cstheme="minorHAnsi"/>
        </w:rPr>
      </w:pPr>
      <w:r w:rsidRPr="009F6662">
        <w:rPr>
          <w:rFonts w:asciiTheme="minorHAnsi" w:hAnsiTheme="minorHAnsi" w:cstheme="minorHAnsi"/>
          <w:b/>
          <w:sz w:val="22"/>
        </w:rPr>
        <w:t>[Quoted Transmission Charges from Annexure - 21 of the RFP of the Selected Bidder to be inserted here]</w:t>
      </w:r>
    </w:p>
    <w:p w14:paraId="3C13B6F3" w14:textId="77777777" w:rsidR="009623CD" w:rsidRPr="009F6662" w:rsidRDefault="009623CD" w:rsidP="009623CD">
      <w:pPr>
        <w:ind w:left="0"/>
        <w:jc w:val="both"/>
        <w:rPr>
          <w:rFonts w:asciiTheme="minorHAnsi" w:hAnsiTheme="minorHAnsi" w:cstheme="minorHAnsi"/>
          <w:b/>
        </w:rPr>
      </w:pPr>
      <w:r w:rsidRPr="009F6662">
        <w:rPr>
          <w:rFonts w:asciiTheme="minorHAnsi" w:hAnsiTheme="minorHAnsi" w:cstheme="minorHAnsi"/>
          <w:b/>
        </w:rPr>
        <w:t>[To be incorporated from the Bid of the Selected Bidder submitted during the e-reverse auction after its selection]</w:t>
      </w:r>
    </w:p>
    <w:p w14:paraId="3C13B6F4" w14:textId="128EC3D5" w:rsidR="009623CD" w:rsidRPr="009F6662" w:rsidRDefault="009623CD" w:rsidP="009623CD">
      <w:pPr>
        <w:ind w:left="0"/>
        <w:jc w:val="both"/>
        <w:rPr>
          <w:rFonts w:asciiTheme="minorHAnsi" w:hAnsiTheme="minorHAnsi" w:cstheme="minorHAnsi"/>
          <w:b/>
          <w:bCs/>
        </w:rPr>
      </w:pPr>
      <w:r w:rsidRPr="009F6662">
        <w:rPr>
          <w:rFonts w:asciiTheme="minorHAnsi" w:hAnsiTheme="minorHAnsi" w:cstheme="minorHAnsi"/>
          <w:b/>
          <w:bCs/>
        </w:rPr>
        <w:t xml:space="preserve"> Quoted Transmission Charges: Rs. </w:t>
      </w:r>
      <w:r w:rsidR="001E67B4">
        <w:rPr>
          <w:rFonts w:asciiTheme="minorHAnsi" w:hAnsiTheme="minorHAnsi" w:cstheme="minorHAnsi"/>
          <w:b/>
          <w:bCs/>
        </w:rPr>
        <w:t>2987.14</w:t>
      </w:r>
      <w:r w:rsidRPr="009F6662">
        <w:rPr>
          <w:rFonts w:asciiTheme="minorHAnsi" w:hAnsiTheme="minorHAnsi" w:cstheme="minorHAnsi"/>
          <w:b/>
          <w:bCs/>
        </w:rPr>
        <w:t xml:space="preserve"> Million</w:t>
      </w:r>
    </w:p>
    <w:p w14:paraId="3C13B6F5" w14:textId="77777777" w:rsidR="009623CD" w:rsidRPr="009F6662" w:rsidRDefault="009623CD" w:rsidP="009623CD">
      <w:pPr>
        <w:ind w:left="0"/>
        <w:jc w:val="both"/>
        <w:rPr>
          <w:rFonts w:asciiTheme="minorHAnsi" w:hAnsiTheme="minorHAnsi" w:cstheme="minorHAnsi"/>
          <w:b/>
        </w:rPr>
      </w:pPr>
      <w:r w:rsidRPr="009F6662">
        <w:rPr>
          <w:rFonts w:asciiTheme="minorHAnsi" w:hAnsiTheme="minorHAnsi" w:cstheme="minorHAnsi"/>
          <w:b/>
        </w:rPr>
        <w:t>Proportionate Transmission Charges payable for each Element of the Project:</w:t>
      </w:r>
    </w:p>
    <w:tbl>
      <w:tblPr>
        <w:tblpPr w:leftFromText="180" w:rightFromText="180" w:vertAnchor="text"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9"/>
        <w:gridCol w:w="5529"/>
        <w:gridCol w:w="2551"/>
      </w:tblGrid>
      <w:tr w:rsidR="009623CD" w:rsidRPr="009F6662" w14:paraId="3C13B6F9" w14:textId="77777777" w:rsidTr="002571C0">
        <w:trPr>
          <w:trHeight w:val="1408"/>
          <w:tblHeader/>
        </w:trPr>
        <w:tc>
          <w:tcPr>
            <w:tcW w:w="1129" w:type="dxa"/>
            <w:tcBorders>
              <w:top w:val="single" w:sz="4" w:space="0" w:color="auto"/>
              <w:left w:val="single" w:sz="4" w:space="0" w:color="auto"/>
              <w:bottom w:val="single" w:sz="4" w:space="0" w:color="auto"/>
              <w:right w:val="single" w:sz="4" w:space="0" w:color="auto"/>
            </w:tcBorders>
            <w:shd w:val="clear" w:color="auto" w:fill="E6E6E6"/>
            <w:hideMark/>
          </w:tcPr>
          <w:p w14:paraId="3C13B6F6" w14:textId="77777777" w:rsidR="009623CD" w:rsidRPr="009F6662" w:rsidRDefault="009623CD" w:rsidP="002571C0">
            <w:pPr>
              <w:spacing w:before="0" w:after="0"/>
              <w:ind w:left="0" w:right="-91"/>
              <w:jc w:val="center"/>
              <w:rPr>
                <w:rFonts w:asciiTheme="minorHAnsi" w:hAnsiTheme="minorHAnsi" w:cstheme="minorHAnsi"/>
                <w:b/>
                <w:lang w:val="en-US"/>
              </w:rPr>
            </w:pPr>
            <w:r w:rsidRPr="009F6662">
              <w:rPr>
                <w:rFonts w:asciiTheme="minorHAnsi" w:hAnsiTheme="minorHAnsi" w:cstheme="minorHAnsi"/>
                <w:b/>
                <w:bCs/>
                <w:lang w:val="en-US" w:eastAsia="en-IN"/>
              </w:rPr>
              <w:t>Sl. No.</w:t>
            </w:r>
          </w:p>
        </w:tc>
        <w:tc>
          <w:tcPr>
            <w:tcW w:w="5529" w:type="dxa"/>
            <w:tcBorders>
              <w:top w:val="single" w:sz="4" w:space="0" w:color="auto"/>
              <w:left w:val="single" w:sz="4" w:space="0" w:color="auto"/>
              <w:bottom w:val="single" w:sz="4" w:space="0" w:color="auto"/>
              <w:right w:val="single" w:sz="4" w:space="0" w:color="auto"/>
            </w:tcBorders>
            <w:shd w:val="clear" w:color="auto" w:fill="E6E6E6"/>
            <w:hideMark/>
          </w:tcPr>
          <w:p w14:paraId="3C13B6F7" w14:textId="77777777" w:rsidR="009623CD" w:rsidRPr="009F6662" w:rsidRDefault="009623CD" w:rsidP="002571C0">
            <w:pPr>
              <w:spacing w:before="0" w:after="0"/>
              <w:ind w:left="0" w:right="99"/>
              <w:jc w:val="center"/>
              <w:rPr>
                <w:rFonts w:asciiTheme="minorHAnsi" w:hAnsiTheme="minorHAnsi" w:cstheme="minorHAnsi"/>
                <w:b/>
                <w:lang w:val="en-US"/>
              </w:rPr>
            </w:pPr>
            <w:r w:rsidRPr="009F6662">
              <w:rPr>
                <w:rFonts w:asciiTheme="minorHAnsi" w:hAnsiTheme="minorHAnsi" w:cstheme="minorHAnsi"/>
                <w:b/>
                <w:lang w:val="en-US"/>
              </w:rPr>
              <w:t>Name of the Transmission Element</w:t>
            </w:r>
          </w:p>
        </w:tc>
        <w:tc>
          <w:tcPr>
            <w:tcW w:w="2551" w:type="dxa"/>
            <w:tcBorders>
              <w:top w:val="single" w:sz="4" w:space="0" w:color="auto"/>
              <w:left w:val="single" w:sz="4" w:space="0" w:color="auto"/>
              <w:bottom w:val="single" w:sz="4" w:space="0" w:color="auto"/>
              <w:right w:val="single" w:sz="4" w:space="0" w:color="auto"/>
            </w:tcBorders>
            <w:shd w:val="clear" w:color="auto" w:fill="E6E6E6"/>
            <w:hideMark/>
          </w:tcPr>
          <w:p w14:paraId="3C13B6F8" w14:textId="77777777" w:rsidR="009623CD" w:rsidRPr="009F6662" w:rsidRDefault="009623CD" w:rsidP="002571C0">
            <w:pPr>
              <w:spacing w:before="0" w:after="0"/>
              <w:ind w:left="100" w:right="107"/>
              <w:jc w:val="center"/>
              <w:rPr>
                <w:rFonts w:asciiTheme="minorHAnsi" w:hAnsiTheme="minorHAnsi" w:cstheme="minorHAnsi"/>
                <w:b/>
                <w:lang w:val="en-US"/>
              </w:rPr>
            </w:pPr>
            <w:r w:rsidRPr="009F6662">
              <w:rPr>
                <w:rFonts w:asciiTheme="minorHAnsi" w:hAnsiTheme="minorHAnsi" w:cstheme="minorHAnsi"/>
                <w:b/>
                <w:lang w:val="en-US"/>
              </w:rPr>
              <w:t>Percentage of Quoted Transmission Charges recoverable on Scheduled COD of the Element of the Project</w:t>
            </w:r>
          </w:p>
        </w:tc>
      </w:tr>
      <w:tr w:rsidR="007F45AA" w:rsidRPr="009F6662" w14:paraId="3C13B6FD" w14:textId="77777777" w:rsidTr="00115DA9">
        <w:trPr>
          <w:trHeight w:val="1066"/>
        </w:trPr>
        <w:tc>
          <w:tcPr>
            <w:tcW w:w="1129" w:type="dxa"/>
            <w:tcBorders>
              <w:top w:val="single" w:sz="4" w:space="0" w:color="auto"/>
              <w:left w:val="single" w:sz="4" w:space="0" w:color="auto"/>
              <w:bottom w:val="single" w:sz="4" w:space="0" w:color="auto"/>
              <w:right w:val="single" w:sz="4" w:space="0" w:color="auto"/>
            </w:tcBorders>
          </w:tcPr>
          <w:p w14:paraId="3C13B6FA" w14:textId="77777777" w:rsidR="007F45AA" w:rsidRPr="009F6662" w:rsidRDefault="007F45AA" w:rsidP="008B48A6">
            <w:pPr>
              <w:pStyle w:val="ListParagraph"/>
              <w:numPr>
                <w:ilvl w:val="0"/>
                <w:numId w:val="56"/>
              </w:numPr>
              <w:spacing w:after="0" w:line="240" w:lineRule="auto"/>
              <w:ind w:left="279" w:firstLine="5"/>
              <w:jc w:val="both"/>
              <w:rPr>
                <w:rFonts w:asciiTheme="minorHAnsi" w:hAnsiTheme="minorHAnsi" w:cstheme="minorHAnsi"/>
              </w:rPr>
            </w:pPr>
            <w:r w:rsidRPr="009F6662">
              <w:rPr>
                <w:rFonts w:asciiTheme="minorHAnsi" w:hAnsiTheme="minorHAnsi" w:cstheme="minorHAnsi"/>
              </w:rPr>
              <w:t xml:space="preserve"> </w:t>
            </w:r>
          </w:p>
        </w:tc>
        <w:tc>
          <w:tcPr>
            <w:tcW w:w="5529" w:type="dxa"/>
          </w:tcPr>
          <w:p w14:paraId="3C13B6FB" w14:textId="77777777" w:rsidR="007F45AA" w:rsidRPr="009F6662" w:rsidRDefault="007F45AA" w:rsidP="007F45AA">
            <w:pPr>
              <w:spacing w:after="240" w:line="276" w:lineRule="auto"/>
              <w:ind w:left="0" w:right="62"/>
              <w:jc w:val="both"/>
              <w:rPr>
                <w:rFonts w:asciiTheme="minorHAnsi" w:eastAsia="Calibri" w:hAnsiTheme="minorHAnsi" w:cstheme="minorHAnsi"/>
                <w:lang w:val="en-IN"/>
              </w:rPr>
            </w:pPr>
            <w:r w:rsidRPr="009F6662">
              <w:rPr>
                <w:rFonts w:asciiTheme="minorHAnsi" w:eastAsia="Calibri" w:hAnsiTheme="minorHAnsi" w:cstheme="minorHAnsi"/>
                <w:lang w:val="en-IN"/>
              </w:rPr>
              <w:t>Establishment of 4x1500 MVA, 765/400 kV Navinal (Mundra) S/s (GIS) with 2x330 MVAR, 765 kV and 1x125 MVAr, 420 kV bus reactors</w:t>
            </w:r>
          </w:p>
        </w:tc>
        <w:tc>
          <w:tcPr>
            <w:tcW w:w="2551" w:type="dxa"/>
            <w:vMerge w:val="restart"/>
            <w:tcBorders>
              <w:top w:val="single" w:sz="4" w:space="0" w:color="auto"/>
              <w:left w:val="single" w:sz="4" w:space="0" w:color="auto"/>
              <w:right w:val="single" w:sz="4" w:space="0" w:color="auto"/>
            </w:tcBorders>
            <w:vAlign w:val="center"/>
          </w:tcPr>
          <w:p w14:paraId="3C13B6FC" w14:textId="77777777" w:rsidR="007F45AA" w:rsidRPr="009F6662" w:rsidRDefault="007F45AA" w:rsidP="00115DA9">
            <w:pPr>
              <w:spacing w:before="0" w:after="0"/>
              <w:ind w:left="89" w:right="-57" w:firstLine="11"/>
              <w:jc w:val="center"/>
              <w:rPr>
                <w:rFonts w:asciiTheme="minorHAnsi" w:hAnsiTheme="minorHAnsi" w:cstheme="minorHAnsi"/>
                <w:lang w:val="en-US" w:bidi="hi-IN"/>
              </w:rPr>
            </w:pPr>
            <w:r w:rsidRPr="009F6662">
              <w:rPr>
                <w:rFonts w:asciiTheme="minorHAnsi" w:hAnsiTheme="minorHAnsi" w:cstheme="minorHAnsi"/>
                <w:lang w:bidi="hi-IN"/>
              </w:rPr>
              <w:t>100%</w:t>
            </w:r>
          </w:p>
        </w:tc>
      </w:tr>
      <w:tr w:rsidR="007F45AA" w:rsidRPr="009F6662" w14:paraId="3C13B701" w14:textId="77777777" w:rsidTr="00CE691A">
        <w:trPr>
          <w:trHeight w:val="758"/>
        </w:trPr>
        <w:tc>
          <w:tcPr>
            <w:tcW w:w="1129" w:type="dxa"/>
            <w:tcBorders>
              <w:top w:val="single" w:sz="4" w:space="0" w:color="auto"/>
              <w:left w:val="single" w:sz="4" w:space="0" w:color="auto"/>
              <w:bottom w:val="single" w:sz="4" w:space="0" w:color="auto"/>
              <w:right w:val="single" w:sz="4" w:space="0" w:color="auto"/>
            </w:tcBorders>
          </w:tcPr>
          <w:p w14:paraId="3C13B6FE" w14:textId="77777777" w:rsidR="007F45AA" w:rsidRPr="009F6662" w:rsidRDefault="007F45AA" w:rsidP="008B48A6">
            <w:pPr>
              <w:pStyle w:val="ListParagraph"/>
              <w:numPr>
                <w:ilvl w:val="0"/>
                <w:numId w:val="56"/>
              </w:numPr>
              <w:spacing w:after="0" w:line="240" w:lineRule="auto"/>
              <w:ind w:left="279" w:firstLine="5"/>
              <w:jc w:val="both"/>
              <w:rPr>
                <w:rFonts w:asciiTheme="minorHAnsi" w:hAnsiTheme="minorHAnsi" w:cstheme="minorHAnsi"/>
              </w:rPr>
            </w:pPr>
          </w:p>
        </w:tc>
        <w:tc>
          <w:tcPr>
            <w:tcW w:w="5529" w:type="dxa"/>
          </w:tcPr>
          <w:p w14:paraId="3C13B6FF" w14:textId="77777777" w:rsidR="007F45AA" w:rsidRPr="009F6662" w:rsidRDefault="007F45AA" w:rsidP="007F45AA">
            <w:pPr>
              <w:spacing w:line="276" w:lineRule="auto"/>
              <w:ind w:left="70" w:right="262"/>
              <w:jc w:val="both"/>
              <w:rPr>
                <w:rFonts w:asciiTheme="minorHAnsi" w:hAnsiTheme="minorHAnsi" w:cstheme="minorHAnsi"/>
                <w:lang w:bidi="hi-IN"/>
              </w:rPr>
            </w:pPr>
            <w:r w:rsidRPr="009F6662">
              <w:rPr>
                <w:rFonts w:asciiTheme="minorHAnsi" w:hAnsiTheme="minorHAnsi" w:cstheme="minorHAnsi"/>
                <w:bCs/>
              </w:rPr>
              <w:t>LILO of Bhuj-II – Lakadia 765 kV D/C line at Navinal (Mundra) (GIS) S/s with associated bays at Navinal (Mundra) (GIS) S/s</w:t>
            </w:r>
          </w:p>
        </w:tc>
        <w:tc>
          <w:tcPr>
            <w:tcW w:w="2551" w:type="dxa"/>
            <w:vMerge/>
            <w:tcBorders>
              <w:left w:val="single" w:sz="4" w:space="0" w:color="auto"/>
              <w:right w:val="single" w:sz="4" w:space="0" w:color="auto"/>
            </w:tcBorders>
          </w:tcPr>
          <w:p w14:paraId="3C13B700" w14:textId="77777777" w:rsidR="007F45AA" w:rsidRPr="009F6662" w:rsidRDefault="007F45AA" w:rsidP="007F45AA">
            <w:pPr>
              <w:spacing w:before="0" w:after="0"/>
              <w:ind w:left="89" w:right="-57" w:firstLine="11"/>
              <w:jc w:val="center"/>
              <w:rPr>
                <w:rFonts w:asciiTheme="minorHAnsi" w:hAnsiTheme="minorHAnsi" w:cstheme="minorHAnsi"/>
                <w:lang w:val="en-US" w:bidi="hi-IN"/>
              </w:rPr>
            </w:pPr>
          </w:p>
        </w:tc>
      </w:tr>
      <w:tr w:rsidR="007F45AA" w:rsidRPr="009F6662" w14:paraId="3C13B705" w14:textId="77777777" w:rsidTr="00CE691A">
        <w:trPr>
          <w:trHeight w:val="758"/>
        </w:trPr>
        <w:tc>
          <w:tcPr>
            <w:tcW w:w="1129" w:type="dxa"/>
            <w:tcBorders>
              <w:top w:val="single" w:sz="4" w:space="0" w:color="auto"/>
              <w:left w:val="single" w:sz="4" w:space="0" w:color="auto"/>
              <w:bottom w:val="single" w:sz="4" w:space="0" w:color="auto"/>
              <w:right w:val="single" w:sz="4" w:space="0" w:color="auto"/>
            </w:tcBorders>
          </w:tcPr>
          <w:p w14:paraId="3C13B702" w14:textId="77777777" w:rsidR="007F45AA" w:rsidRPr="009F6662" w:rsidRDefault="007F45AA" w:rsidP="008B48A6">
            <w:pPr>
              <w:pStyle w:val="ListParagraph"/>
              <w:numPr>
                <w:ilvl w:val="0"/>
                <w:numId w:val="56"/>
              </w:numPr>
              <w:spacing w:after="0" w:line="240" w:lineRule="auto"/>
              <w:ind w:left="279" w:firstLine="5"/>
              <w:jc w:val="both"/>
              <w:rPr>
                <w:rFonts w:asciiTheme="minorHAnsi" w:hAnsiTheme="minorHAnsi" w:cstheme="minorHAnsi"/>
              </w:rPr>
            </w:pPr>
          </w:p>
        </w:tc>
        <w:tc>
          <w:tcPr>
            <w:tcW w:w="5529" w:type="dxa"/>
          </w:tcPr>
          <w:p w14:paraId="3C13B703" w14:textId="77777777" w:rsidR="007F45AA" w:rsidRPr="009F6662" w:rsidRDefault="007F45AA" w:rsidP="007F45AA">
            <w:pPr>
              <w:spacing w:line="276" w:lineRule="auto"/>
              <w:ind w:left="70" w:right="262"/>
              <w:jc w:val="both"/>
              <w:rPr>
                <w:rFonts w:asciiTheme="minorHAnsi" w:hAnsiTheme="minorHAnsi" w:cstheme="minorHAnsi"/>
                <w:lang w:bidi="hi-IN"/>
              </w:rPr>
            </w:pPr>
            <w:r w:rsidRPr="009F6662">
              <w:rPr>
                <w:rFonts w:asciiTheme="minorHAnsi" w:hAnsiTheme="minorHAnsi" w:cstheme="minorHAnsi"/>
                <w:bCs/>
              </w:rPr>
              <w:t>Installation of 1x330 MVAr switchable line reactor on each ckt at Navinal end of Lakadia – Navinal 765 kV D/C line (formed after above LILO)</w:t>
            </w:r>
          </w:p>
        </w:tc>
        <w:tc>
          <w:tcPr>
            <w:tcW w:w="2551" w:type="dxa"/>
            <w:vMerge/>
            <w:tcBorders>
              <w:left w:val="single" w:sz="4" w:space="0" w:color="auto"/>
              <w:right w:val="single" w:sz="4" w:space="0" w:color="auto"/>
            </w:tcBorders>
          </w:tcPr>
          <w:p w14:paraId="3C13B704" w14:textId="77777777" w:rsidR="007F45AA" w:rsidRPr="009F6662" w:rsidRDefault="007F45AA" w:rsidP="007F45AA">
            <w:pPr>
              <w:spacing w:before="0" w:after="0"/>
              <w:ind w:left="89" w:right="-57" w:firstLine="11"/>
              <w:jc w:val="center"/>
              <w:rPr>
                <w:rFonts w:asciiTheme="minorHAnsi" w:hAnsiTheme="minorHAnsi" w:cstheme="minorHAnsi"/>
                <w:lang w:val="en-US" w:bidi="hi-IN"/>
              </w:rPr>
            </w:pPr>
          </w:p>
        </w:tc>
      </w:tr>
    </w:tbl>
    <w:p w14:paraId="3C13B706" w14:textId="77777777" w:rsidR="00606033" w:rsidRPr="009F6662" w:rsidRDefault="009623CD" w:rsidP="00606033">
      <w:pPr>
        <w:ind w:hanging="720"/>
        <w:rPr>
          <w:rFonts w:asciiTheme="minorHAnsi" w:hAnsiTheme="minorHAnsi" w:cstheme="minorHAnsi"/>
          <w:i/>
        </w:rPr>
      </w:pPr>
      <w:r w:rsidRPr="009F6662">
        <w:rPr>
          <w:rFonts w:asciiTheme="minorHAnsi" w:hAnsiTheme="minorHAnsi" w:cstheme="minorHAnsi"/>
          <w:b/>
          <w:i/>
          <w:iCs/>
        </w:rPr>
        <w:t>Note</w:t>
      </w:r>
      <w:r w:rsidR="00606033" w:rsidRPr="009F6662">
        <w:rPr>
          <w:rFonts w:asciiTheme="minorHAnsi" w:hAnsiTheme="minorHAnsi" w:cstheme="minorHAnsi"/>
          <w:bCs/>
          <w:i/>
          <w:iCs/>
        </w:rPr>
        <w:t>:</w:t>
      </w:r>
    </w:p>
    <w:p w14:paraId="3C13B707" w14:textId="77777777" w:rsidR="00606033" w:rsidRPr="009F6662" w:rsidRDefault="00606033" w:rsidP="00606033">
      <w:pPr>
        <w:ind w:hanging="720"/>
        <w:rPr>
          <w:rFonts w:asciiTheme="minorHAnsi" w:hAnsiTheme="minorHAnsi" w:cstheme="minorHAnsi"/>
          <w:i/>
        </w:rPr>
      </w:pPr>
      <w:r w:rsidRPr="009F6662">
        <w:rPr>
          <w:rFonts w:asciiTheme="minorHAnsi" w:hAnsiTheme="minorHAnsi" w:cstheme="minorHAnsi"/>
          <w:i/>
        </w:rPr>
        <w:t>(1)</w:t>
      </w:r>
      <w:r w:rsidRPr="009F6662">
        <w:rPr>
          <w:rFonts w:asciiTheme="minorHAnsi" w:hAnsiTheme="minorHAnsi" w:cstheme="minorHAnsi"/>
          <w:i/>
        </w:rPr>
        <w:tab/>
        <w:t>Bay(s) required for completion of diameter (GIS) in one-and-half breaker scheme shall also be executed by the TSP.</w:t>
      </w:r>
    </w:p>
    <w:p w14:paraId="3C13B708" w14:textId="77777777" w:rsidR="00606033" w:rsidRPr="009F6662" w:rsidRDefault="00606033" w:rsidP="00606033">
      <w:pPr>
        <w:ind w:hanging="720"/>
        <w:rPr>
          <w:rFonts w:asciiTheme="minorHAnsi" w:hAnsiTheme="minorHAnsi" w:cstheme="minorHAnsi"/>
          <w:i/>
        </w:rPr>
      </w:pPr>
      <w:r w:rsidRPr="009F6662">
        <w:rPr>
          <w:rFonts w:asciiTheme="minorHAnsi" w:hAnsiTheme="minorHAnsi" w:cstheme="minorHAnsi"/>
          <w:i/>
        </w:rPr>
        <w:t>(2)</w:t>
      </w:r>
      <w:r w:rsidRPr="009F6662">
        <w:rPr>
          <w:rFonts w:asciiTheme="minorHAnsi" w:hAnsiTheme="minorHAnsi" w:cstheme="minorHAnsi"/>
          <w:i/>
        </w:rPr>
        <w:tab/>
        <w:t>The TSP shall implement five complete diameters at 765 kV level of Navinal (Mundra) (GIS) consisting of 2 Main Bays and 1 Tie Bay required for completion of diameter (GIS) in one-and-half breaker scheme. (4 ICT bays + 4 Line Bays + 2 Bus Reactor Bays).</w:t>
      </w:r>
    </w:p>
    <w:p w14:paraId="3C13B709" w14:textId="77777777" w:rsidR="00606033" w:rsidRPr="009F6662" w:rsidRDefault="00606033" w:rsidP="00606033">
      <w:pPr>
        <w:ind w:hanging="720"/>
        <w:rPr>
          <w:rFonts w:asciiTheme="minorHAnsi" w:hAnsiTheme="minorHAnsi" w:cstheme="minorHAnsi"/>
          <w:i/>
        </w:rPr>
      </w:pPr>
      <w:r w:rsidRPr="009F6662">
        <w:rPr>
          <w:rFonts w:asciiTheme="minorHAnsi" w:hAnsiTheme="minorHAnsi" w:cstheme="minorHAnsi"/>
          <w:i/>
        </w:rPr>
        <w:t>(3)</w:t>
      </w:r>
      <w:r w:rsidRPr="009F6662">
        <w:rPr>
          <w:rFonts w:asciiTheme="minorHAnsi" w:hAnsiTheme="minorHAnsi" w:cstheme="minorHAnsi"/>
          <w:i/>
        </w:rPr>
        <w:tab/>
        <w:t>Further, the TSP shall also implement four complete diameters at 400 kV level of Navinal (Mundra) (GIS) consisting of 2 Main Bays and 1 Tie Bay required for completion of diameter (GIS) in one-and-half breaker scheme. (4 ICT bays +1 Bus Reactor Bay + 3 for dia completion).</w:t>
      </w:r>
    </w:p>
    <w:p w14:paraId="3C13B70A" w14:textId="77777777" w:rsidR="00606033" w:rsidRPr="009F6662" w:rsidRDefault="00606033" w:rsidP="00606033">
      <w:pPr>
        <w:ind w:hanging="720"/>
        <w:rPr>
          <w:rFonts w:asciiTheme="minorHAnsi" w:hAnsiTheme="minorHAnsi" w:cstheme="minorHAnsi"/>
          <w:i/>
        </w:rPr>
      </w:pPr>
      <w:r w:rsidRPr="009F6662">
        <w:rPr>
          <w:rFonts w:asciiTheme="minorHAnsi" w:hAnsiTheme="minorHAnsi" w:cstheme="minorHAnsi"/>
          <w:i/>
        </w:rPr>
        <w:t>(4)</w:t>
      </w:r>
      <w:r w:rsidRPr="009F6662">
        <w:rPr>
          <w:rFonts w:asciiTheme="minorHAnsi" w:hAnsiTheme="minorHAnsi" w:cstheme="minorHAnsi"/>
          <w:i/>
        </w:rPr>
        <w:tab/>
        <w:t xml:space="preserve">The following scope of works for interconnection of 400/220 kV MUL (Distribution Licensee) S/s with Navinal (Mundra) S/s (GIS) is under the scope of MUL (shall be constructed and </w:t>
      </w:r>
      <w:r w:rsidRPr="009F6662">
        <w:rPr>
          <w:rFonts w:asciiTheme="minorHAnsi" w:hAnsiTheme="minorHAnsi" w:cstheme="minorHAnsi"/>
          <w:i/>
        </w:rPr>
        <w:lastRenderedPageBreak/>
        <w:t>maintained by a licensee at the cost of such entity) and is required to be implemented in the same time frame</w:t>
      </w:r>
    </w:p>
    <w:p w14:paraId="3C13B70B" w14:textId="77777777" w:rsidR="00606033" w:rsidRPr="009F6662" w:rsidRDefault="00606033" w:rsidP="00606033">
      <w:pPr>
        <w:ind w:hanging="720"/>
        <w:rPr>
          <w:rFonts w:asciiTheme="minorHAnsi" w:hAnsiTheme="minorHAnsi" w:cstheme="minorHAnsi"/>
          <w:i/>
        </w:rPr>
      </w:pPr>
      <w:r w:rsidRPr="009F6662">
        <w:rPr>
          <w:rFonts w:asciiTheme="minorHAnsi" w:hAnsiTheme="minorHAnsi" w:cstheme="minorHAnsi"/>
          <w:i/>
        </w:rPr>
        <w:t>•</w:t>
      </w:r>
      <w:r w:rsidRPr="009F6662">
        <w:rPr>
          <w:rFonts w:asciiTheme="minorHAnsi" w:hAnsiTheme="minorHAnsi" w:cstheme="minorHAnsi"/>
          <w:i/>
        </w:rPr>
        <w:tab/>
        <w:t>MUL – Navinal (Mundra) (GIS) 400 kV 2xD/C (Twin HTLS - Quad Moose equivalent) and KCL, MPL shall get interconnected with 400/220 kV Substation of MUL for drawal of power.</w:t>
      </w:r>
    </w:p>
    <w:p w14:paraId="3C13B70C" w14:textId="77777777" w:rsidR="00606033" w:rsidRPr="009F6662" w:rsidRDefault="00606033" w:rsidP="00606033">
      <w:pPr>
        <w:ind w:hanging="720"/>
        <w:rPr>
          <w:rFonts w:asciiTheme="minorHAnsi" w:hAnsiTheme="minorHAnsi" w:cstheme="minorHAnsi"/>
          <w:i/>
        </w:rPr>
      </w:pPr>
      <w:r w:rsidRPr="009F6662">
        <w:rPr>
          <w:rFonts w:asciiTheme="minorHAnsi" w:hAnsiTheme="minorHAnsi" w:cstheme="minorHAnsi"/>
          <w:i/>
        </w:rPr>
        <w:t>•</w:t>
      </w:r>
      <w:r w:rsidRPr="009F6662">
        <w:rPr>
          <w:rFonts w:asciiTheme="minorHAnsi" w:hAnsiTheme="minorHAnsi" w:cstheme="minorHAnsi"/>
          <w:i/>
        </w:rPr>
        <w:tab/>
        <w:t>MUL shall implement one complete diameter (GIS) consisting of 2 main bays and 1 Tie bay in one and half breaker scheme at Navinal end as 3 line bays can be terminated in spare bays being implemented by TSP for completion of dia.</w:t>
      </w:r>
    </w:p>
    <w:p w14:paraId="3C13B70D" w14:textId="77777777" w:rsidR="00606033" w:rsidRPr="009F6662" w:rsidRDefault="00606033" w:rsidP="00606033">
      <w:pPr>
        <w:ind w:hanging="720"/>
        <w:rPr>
          <w:rFonts w:asciiTheme="minorHAnsi" w:hAnsiTheme="minorHAnsi" w:cstheme="minorHAnsi"/>
          <w:i/>
        </w:rPr>
      </w:pPr>
      <w:r w:rsidRPr="009F6662">
        <w:rPr>
          <w:rFonts w:asciiTheme="minorHAnsi" w:hAnsiTheme="minorHAnsi" w:cstheme="minorHAnsi"/>
          <w:i/>
        </w:rPr>
        <w:t>•</w:t>
      </w:r>
      <w:r w:rsidRPr="009F6662">
        <w:rPr>
          <w:rFonts w:asciiTheme="minorHAnsi" w:hAnsiTheme="minorHAnsi" w:cstheme="minorHAnsi"/>
          <w:i/>
        </w:rPr>
        <w:tab/>
        <w:t xml:space="preserve">4 Nos. 400 kV Line bays at the Distribution Licensee MUL end. </w:t>
      </w:r>
    </w:p>
    <w:p w14:paraId="3C13B70E" w14:textId="77777777" w:rsidR="009623CD" w:rsidRPr="009F6662" w:rsidRDefault="009623CD" w:rsidP="00090072">
      <w:pPr>
        <w:ind w:left="709" w:right="200" w:hanging="567"/>
        <w:jc w:val="both"/>
        <w:rPr>
          <w:rFonts w:asciiTheme="minorHAnsi" w:hAnsiTheme="minorHAnsi" w:cstheme="minorHAnsi"/>
          <w:bCs/>
          <w:i/>
          <w:iCs/>
        </w:rPr>
      </w:pPr>
    </w:p>
    <w:p w14:paraId="3C13B70F" w14:textId="77777777" w:rsidR="009623CD" w:rsidRPr="009F6662" w:rsidRDefault="009623CD" w:rsidP="009623CD">
      <w:pPr>
        <w:ind w:left="709" w:right="200"/>
        <w:jc w:val="both"/>
        <w:rPr>
          <w:rFonts w:asciiTheme="minorHAnsi" w:hAnsiTheme="minorHAnsi" w:cstheme="minorHAnsi"/>
        </w:rPr>
      </w:pPr>
      <w:r w:rsidRPr="009F6662">
        <w:rPr>
          <w:rFonts w:asciiTheme="minorHAnsi" w:hAnsiTheme="minorHAnsi" w:cstheme="minorHAnsi"/>
        </w:rPr>
        <w:t xml:space="preserve">                                         </w:t>
      </w:r>
      <w:r w:rsidRPr="009F6662">
        <w:rPr>
          <w:rFonts w:asciiTheme="minorHAnsi" w:hAnsiTheme="minorHAnsi" w:cstheme="minorHAnsi"/>
        </w:rPr>
        <w:tab/>
      </w:r>
    </w:p>
    <w:p w14:paraId="3C13B710" w14:textId="77777777" w:rsidR="009623CD" w:rsidRPr="009F6662" w:rsidRDefault="009623CD" w:rsidP="009623CD">
      <w:pPr>
        <w:ind w:left="851" w:right="200"/>
        <w:rPr>
          <w:rFonts w:asciiTheme="minorHAnsi" w:hAnsiTheme="minorHAnsi" w:cstheme="minorHAnsi"/>
        </w:rPr>
      </w:pPr>
    </w:p>
    <w:p w14:paraId="3C13B711" w14:textId="77777777" w:rsidR="009623CD" w:rsidRPr="009F6662" w:rsidRDefault="009623CD" w:rsidP="009623CD">
      <w:pPr>
        <w:ind w:left="2410" w:right="200"/>
        <w:jc w:val="center"/>
        <w:rPr>
          <w:rFonts w:asciiTheme="minorHAnsi" w:hAnsiTheme="minorHAnsi" w:cstheme="minorHAnsi"/>
        </w:rPr>
      </w:pPr>
    </w:p>
    <w:p w14:paraId="3C13B712" w14:textId="77777777" w:rsidR="009623CD" w:rsidRPr="009F6662" w:rsidRDefault="009623CD" w:rsidP="00606033">
      <w:pPr>
        <w:ind w:left="0" w:right="200"/>
        <w:rPr>
          <w:rFonts w:asciiTheme="minorHAnsi" w:hAnsiTheme="minorHAnsi" w:cstheme="minorHAnsi"/>
        </w:rPr>
      </w:pPr>
    </w:p>
    <w:p w14:paraId="3C13B713" w14:textId="77777777" w:rsidR="00090072" w:rsidRPr="009F6662" w:rsidRDefault="00090072">
      <w:pPr>
        <w:spacing w:before="0" w:after="0"/>
        <w:ind w:left="0"/>
        <w:rPr>
          <w:rFonts w:asciiTheme="minorHAnsi" w:hAnsiTheme="minorHAnsi" w:cstheme="minorHAnsi"/>
          <w:b/>
        </w:rPr>
      </w:pPr>
      <w:r w:rsidRPr="009F6662">
        <w:rPr>
          <w:rFonts w:asciiTheme="minorHAnsi" w:hAnsiTheme="minorHAnsi" w:cstheme="minorHAnsi"/>
          <w:b/>
        </w:rPr>
        <w:br w:type="page"/>
      </w:r>
    </w:p>
    <w:p w14:paraId="3C13B714" w14:textId="77777777" w:rsidR="00090072" w:rsidRPr="009F6662" w:rsidRDefault="00090072" w:rsidP="00090072">
      <w:pPr>
        <w:ind w:left="0"/>
        <w:jc w:val="center"/>
        <w:rPr>
          <w:rFonts w:asciiTheme="minorHAnsi" w:hAnsiTheme="minorHAnsi" w:cstheme="minorHAnsi"/>
          <w:b/>
          <w:sz w:val="28"/>
        </w:rPr>
      </w:pPr>
      <w:r w:rsidRPr="009F6662">
        <w:rPr>
          <w:rFonts w:asciiTheme="minorHAnsi" w:hAnsiTheme="minorHAnsi" w:cstheme="minorHAnsi"/>
          <w:b/>
          <w:sz w:val="28"/>
        </w:rPr>
        <w:lastRenderedPageBreak/>
        <w:t>Schedule: 6</w:t>
      </w:r>
    </w:p>
    <w:p w14:paraId="3C13B715" w14:textId="77777777" w:rsidR="00090072" w:rsidRPr="009F6662" w:rsidRDefault="00090072" w:rsidP="00090072">
      <w:pPr>
        <w:ind w:left="0"/>
        <w:jc w:val="center"/>
        <w:rPr>
          <w:rFonts w:asciiTheme="minorHAnsi" w:hAnsiTheme="minorHAnsi" w:cstheme="minorHAnsi"/>
          <w:b/>
          <w:sz w:val="28"/>
        </w:rPr>
      </w:pPr>
      <w:r w:rsidRPr="009F6662">
        <w:rPr>
          <w:rFonts w:asciiTheme="minorHAnsi" w:hAnsiTheme="minorHAnsi" w:cstheme="minorHAnsi"/>
          <w:b/>
          <w:sz w:val="28"/>
        </w:rPr>
        <w:t>Appendix –IV to Central Electricity Regulatory Commission</w:t>
      </w:r>
    </w:p>
    <w:p w14:paraId="3C13B716" w14:textId="77777777" w:rsidR="00090072" w:rsidRPr="009F6662" w:rsidRDefault="00090072" w:rsidP="00090072">
      <w:pPr>
        <w:ind w:left="0"/>
        <w:jc w:val="center"/>
        <w:rPr>
          <w:rFonts w:asciiTheme="minorHAnsi" w:hAnsiTheme="minorHAnsi" w:cstheme="minorHAnsi"/>
          <w:b/>
          <w:sz w:val="28"/>
        </w:rPr>
      </w:pPr>
      <w:r w:rsidRPr="009F6662">
        <w:rPr>
          <w:rFonts w:asciiTheme="minorHAnsi" w:hAnsiTheme="minorHAnsi" w:cstheme="minorHAnsi"/>
          <w:b/>
          <w:sz w:val="28"/>
        </w:rPr>
        <w:t xml:space="preserve"> (Terms and Conditions of Tariff) Regulations, 2024</w:t>
      </w:r>
    </w:p>
    <w:p w14:paraId="3C13B717" w14:textId="77777777" w:rsidR="00090072" w:rsidRPr="009F6662" w:rsidRDefault="00090072" w:rsidP="00090072">
      <w:pPr>
        <w:ind w:left="0"/>
        <w:jc w:val="center"/>
        <w:rPr>
          <w:rFonts w:asciiTheme="minorHAnsi" w:hAnsiTheme="minorHAnsi" w:cstheme="minorHAnsi"/>
          <w:b/>
          <w:sz w:val="28"/>
        </w:rPr>
      </w:pPr>
      <w:r w:rsidRPr="009F6662">
        <w:rPr>
          <w:rFonts w:asciiTheme="minorHAnsi" w:hAnsiTheme="minorHAnsi" w:cstheme="minorHAnsi"/>
          <w:b/>
          <w:sz w:val="28"/>
        </w:rPr>
        <w:t>Procedure for Calculation of Transmission System Availability Factor for a Month</w:t>
      </w:r>
    </w:p>
    <w:p w14:paraId="3C13B718" w14:textId="77777777" w:rsidR="00090072" w:rsidRPr="009F6662" w:rsidRDefault="00090072" w:rsidP="008B48A6">
      <w:pPr>
        <w:pStyle w:val="ListParagraph"/>
        <w:widowControl w:val="0"/>
        <w:numPr>
          <w:ilvl w:val="0"/>
          <w:numId w:val="59"/>
        </w:numPr>
        <w:tabs>
          <w:tab w:val="left" w:pos="600"/>
        </w:tabs>
        <w:autoSpaceDE w:val="0"/>
        <w:autoSpaceDN w:val="0"/>
        <w:spacing w:after="0" w:line="259" w:lineRule="auto"/>
        <w:ind w:right="354"/>
        <w:contextualSpacing w:val="0"/>
        <w:jc w:val="both"/>
        <w:rPr>
          <w:rFonts w:asciiTheme="minorHAnsi" w:hAnsiTheme="minorHAnsi" w:cstheme="minorHAnsi"/>
          <w:sz w:val="24"/>
        </w:rPr>
      </w:pPr>
      <w:r w:rsidRPr="009F6662">
        <w:rPr>
          <w:rFonts w:asciiTheme="minorHAnsi" w:hAnsiTheme="minorHAnsi" w:cstheme="minorHAnsi"/>
          <w:sz w:val="24"/>
        </w:rPr>
        <w:t>Transmission system availability factor for nth calendar month (“TAFPn”) shall be calculated by the respective transmission licensee, verified by the concerned Regional Load Dispatch Centre (RLDC) and certified by the Member-Secretary, Regional Power Committee of the region concerned, separately for each</w:t>
      </w:r>
      <w:r w:rsidRPr="009F6662">
        <w:rPr>
          <w:rFonts w:asciiTheme="minorHAnsi" w:hAnsiTheme="minorHAnsi" w:cstheme="minorHAnsi"/>
          <w:spacing w:val="-9"/>
          <w:sz w:val="24"/>
        </w:rPr>
        <w:t xml:space="preserve"> </w:t>
      </w:r>
      <w:r w:rsidRPr="009F6662">
        <w:rPr>
          <w:rFonts w:asciiTheme="minorHAnsi" w:hAnsiTheme="minorHAnsi" w:cstheme="minorHAnsi"/>
          <w:sz w:val="24"/>
        </w:rPr>
        <w:t>AC and HVDC transmission system and grouped according to sharing of transmission charges. In the case of the</w:t>
      </w:r>
      <w:r w:rsidRPr="009F6662">
        <w:rPr>
          <w:rFonts w:asciiTheme="minorHAnsi" w:hAnsiTheme="minorHAnsi" w:cstheme="minorHAnsi"/>
          <w:spacing w:val="-4"/>
          <w:sz w:val="24"/>
        </w:rPr>
        <w:t xml:space="preserve"> </w:t>
      </w:r>
      <w:r w:rsidRPr="009F6662">
        <w:rPr>
          <w:rFonts w:asciiTheme="minorHAnsi" w:hAnsiTheme="minorHAnsi" w:cstheme="minorHAnsi"/>
          <w:sz w:val="24"/>
        </w:rPr>
        <w:t>AC system, transmission System</w:t>
      </w:r>
      <w:r w:rsidRPr="009F6662">
        <w:rPr>
          <w:rFonts w:asciiTheme="minorHAnsi" w:hAnsiTheme="minorHAnsi" w:cstheme="minorHAnsi"/>
          <w:spacing w:val="-5"/>
          <w:sz w:val="24"/>
        </w:rPr>
        <w:t xml:space="preserve"> </w:t>
      </w:r>
      <w:r w:rsidRPr="009F6662">
        <w:rPr>
          <w:rFonts w:asciiTheme="minorHAnsi" w:hAnsiTheme="minorHAnsi" w:cstheme="minorHAnsi"/>
          <w:sz w:val="24"/>
        </w:rPr>
        <w:t xml:space="preserve">Availability shall be calculated separately for each Regional Transmission System and inter-regional transmission system. In the case of the HVDC system, transmission System Availability shall be calculated on a consolidated basis for all inter-state HVDC </w:t>
      </w:r>
      <w:r w:rsidRPr="009F6662">
        <w:rPr>
          <w:rFonts w:asciiTheme="minorHAnsi" w:hAnsiTheme="minorHAnsi" w:cstheme="minorHAnsi"/>
          <w:spacing w:val="-2"/>
          <w:sz w:val="24"/>
        </w:rPr>
        <w:t>systems.</w:t>
      </w:r>
    </w:p>
    <w:p w14:paraId="3C13B719" w14:textId="77777777" w:rsidR="00090072" w:rsidRPr="009F6662" w:rsidRDefault="00090072" w:rsidP="00090072">
      <w:pPr>
        <w:pStyle w:val="BodyText"/>
        <w:spacing w:before="20"/>
        <w:rPr>
          <w:rFonts w:asciiTheme="minorHAnsi" w:hAnsiTheme="minorHAnsi" w:cstheme="minorHAnsi"/>
        </w:rPr>
      </w:pPr>
    </w:p>
    <w:p w14:paraId="3C13B71A" w14:textId="77777777" w:rsidR="00090072" w:rsidRPr="009F6662" w:rsidRDefault="00090072" w:rsidP="008B48A6">
      <w:pPr>
        <w:pStyle w:val="ListParagraph"/>
        <w:widowControl w:val="0"/>
        <w:numPr>
          <w:ilvl w:val="0"/>
          <w:numId w:val="59"/>
        </w:numPr>
        <w:tabs>
          <w:tab w:val="left" w:pos="600"/>
        </w:tabs>
        <w:autoSpaceDE w:val="0"/>
        <w:autoSpaceDN w:val="0"/>
        <w:spacing w:after="0" w:line="259" w:lineRule="auto"/>
        <w:ind w:right="364"/>
        <w:contextualSpacing w:val="0"/>
        <w:jc w:val="both"/>
        <w:rPr>
          <w:rFonts w:asciiTheme="minorHAnsi" w:hAnsiTheme="minorHAnsi" w:cstheme="minorHAnsi"/>
          <w:sz w:val="24"/>
        </w:rPr>
      </w:pPr>
      <w:r w:rsidRPr="009F6662">
        <w:rPr>
          <w:rFonts w:asciiTheme="minorHAnsi" w:hAnsiTheme="minorHAnsi" w:cstheme="minorHAnsi"/>
          <w:sz w:val="24"/>
        </w:rPr>
        <w:t>Transmission system</w:t>
      </w:r>
      <w:r w:rsidRPr="009F6662">
        <w:rPr>
          <w:rFonts w:asciiTheme="minorHAnsi" w:hAnsiTheme="minorHAnsi" w:cstheme="minorHAnsi"/>
          <w:spacing w:val="-1"/>
          <w:sz w:val="24"/>
        </w:rPr>
        <w:t xml:space="preserve"> </w:t>
      </w:r>
      <w:r w:rsidRPr="009F6662">
        <w:rPr>
          <w:rFonts w:asciiTheme="minorHAnsi" w:hAnsiTheme="minorHAnsi" w:cstheme="minorHAnsi"/>
          <w:sz w:val="24"/>
        </w:rPr>
        <w:t>availability factor</w:t>
      </w:r>
      <w:r w:rsidRPr="009F6662">
        <w:rPr>
          <w:rFonts w:asciiTheme="minorHAnsi" w:hAnsiTheme="minorHAnsi" w:cstheme="minorHAnsi"/>
          <w:spacing w:val="-1"/>
          <w:sz w:val="24"/>
        </w:rPr>
        <w:t xml:space="preserve"> </w:t>
      </w:r>
      <w:r w:rsidRPr="009F6662">
        <w:rPr>
          <w:rFonts w:asciiTheme="minorHAnsi" w:hAnsiTheme="minorHAnsi" w:cstheme="minorHAnsi"/>
          <w:sz w:val="24"/>
        </w:rPr>
        <w:t>for</w:t>
      </w:r>
      <w:r w:rsidRPr="009F6662">
        <w:rPr>
          <w:rFonts w:asciiTheme="minorHAnsi" w:hAnsiTheme="minorHAnsi" w:cstheme="minorHAnsi"/>
          <w:spacing w:val="-1"/>
          <w:sz w:val="24"/>
        </w:rPr>
        <w:t xml:space="preserve"> </w:t>
      </w:r>
      <w:r w:rsidRPr="009F6662">
        <w:rPr>
          <w:rFonts w:asciiTheme="minorHAnsi" w:hAnsiTheme="minorHAnsi" w:cstheme="minorHAnsi"/>
          <w:sz w:val="24"/>
        </w:rPr>
        <w:t>nth calendar</w:t>
      </w:r>
      <w:r w:rsidRPr="009F6662">
        <w:rPr>
          <w:rFonts w:asciiTheme="minorHAnsi" w:hAnsiTheme="minorHAnsi" w:cstheme="minorHAnsi"/>
          <w:spacing w:val="-1"/>
          <w:sz w:val="24"/>
        </w:rPr>
        <w:t xml:space="preserve"> </w:t>
      </w:r>
      <w:r w:rsidRPr="009F6662">
        <w:rPr>
          <w:rFonts w:asciiTheme="minorHAnsi" w:hAnsiTheme="minorHAnsi" w:cstheme="minorHAnsi"/>
          <w:sz w:val="24"/>
        </w:rPr>
        <w:t>month (“TAFPn”)</w:t>
      </w:r>
      <w:r w:rsidRPr="009F6662">
        <w:rPr>
          <w:rFonts w:asciiTheme="minorHAnsi" w:hAnsiTheme="minorHAnsi" w:cstheme="minorHAnsi"/>
          <w:spacing w:val="-1"/>
          <w:sz w:val="24"/>
        </w:rPr>
        <w:t xml:space="preserve"> </w:t>
      </w:r>
      <w:r w:rsidRPr="009F6662">
        <w:rPr>
          <w:rFonts w:asciiTheme="minorHAnsi" w:hAnsiTheme="minorHAnsi" w:cstheme="minorHAnsi"/>
          <w:sz w:val="24"/>
        </w:rPr>
        <w:t>shall</w:t>
      </w:r>
      <w:r w:rsidRPr="009F6662">
        <w:rPr>
          <w:rFonts w:asciiTheme="minorHAnsi" w:hAnsiTheme="minorHAnsi" w:cstheme="minorHAnsi"/>
          <w:spacing w:val="-1"/>
          <w:sz w:val="24"/>
        </w:rPr>
        <w:t xml:space="preserve"> </w:t>
      </w:r>
      <w:r w:rsidRPr="009F6662">
        <w:rPr>
          <w:rFonts w:asciiTheme="minorHAnsi" w:hAnsiTheme="minorHAnsi" w:cstheme="minorHAnsi"/>
          <w:sz w:val="24"/>
        </w:rPr>
        <w:t>be calculated by considering the following:</w:t>
      </w:r>
    </w:p>
    <w:p w14:paraId="3C13B71B" w14:textId="77777777" w:rsidR="00090072" w:rsidRPr="009F6662" w:rsidRDefault="00090072" w:rsidP="008B48A6">
      <w:pPr>
        <w:pStyle w:val="ListParagraph"/>
        <w:widowControl w:val="0"/>
        <w:numPr>
          <w:ilvl w:val="1"/>
          <w:numId w:val="59"/>
        </w:numPr>
        <w:tabs>
          <w:tab w:val="left" w:pos="1723"/>
        </w:tabs>
        <w:autoSpaceDE w:val="0"/>
        <w:autoSpaceDN w:val="0"/>
        <w:spacing w:before="160" w:after="0" w:line="259" w:lineRule="auto"/>
        <w:ind w:right="360"/>
        <w:contextualSpacing w:val="0"/>
        <w:jc w:val="both"/>
        <w:rPr>
          <w:rFonts w:asciiTheme="minorHAnsi" w:hAnsiTheme="minorHAnsi" w:cstheme="minorHAnsi"/>
          <w:sz w:val="24"/>
        </w:rPr>
      </w:pPr>
      <w:r w:rsidRPr="009F6662">
        <w:rPr>
          <w:rFonts w:asciiTheme="minorHAnsi" w:hAnsiTheme="minorHAnsi" w:cstheme="minorHAnsi"/>
          <w:b/>
          <w:sz w:val="24"/>
        </w:rPr>
        <w:t>AC transmission lines</w:t>
      </w:r>
      <w:r w:rsidRPr="009F6662">
        <w:rPr>
          <w:rFonts w:asciiTheme="minorHAnsi" w:hAnsiTheme="minorHAnsi" w:cstheme="minorHAnsi"/>
          <w:sz w:val="24"/>
        </w:rPr>
        <w:t>: Each circuit of AC transmission line shall be considered as one element;</w:t>
      </w:r>
    </w:p>
    <w:p w14:paraId="3C13B71C" w14:textId="77777777" w:rsidR="00090072" w:rsidRPr="009F6662" w:rsidRDefault="00090072" w:rsidP="008B48A6">
      <w:pPr>
        <w:pStyle w:val="ListParagraph"/>
        <w:widowControl w:val="0"/>
        <w:numPr>
          <w:ilvl w:val="1"/>
          <w:numId w:val="59"/>
        </w:numPr>
        <w:tabs>
          <w:tab w:val="left" w:pos="1721"/>
          <w:tab w:val="left" w:pos="1723"/>
        </w:tabs>
        <w:autoSpaceDE w:val="0"/>
        <w:autoSpaceDN w:val="0"/>
        <w:spacing w:before="160" w:after="0" w:line="259" w:lineRule="auto"/>
        <w:ind w:right="352"/>
        <w:contextualSpacing w:val="0"/>
        <w:jc w:val="both"/>
        <w:rPr>
          <w:rFonts w:asciiTheme="minorHAnsi" w:hAnsiTheme="minorHAnsi" w:cstheme="minorHAnsi"/>
          <w:sz w:val="24"/>
        </w:rPr>
      </w:pPr>
      <w:r w:rsidRPr="009F6662">
        <w:rPr>
          <w:rFonts w:asciiTheme="minorHAnsi" w:hAnsiTheme="minorHAnsi" w:cstheme="minorHAnsi"/>
          <w:b/>
          <w:sz w:val="24"/>
        </w:rPr>
        <w:t xml:space="preserve">Inter-Connecting Transformers (ICTs): </w:t>
      </w:r>
      <w:r w:rsidRPr="009F6662">
        <w:rPr>
          <w:rFonts w:asciiTheme="minorHAnsi" w:hAnsiTheme="minorHAnsi" w:cstheme="minorHAnsi"/>
          <w:sz w:val="24"/>
        </w:rPr>
        <w:t>Each ICT</w:t>
      </w:r>
      <w:r w:rsidRPr="009F6662">
        <w:rPr>
          <w:rFonts w:asciiTheme="minorHAnsi" w:hAnsiTheme="minorHAnsi" w:cstheme="minorHAnsi"/>
          <w:spacing w:val="-4"/>
          <w:sz w:val="24"/>
        </w:rPr>
        <w:t xml:space="preserve"> </w:t>
      </w:r>
      <w:r w:rsidRPr="009F6662">
        <w:rPr>
          <w:rFonts w:asciiTheme="minorHAnsi" w:hAnsiTheme="minorHAnsi" w:cstheme="minorHAnsi"/>
          <w:sz w:val="24"/>
        </w:rPr>
        <w:t>bank (three single- phase transformers together) shall form one element;</w:t>
      </w:r>
    </w:p>
    <w:p w14:paraId="3C13B71D" w14:textId="77777777" w:rsidR="00090072" w:rsidRPr="009F6662" w:rsidRDefault="00090072" w:rsidP="008B48A6">
      <w:pPr>
        <w:pStyle w:val="ListParagraph"/>
        <w:widowControl w:val="0"/>
        <w:numPr>
          <w:ilvl w:val="1"/>
          <w:numId w:val="59"/>
        </w:numPr>
        <w:tabs>
          <w:tab w:val="left" w:pos="1720"/>
          <w:tab w:val="left" w:pos="1723"/>
        </w:tabs>
        <w:autoSpaceDE w:val="0"/>
        <w:autoSpaceDN w:val="0"/>
        <w:spacing w:before="158" w:after="0" w:line="259" w:lineRule="auto"/>
        <w:ind w:right="360"/>
        <w:contextualSpacing w:val="0"/>
        <w:jc w:val="both"/>
        <w:rPr>
          <w:rFonts w:asciiTheme="minorHAnsi" w:hAnsiTheme="minorHAnsi" w:cstheme="minorHAnsi"/>
          <w:sz w:val="24"/>
        </w:rPr>
      </w:pPr>
      <w:r w:rsidRPr="009F6662">
        <w:rPr>
          <w:rFonts w:asciiTheme="minorHAnsi" w:hAnsiTheme="minorHAnsi" w:cstheme="minorHAnsi"/>
          <w:b/>
          <w:sz w:val="24"/>
        </w:rPr>
        <w:t xml:space="preserve">Static VAR Compensator (SVC): </w:t>
      </w:r>
      <w:r w:rsidRPr="009F6662">
        <w:rPr>
          <w:rFonts w:asciiTheme="minorHAnsi" w:hAnsiTheme="minorHAnsi" w:cstheme="minorHAnsi"/>
          <w:sz w:val="24"/>
        </w:rPr>
        <w:t>SVC, along with SVC transformer, shall form one element;</w:t>
      </w:r>
    </w:p>
    <w:p w14:paraId="3C13B71E" w14:textId="77777777" w:rsidR="00090072" w:rsidRPr="009F6662" w:rsidRDefault="00090072" w:rsidP="008B48A6">
      <w:pPr>
        <w:pStyle w:val="ListParagraph"/>
        <w:widowControl w:val="0"/>
        <w:numPr>
          <w:ilvl w:val="1"/>
          <w:numId w:val="59"/>
        </w:numPr>
        <w:tabs>
          <w:tab w:val="left" w:pos="1723"/>
        </w:tabs>
        <w:autoSpaceDE w:val="0"/>
        <w:autoSpaceDN w:val="0"/>
        <w:spacing w:before="160" w:after="0" w:line="259" w:lineRule="auto"/>
        <w:ind w:right="356"/>
        <w:contextualSpacing w:val="0"/>
        <w:jc w:val="both"/>
        <w:rPr>
          <w:rFonts w:asciiTheme="minorHAnsi" w:hAnsiTheme="minorHAnsi" w:cstheme="minorHAnsi"/>
          <w:sz w:val="24"/>
        </w:rPr>
      </w:pPr>
      <w:r w:rsidRPr="009F6662">
        <w:rPr>
          <w:rFonts w:asciiTheme="minorHAnsi" w:hAnsiTheme="minorHAnsi" w:cstheme="minorHAnsi"/>
          <w:b/>
          <w:sz w:val="24"/>
        </w:rPr>
        <w:t xml:space="preserve">Bus Reactors or Switchable line reactors: </w:t>
      </w:r>
      <w:r w:rsidRPr="009F6662">
        <w:rPr>
          <w:rFonts w:asciiTheme="minorHAnsi" w:hAnsiTheme="minorHAnsi" w:cstheme="minorHAnsi"/>
          <w:sz w:val="24"/>
        </w:rPr>
        <w:t>Each Bus Reactors or Switchable line reactors shall be considered as one element;</w:t>
      </w:r>
    </w:p>
    <w:p w14:paraId="3C13B71F" w14:textId="77777777" w:rsidR="00090072" w:rsidRPr="009F6662" w:rsidRDefault="00090072" w:rsidP="008B48A6">
      <w:pPr>
        <w:pStyle w:val="ListParagraph"/>
        <w:widowControl w:val="0"/>
        <w:numPr>
          <w:ilvl w:val="1"/>
          <w:numId w:val="59"/>
        </w:numPr>
        <w:tabs>
          <w:tab w:val="left" w:pos="1723"/>
        </w:tabs>
        <w:autoSpaceDE w:val="0"/>
        <w:autoSpaceDN w:val="0"/>
        <w:spacing w:before="160" w:after="0" w:line="259" w:lineRule="auto"/>
        <w:ind w:right="358"/>
        <w:contextualSpacing w:val="0"/>
        <w:jc w:val="both"/>
        <w:rPr>
          <w:rFonts w:asciiTheme="minorHAnsi" w:hAnsiTheme="minorHAnsi" w:cstheme="minorHAnsi"/>
          <w:sz w:val="24"/>
        </w:rPr>
      </w:pPr>
      <w:r w:rsidRPr="009F6662">
        <w:rPr>
          <w:rFonts w:asciiTheme="minorHAnsi" w:hAnsiTheme="minorHAnsi" w:cstheme="minorHAnsi"/>
          <w:b/>
          <w:sz w:val="24"/>
        </w:rPr>
        <w:t>HVDC</w:t>
      </w:r>
      <w:r w:rsidRPr="009F6662">
        <w:rPr>
          <w:rFonts w:asciiTheme="minorHAnsi" w:hAnsiTheme="minorHAnsi" w:cstheme="minorHAnsi"/>
          <w:b/>
          <w:spacing w:val="-17"/>
          <w:sz w:val="24"/>
        </w:rPr>
        <w:t xml:space="preserve"> </w:t>
      </w:r>
      <w:r w:rsidRPr="009F6662">
        <w:rPr>
          <w:rFonts w:asciiTheme="minorHAnsi" w:hAnsiTheme="minorHAnsi" w:cstheme="minorHAnsi"/>
          <w:b/>
          <w:sz w:val="24"/>
        </w:rPr>
        <w:t>Bi-pole</w:t>
      </w:r>
      <w:r w:rsidRPr="009F6662">
        <w:rPr>
          <w:rFonts w:asciiTheme="minorHAnsi" w:hAnsiTheme="minorHAnsi" w:cstheme="minorHAnsi"/>
          <w:b/>
          <w:spacing w:val="-17"/>
          <w:sz w:val="24"/>
        </w:rPr>
        <w:t xml:space="preserve"> </w:t>
      </w:r>
      <w:r w:rsidRPr="009F6662">
        <w:rPr>
          <w:rFonts w:asciiTheme="minorHAnsi" w:hAnsiTheme="minorHAnsi" w:cstheme="minorHAnsi"/>
          <w:b/>
          <w:sz w:val="24"/>
        </w:rPr>
        <w:t>links:</w:t>
      </w:r>
      <w:r w:rsidRPr="009F6662">
        <w:rPr>
          <w:rFonts w:asciiTheme="minorHAnsi" w:hAnsiTheme="minorHAnsi" w:cstheme="minorHAnsi"/>
          <w:b/>
          <w:spacing w:val="-15"/>
          <w:sz w:val="24"/>
        </w:rPr>
        <w:t xml:space="preserve"> </w:t>
      </w:r>
      <w:r w:rsidRPr="009F6662">
        <w:rPr>
          <w:rFonts w:asciiTheme="minorHAnsi" w:hAnsiTheme="minorHAnsi" w:cstheme="minorHAnsi"/>
          <w:sz w:val="24"/>
        </w:rPr>
        <w:t>Each</w:t>
      </w:r>
      <w:r w:rsidRPr="009F6662">
        <w:rPr>
          <w:rFonts w:asciiTheme="minorHAnsi" w:hAnsiTheme="minorHAnsi" w:cstheme="minorHAnsi"/>
          <w:spacing w:val="-17"/>
          <w:sz w:val="24"/>
        </w:rPr>
        <w:t xml:space="preserve"> </w:t>
      </w:r>
      <w:r w:rsidRPr="009F6662">
        <w:rPr>
          <w:rFonts w:asciiTheme="minorHAnsi" w:hAnsiTheme="minorHAnsi" w:cstheme="minorHAnsi"/>
          <w:sz w:val="24"/>
        </w:rPr>
        <w:t>pole</w:t>
      </w:r>
      <w:r w:rsidRPr="009F6662">
        <w:rPr>
          <w:rFonts w:asciiTheme="minorHAnsi" w:hAnsiTheme="minorHAnsi" w:cstheme="minorHAnsi"/>
          <w:spacing w:val="-17"/>
          <w:sz w:val="24"/>
        </w:rPr>
        <w:t xml:space="preserve"> </w:t>
      </w:r>
      <w:r w:rsidRPr="009F6662">
        <w:rPr>
          <w:rFonts w:asciiTheme="minorHAnsi" w:hAnsiTheme="minorHAnsi" w:cstheme="minorHAnsi"/>
          <w:sz w:val="24"/>
        </w:rPr>
        <w:t>of</w:t>
      </w:r>
      <w:r w:rsidRPr="009F6662">
        <w:rPr>
          <w:rFonts w:asciiTheme="minorHAnsi" w:hAnsiTheme="minorHAnsi" w:cstheme="minorHAnsi"/>
          <w:spacing w:val="-16"/>
          <w:sz w:val="24"/>
        </w:rPr>
        <w:t xml:space="preserve"> </w:t>
      </w:r>
      <w:r w:rsidRPr="009F6662">
        <w:rPr>
          <w:rFonts w:asciiTheme="minorHAnsi" w:hAnsiTheme="minorHAnsi" w:cstheme="minorHAnsi"/>
          <w:sz w:val="24"/>
        </w:rPr>
        <w:t>the</w:t>
      </w:r>
      <w:r w:rsidRPr="009F6662">
        <w:rPr>
          <w:rFonts w:asciiTheme="minorHAnsi" w:hAnsiTheme="minorHAnsi" w:cstheme="minorHAnsi"/>
          <w:spacing w:val="-15"/>
          <w:sz w:val="24"/>
        </w:rPr>
        <w:t xml:space="preserve"> </w:t>
      </w:r>
      <w:r w:rsidRPr="009F6662">
        <w:rPr>
          <w:rFonts w:asciiTheme="minorHAnsi" w:hAnsiTheme="minorHAnsi" w:cstheme="minorHAnsi"/>
          <w:sz w:val="24"/>
        </w:rPr>
        <w:t>HVDC</w:t>
      </w:r>
      <w:r w:rsidRPr="009F6662">
        <w:rPr>
          <w:rFonts w:asciiTheme="minorHAnsi" w:hAnsiTheme="minorHAnsi" w:cstheme="minorHAnsi"/>
          <w:spacing w:val="-17"/>
          <w:sz w:val="24"/>
        </w:rPr>
        <w:t xml:space="preserve"> </w:t>
      </w:r>
      <w:r w:rsidRPr="009F6662">
        <w:rPr>
          <w:rFonts w:asciiTheme="minorHAnsi" w:hAnsiTheme="minorHAnsi" w:cstheme="minorHAnsi"/>
          <w:sz w:val="24"/>
        </w:rPr>
        <w:t>link,</w:t>
      </w:r>
      <w:r w:rsidRPr="009F6662">
        <w:rPr>
          <w:rFonts w:asciiTheme="minorHAnsi" w:hAnsiTheme="minorHAnsi" w:cstheme="minorHAnsi"/>
          <w:spacing w:val="-15"/>
          <w:sz w:val="24"/>
        </w:rPr>
        <w:t xml:space="preserve"> </w:t>
      </w:r>
      <w:r w:rsidRPr="009F6662">
        <w:rPr>
          <w:rFonts w:asciiTheme="minorHAnsi" w:hAnsiTheme="minorHAnsi" w:cstheme="minorHAnsi"/>
          <w:sz w:val="24"/>
        </w:rPr>
        <w:t>along</w:t>
      </w:r>
      <w:r w:rsidRPr="009F6662">
        <w:rPr>
          <w:rFonts w:asciiTheme="minorHAnsi" w:hAnsiTheme="minorHAnsi" w:cstheme="minorHAnsi"/>
          <w:spacing w:val="-17"/>
          <w:sz w:val="24"/>
        </w:rPr>
        <w:t xml:space="preserve"> </w:t>
      </w:r>
      <w:r w:rsidRPr="009F6662">
        <w:rPr>
          <w:rFonts w:asciiTheme="minorHAnsi" w:hAnsiTheme="minorHAnsi" w:cstheme="minorHAnsi"/>
          <w:sz w:val="24"/>
        </w:rPr>
        <w:t>with</w:t>
      </w:r>
      <w:r w:rsidRPr="009F6662">
        <w:rPr>
          <w:rFonts w:asciiTheme="minorHAnsi" w:hAnsiTheme="minorHAnsi" w:cstheme="minorHAnsi"/>
          <w:spacing w:val="-16"/>
          <w:sz w:val="24"/>
        </w:rPr>
        <w:t xml:space="preserve"> </w:t>
      </w:r>
      <w:r w:rsidRPr="009F6662">
        <w:rPr>
          <w:rFonts w:asciiTheme="minorHAnsi" w:hAnsiTheme="minorHAnsi" w:cstheme="minorHAnsi"/>
          <w:sz w:val="24"/>
        </w:rPr>
        <w:t>associated equipment at both ends, shall be considered as one element;</w:t>
      </w:r>
    </w:p>
    <w:p w14:paraId="3C13B720" w14:textId="77777777" w:rsidR="00090072" w:rsidRPr="009F6662" w:rsidRDefault="00090072" w:rsidP="008B48A6">
      <w:pPr>
        <w:pStyle w:val="ListParagraph"/>
        <w:widowControl w:val="0"/>
        <w:numPr>
          <w:ilvl w:val="1"/>
          <w:numId w:val="59"/>
        </w:numPr>
        <w:tabs>
          <w:tab w:val="left" w:pos="1723"/>
        </w:tabs>
        <w:autoSpaceDE w:val="0"/>
        <w:autoSpaceDN w:val="0"/>
        <w:spacing w:before="160" w:after="0" w:line="259" w:lineRule="auto"/>
        <w:ind w:right="355"/>
        <w:contextualSpacing w:val="0"/>
        <w:jc w:val="both"/>
        <w:rPr>
          <w:rFonts w:asciiTheme="minorHAnsi" w:hAnsiTheme="minorHAnsi" w:cstheme="minorHAnsi"/>
          <w:sz w:val="24"/>
        </w:rPr>
      </w:pPr>
      <w:r w:rsidRPr="009F6662">
        <w:rPr>
          <w:rFonts w:asciiTheme="minorHAnsi" w:hAnsiTheme="minorHAnsi" w:cstheme="minorHAnsi"/>
          <w:b/>
          <w:sz w:val="24"/>
        </w:rPr>
        <w:t xml:space="preserve">HVDC back-to-back station: </w:t>
      </w:r>
      <w:r w:rsidRPr="009F6662">
        <w:rPr>
          <w:rFonts w:asciiTheme="minorHAnsi" w:hAnsiTheme="minorHAnsi" w:cstheme="minorHAnsi"/>
          <w:sz w:val="24"/>
        </w:rPr>
        <w:t>Each block of the HVDC back-to-back station shall be considered as one element. If the associated AC line (necessary for the transfer of inter-regional power through the HVDC back-to-back station) is not available, the HVDC back-to-back station block shall also be considered unavailable;</w:t>
      </w:r>
    </w:p>
    <w:p w14:paraId="3C13B721" w14:textId="77777777" w:rsidR="00090072" w:rsidRPr="009F6662" w:rsidRDefault="00090072" w:rsidP="008B48A6">
      <w:pPr>
        <w:pStyle w:val="ListParagraph"/>
        <w:widowControl w:val="0"/>
        <w:numPr>
          <w:ilvl w:val="1"/>
          <w:numId w:val="59"/>
        </w:numPr>
        <w:tabs>
          <w:tab w:val="left" w:pos="1719"/>
          <w:tab w:val="left" w:pos="1723"/>
        </w:tabs>
        <w:autoSpaceDE w:val="0"/>
        <w:autoSpaceDN w:val="0"/>
        <w:spacing w:before="159" w:line="259" w:lineRule="auto"/>
        <w:ind w:right="357"/>
        <w:contextualSpacing w:val="0"/>
        <w:jc w:val="both"/>
        <w:rPr>
          <w:rFonts w:asciiTheme="minorHAnsi" w:hAnsiTheme="minorHAnsi" w:cstheme="minorHAnsi"/>
          <w:sz w:val="24"/>
        </w:rPr>
      </w:pPr>
      <w:r w:rsidRPr="009F6662">
        <w:rPr>
          <w:rFonts w:asciiTheme="minorHAnsi" w:hAnsiTheme="minorHAnsi" w:cstheme="minorHAnsi"/>
          <w:b/>
          <w:sz w:val="24"/>
        </w:rPr>
        <w:t>Static</w:t>
      </w:r>
      <w:r w:rsidRPr="009F6662">
        <w:rPr>
          <w:rFonts w:asciiTheme="minorHAnsi" w:hAnsiTheme="minorHAnsi" w:cstheme="minorHAnsi"/>
          <w:b/>
          <w:spacing w:val="-17"/>
          <w:sz w:val="24"/>
        </w:rPr>
        <w:t xml:space="preserve"> </w:t>
      </w:r>
      <w:r w:rsidRPr="009F6662">
        <w:rPr>
          <w:rFonts w:asciiTheme="minorHAnsi" w:hAnsiTheme="minorHAnsi" w:cstheme="minorHAnsi"/>
          <w:b/>
          <w:sz w:val="24"/>
        </w:rPr>
        <w:t>Synchronous</w:t>
      </w:r>
      <w:r w:rsidRPr="009F6662">
        <w:rPr>
          <w:rFonts w:asciiTheme="minorHAnsi" w:hAnsiTheme="minorHAnsi" w:cstheme="minorHAnsi"/>
          <w:b/>
          <w:spacing w:val="-17"/>
          <w:sz w:val="24"/>
        </w:rPr>
        <w:t xml:space="preserve"> </w:t>
      </w:r>
      <w:r w:rsidRPr="009F6662">
        <w:rPr>
          <w:rFonts w:asciiTheme="minorHAnsi" w:hAnsiTheme="minorHAnsi" w:cstheme="minorHAnsi"/>
          <w:b/>
          <w:sz w:val="24"/>
        </w:rPr>
        <w:t>Compensation</w:t>
      </w:r>
      <w:r w:rsidRPr="009F6662">
        <w:rPr>
          <w:rFonts w:asciiTheme="minorHAnsi" w:hAnsiTheme="minorHAnsi" w:cstheme="minorHAnsi"/>
          <w:b/>
          <w:spacing w:val="-16"/>
          <w:sz w:val="24"/>
        </w:rPr>
        <w:t xml:space="preserve"> </w:t>
      </w:r>
      <w:r w:rsidRPr="009F6662">
        <w:rPr>
          <w:rFonts w:asciiTheme="minorHAnsi" w:hAnsiTheme="minorHAnsi" w:cstheme="minorHAnsi"/>
          <w:b/>
          <w:sz w:val="24"/>
        </w:rPr>
        <w:t>(“STATCOM”):</w:t>
      </w:r>
      <w:r w:rsidRPr="009F6662">
        <w:rPr>
          <w:rFonts w:asciiTheme="minorHAnsi" w:hAnsiTheme="minorHAnsi" w:cstheme="minorHAnsi"/>
          <w:b/>
          <w:spacing w:val="-17"/>
          <w:sz w:val="24"/>
        </w:rPr>
        <w:t xml:space="preserve"> </w:t>
      </w:r>
      <w:r w:rsidRPr="009F6662">
        <w:rPr>
          <w:rFonts w:asciiTheme="minorHAnsi" w:hAnsiTheme="minorHAnsi" w:cstheme="minorHAnsi"/>
          <w:sz w:val="24"/>
        </w:rPr>
        <w:t>Each</w:t>
      </w:r>
      <w:r w:rsidRPr="009F6662">
        <w:rPr>
          <w:rFonts w:asciiTheme="minorHAnsi" w:hAnsiTheme="minorHAnsi" w:cstheme="minorHAnsi"/>
          <w:spacing w:val="-17"/>
          <w:sz w:val="24"/>
        </w:rPr>
        <w:t xml:space="preserve"> </w:t>
      </w:r>
      <w:r w:rsidRPr="009F6662">
        <w:rPr>
          <w:rFonts w:asciiTheme="minorHAnsi" w:hAnsiTheme="minorHAnsi" w:cstheme="minorHAnsi"/>
          <w:sz w:val="24"/>
        </w:rPr>
        <w:t>STATCOM shall be considered as a separate element.</w:t>
      </w:r>
    </w:p>
    <w:p w14:paraId="3C13B722" w14:textId="77777777" w:rsidR="00090072" w:rsidRPr="009F6662" w:rsidRDefault="00090072" w:rsidP="008B48A6">
      <w:pPr>
        <w:pStyle w:val="ListParagraph"/>
        <w:widowControl w:val="0"/>
        <w:numPr>
          <w:ilvl w:val="0"/>
          <w:numId w:val="59"/>
        </w:numPr>
        <w:tabs>
          <w:tab w:val="left" w:pos="600"/>
        </w:tabs>
        <w:autoSpaceDE w:val="0"/>
        <w:autoSpaceDN w:val="0"/>
        <w:spacing w:after="0" w:line="259" w:lineRule="auto"/>
        <w:ind w:right="366"/>
        <w:contextualSpacing w:val="0"/>
        <w:jc w:val="both"/>
        <w:rPr>
          <w:rFonts w:asciiTheme="minorHAnsi" w:hAnsiTheme="minorHAnsi" w:cstheme="minorHAnsi"/>
          <w:sz w:val="24"/>
        </w:rPr>
      </w:pPr>
      <w:r w:rsidRPr="009F6662">
        <w:rPr>
          <w:rFonts w:asciiTheme="minorHAnsi" w:hAnsiTheme="minorHAnsi" w:cstheme="minorHAnsi"/>
          <w:sz w:val="24"/>
        </w:rPr>
        <w:t>The</w:t>
      </w:r>
      <w:r w:rsidRPr="009F6662">
        <w:rPr>
          <w:rFonts w:asciiTheme="minorHAnsi" w:hAnsiTheme="minorHAnsi" w:cstheme="minorHAnsi"/>
          <w:spacing w:val="-10"/>
          <w:sz w:val="24"/>
        </w:rPr>
        <w:t xml:space="preserve"> </w:t>
      </w:r>
      <w:r w:rsidRPr="009F6662">
        <w:rPr>
          <w:rFonts w:asciiTheme="minorHAnsi" w:hAnsiTheme="minorHAnsi" w:cstheme="minorHAnsi"/>
          <w:sz w:val="24"/>
        </w:rPr>
        <w:t>Availability of the</w:t>
      </w:r>
      <w:r w:rsidRPr="009F6662">
        <w:rPr>
          <w:rFonts w:asciiTheme="minorHAnsi" w:hAnsiTheme="minorHAnsi" w:cstheme="minorHAnsi"/>
          <w:spacing w:val="-13"/>
          <w:sz w:val="24"/>
        </w:rPr>
        <w:t xml:space="preserve"> </w:t>
      </w:r>
      <w:r w:rsidRPr="009F6662">
        <w:rPr>
          <w:rFonts w:asciiTheme="minorHAnsi" w:hAnsiTheme="minorHAnsi" w:cstheme="minorHAnsi"/>
          <w:sz w:val="24"/>
        </w:rPr>
        <w:t>AC and HVDC portion of the</w:t>
      </w:r>
      <w:r w:rsidRPr="009F6662">
        <w:rPr>
          <w:rFonts w:asciiTheme="minorHAnsi" w:hAnsiTheme="minorHAnsi" w:cstheme="minorHAnsi"/>
          <w:spacing w:val="-1"/>
          <w:sz w:val="24"/>
        </w:rPr>
        <w:t xml:space="preserve"> </w:t>
      </w:r>
      <w:r w:rsidRPr="009F6662">
        <w:rPr>
          <w:rFonts w:asciiTheme="minorHAnsi" w:hAnsiTheme="minorHAnsi" w:cstheme="minorHAnsi"/>
          <w:sz w:val="24"/>
        </w:rPr>
        <w:t xml:space="preserve">Transmission system shall be calculated </w:t>
      </w:r>
      <w:r w:rsidRPr="009F6662">
        <w:rPr>
          <w:rFonts w:asciiTheme="minorHAnsi" w:hAnsiTheme="minorHAnsi" w:cstheme="minorHAnsi"/>
          <w:sz w:val="24"/>
        </w:rPr>
        <w:lastRenderedPageBreak/>
        <w:t>by considering each category of transmission elements as under:</w:t>
      </w:r>
    </w:p>
    <w:p w14:paraId="3C13B723" w14:textId="77777777" w:rsidR="00090072" w:rsidRPr="009F6662" w:rsidRDefault="00090072" w:rsidP="00090072">
      <w:pPr>
        <w:pStyle w:val="BodyText"/>
        <w:ind w:left="103"/>
        <w:rPr>
          <w:rFonts w:asciiTheme="minorHAnsi" w:hAnsiTheme="minorHAnsi" w:cstheme="minorHAnsi"/>
          <w:sz w:val="20"/>
        </w:rPr>
      </w:pPr>
      <w:r w:rsidRPr="009F6662">
        <w:rPr>
          <w:rFonts w:asciiTheme="minorHAnsi" w:hAnsiTheme="minorHAnsi" w:cstheme="minorHAnsi"/>
          <w:noProof/>
          <w:sz w:val="20"/>
          <w:lang w:val="en-IN" w:eastAsia="en-IN"/>
        </w:rPr>
        <w:drawing>
          <wp:inline distT="0" distB="0" distL="0" distR="0" wp14:anchorId="3C13B77C" wp14:editId="3C13B77D">
            <wp:extent cx="5634182" cy="3334327"/>
            <wp:effectExtent l="0" t="0" r="508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23" cstate="print"/>
                    <a:stretch>
                      <a:fillRect/>
                    </a:stretch>
                  </pic:blipFill>
                  <pic:spPr>
                    <a:xfrm>
                      <a:off x="0" y="0"/>
                      <a:ext cx="5753129" cy="3404720"/>
                    </a:xfrm>
                    <a:prstGeom prst="rect">
                      <a:avLst/>
                    </a:prstGeom>
                  </pic:spPr>
                </pic:pic>
              </a:graphicData>
            </a:graphic>
          </wp:inline>
        </w:drawing>
      </w:r>
    </w:p>
    <w:p w14:paraId="3C13B724" w14:textId="77777777" w:rsidR="00090072" w:rsidRPr="009F6662" w:rsidRDefault="00090072" w:rsidP="00090072">
      <w:pPr>
        <w:pStyle w:val="BodyText"/>
        <w:rPr>
          <w:rFonts w:asciiTheme="minorHAnsi" w:hAnsiTheme="minorHAnsi" w:cstheme="minorHAnsi"/>
          <w:sz w:val="20"/>
        </w:rPr>
      </w:pPr>
    </w:p>
    <w:p w14:paraId="3C13B725" w14:textId="77777777" w:rsidR="00090072" w:rsidRPr="009F6662" w:rsidRDefault="00090072" w:rsidP="00090072">
      <w:pPr>
        <w:pStyle w:val="BodyText"/>
        <w:spacing w:before="73"/>
        <w:rPr>
          <w:rFonts w:asciiTheme="minorHAnsi" w:hAnsiTheme="minorHAnsi" w:cstheme="minorHAnsi"/>
          <w:sz w:val="20"/>
        </w:rPr>
      </w:pPr>
      <w:r w:rsidRPr="009F6662">
        <w:rPr>
          <w:rFonts w:asciiTheme="minorHAnsi" w:hAnsiTheme="minorHAnsi" w:cstheme="minorHAnsi"/>
          <w:noProof/>
          <w:lang w:val="en-IN" w:eastAsia="en-IN"/>
        </w:rPr>
        <w:drawing>
          <wp:anchor distT="0" distB="0" distL="0" distR="0" simplePos="0" relativeHeight="251659264" behindDoc="1" locked="0" layoutInCell="1" allowOverlap="1" wp14:anchorId="3C13B77E" wp14:editId="3C13B77F">
            <wp:simplePos x="0" y="0"/>
            <wp:positionH relativeFrom="page">
              <wp:posOffset>1135306</wp:posOffset>
            </wp:positionH>
            <wp:positionV relativeFrom="paragraph">
              <wp:posOffset>207850</wp:posOffset>
            </wp:positionV>
            <wp:extent cx="5356906" cy="1115949"/>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24" cstate="print"/>
                    <a:stretch>
                      <a:fillRect/>
                    </a:stretch>
                  </pic:blipFill>
                  <pic:spPr>
                    <a:xfrm>
                      <a:off x="0" y="0"/>
                      <a:ext cx="5356906" cy="1115949"/>
                    </a:xfrm>
                    <a:prstGeom prst="rect">
                      <a:avLst/>
                    </a:prstGeom>
                  </pic:spPr>
                </pic:pic>
              </a:graphicData>
            </a:graphic>
            <wp14:sizeRelV relativeFrom="margin">
              <wp14:pctHeight>0</wp14:pctHeight>
            </wp14:sizeRelV>
          </wp:anchor>
        </w:drawing>
      </w:r>
      <w:r w:rsidRPr="009F6662">
        <w:rPr>
          <w:rFonts w:asciiTheme="minorHAnsi" w:hAnsiTheme="minorHAnsi" w:cstheme="minorHAnsi"/>
          <w:noProof/>
          <w:lang w:val="en-IN" w:eastAsia="en-IN"/>
        </w:rPr>
        <w:drawing>
          <wp:anchor distT="0" distB="0" distL="0" distR="0" simplePos="0" relativeHeight="251660288" behindDoc="1" locked="0" layoutInCell="1" allowOverlap="1" wp14:anchorId="3C13B780" wp14:editId="3C13B781">
            <wp:simplePos x="0" y="0"/>
            <wp:positionH relativeFrom="page">
              <wp:posOffset>1275396</wp:posOffset>
            </wp:positionH>
            <wp:positionV relativeFrom="paragraph">
              <wp:posOffset>1623622</wp:posOffset>
            </wp:positionV>
            <wp:extent cx="5050713" cy="2621280"/>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25" cstate="print"/>
                    <a:stretch>
                      <a:fillRect/>
                    </a:stretch>
                  </pic:blipFill>
                  <pic:spPr>
                    <a:xfrm>
                      <a:off x="0" y="0"/>
                      <a:ext cx="5050713" cy="2621280"/>
                    </a:xfrm>
                    <a:prstGeom prst="rect">
                      <a:avLst/>
                    </a:prstGeom>
                  </pic:spPr>
                </pic:pic>
              </a:graphicData>
            </a:graphic>
          </wp:anchor>
        </w:drawing>
      </w:r>
    </w:p>
    <w:p w14:paraId="3C13B726" w14:textId="77777777" w:rsidR="00090072" w:rsidRPr="009F6662" w:rsidRDefault="00090072" w:rsidP="008B48A6">
      <w:pPr>
        <w:pStyle w:val="ListParagraph"/>
        <w:widowControl w:val="0"/>
        <w:numPr>
          <w:ilvl w:val="0"/>
          <w:numId w:val="59"/>
        </w:numPr>
        <w:tabs>
          <w:tab w:val="left" w:pos="600"/>
        </w:tabs>
        <w:autoSpaceDE w:val="0"/>
        <w:autoSpaceDN w:val="0"/>
        <w:spacing w:before="65" w:after="0" w:line="259" w:lineRule="auto"/>
        <w:ind w:right="354"/>
        <w:contextualSpacing w:val="0"/>
        <w:jc w:val="both"/>
        <w:rPr>
          <w:rFonts w:asciiTheme="minorHAnsi" w:hAnsiTheme="minorHAnsi" w:cstheme="minorHAnsi"/>
          <w:sz w:val="24"/>
        </w:rPr>
      </w:pPr>
      <w:r w:rsidRPr="009F6662">
        <w:rPr>
          <w:rFonts w:asciiTheme="minorHAnsi" w:hAnsiTheme="minorHAnsi" w:cstheme="minorHAnsi"/>
          <w:sz w:val="24"/>
        </w:rPr>
        <w:t>The availability for each category of transmission elements shall be calculated based on the weightage factor,</w:t>
      </w:r>
      <w:r w:rsidRPr="009F6662">
        <w:rPr>
          <w:rFonts w:asciiTheme="minorHAnsi" w:hAnsiTheme="minorHAnsi" w:cstheme="minorHAnsi"/>
          <w:spacing w:val="-2"/>
          <w:sz w:val="24"/>
        </w:rPr>
        <w:t xml:space="preserve"> </w:t>
      </w:r>
      <w:r w:rsidRPr="009F6662">
        <w:rPr>
          <w:rFonts w:asciiTheme="minorHAnsi" w:hAnsiTheme="minorHAnsi" w:cstheme="minorHAnsi"/>
          <w:sz w:val="24"/>
        </w:rPr>
        <w:t>total</w:t>
      </w:r>
      <w:r w:rsidRPr="009F6662">
        <w:rPr>
          <w:rFonts w:asciiTheme="minorHAnsi" w:hAnsiTheme="minorHAnsi" w:cstheme="minorHAnsi"/>
          <w:spacing w:val="-1"/>
          <w:sz w:val="24"/>
        </w:rPr>
        <w:t xml:space="preserve"> </w:t>
      </w:r>
      <w:r w:rsidRPr="009F6662">
        <w:rPr>
          <w:rFonts w:asciiTheme="minorHAnsi" w:hAnsiTheme="minorHAnsi" w:cstheme="minorHAnsi"/>
          <w:sz w:val="24"/>
        </w:rPr>
        <w:t>hours</w:t>
      </w:r>
      <w:r w:rsidRPr="009F6662">
        <w:rPr>
          <w:rFonts w:asciiTheme="minorHAnsi" w:hAnsiTheme="minorHAnsi" w:cstheme="minorHAnsi"/>
          <w:spacing w:val="-1"/>
          <w:sz w:val="24"/>
        </w:rPr>
        <w:t xml:space="preserve"> </w:t>
      </w:r>
      <w:r w:rsidRPr="009F6662">
        <w:rPr>
          <w:rFonts w:asciiTheme="minorHAnsi" w:hAnsiTheme="minorHAnsi" w:cstheme="minorHAnsi"/>
          <w:sz w:val="24"/>
        </w:rPr>
        <w:t>under</w:t>
      </w:r>
      <w:r w:rsidRPr="009F6662">
        <w:rPr>
          <w:rFonts w:asciiTheme="minorHAnsi" w:hAnsiTheme="minorHAnsi" w:cstheme="minorHAnsi"/>
          <w:spacing w:val="-1"/>
          <w:sz w:val="24"/>
        </w:rPr>
        <w:t xml:space="preserve"> </w:t>
      </w:r>
      <w:r w:rsidRPr="009F6662">
        <w:rPr>
          <w:rFonts w:asciiTheme="minorHAnsi" w:hAnsiTheme="minorHAnsi" w:cstheme="minorHAnsi"/>
          <w:sz w:val="24"/>
        </w:rPr>
        <w:t>consideration and</w:t>
      </w:r>
      <w:r w:rsidRPr="009F6662">
        <w:rPr>
          <w:rFonts w:asciiTheme="minorHAnsi" w:hAnsiTheme="minorHAnsi" w:cstheme="minorHAnsi"/>
          <w:spacing w:val="-2"/>
          <w:sz w:val="24"/>
        </w:rPr>
        <w:t xml:space="preserve"> </w:t>
      </w:r>
      <w:r w:rsidRPr="009F6662">
        <w:rPr>
          <w:rFonts w:asciiTheme="minorHAnsi" w:hAnsiTheme="minorHAnsi" w:cstheme="minorHAnsi"/>
          <w:sz w:val="24"/>
        </w:rPr>
        <w:t xml:space="preserve">non-available hours for each </w:t>
      </w:r>
      <w:r w:rsidRPr="009F6662">
        <w:rPr>
          <w:rFonts w:asciiTheme="minorHAnsi" w:hAnsiTheme="minorHAnsi" w:cstheme="minorHAnsi"/>
          <w:sz w:val="24"/>
        </w:rPr>
        <w:lastRenderedPageBreak/>
        <w:t>element of that category. The formulae for calculation of the Availability</w:t>
      </w:r>
      <w:r w:rsidRPr="009F6662">
        <w:rPr>
          <w:rFonts w:asciiTheme="minorHAnsi" w:hAnsiTheme="minorHAnsi" w:cstheme="minorHAnsi"/>
          <w:spacing w:val="-9"/>
          <w:sz w:val="24"/>
        </w:rPr>
        <w:t xml:space="preserve"> </w:t>
      </w:r>
      <w:r w:rsidRPr="009F6662">
        <w:rPr>
          <w:rFonts w:asciiTheme="minorHAnsi" w:hAnsiTheme="minorHAnsi" w:cstheme="minorHAnsi"/>
          <w:sz w:val="24"/>
        </w:rPr>
        <w:t>of</w:t>
      </w:r>
      <w:r w:rsidRPr="009F6662">
        <w:rPr>
          <w:rFonts w:asciiTheme="minorHAnsi" w:hAnsiTheme="minorHAnsi" w:cstheme="minorHAnsi"/>
          <w:spacing w:val="-11"/>
          <w:sz w:val="24"/>
        </w:rPr>
        <w:t xml:space="preserve"> </w:t>
      </w:r>
      <w:r w:rsidRPr="009F6662">
        <w:rPr>
          <w:rFonts w:asciiTheme="minorHAnsi" w:hAnsiTheme="minorHAnsi" w:cstheme="minorHAnsi"/>
          <w:sz w:val="24"/>
        </w:rPr>
        <w:t>each</w:t>
      </w:r>
      <w:r w:rsidRPr="009F6662">
        <w:rPr>
          <w:rFonts w:asciiTheme="minorHAnsi" w:hAnsiTheme="minorHAnsi" w:cstheme="minorHAnsi"/>
          <w:spacing w:val="-10"/>
          <w:sz w:val="24"/>
        </w:rPr>
        <w:t xml:space="preserve"> </w:t>
      </w:r>
      <w:r w:rsidRPr="009F6662">
        <w:rPr>
          <w:rFonts w:asciiTheme="minorHAnsi" w:hAnsiTheme="minorHAnsi" w:cstheme="minorHAnsi"/>
          <w:sz w:val="24"/>
        </w:rPr>
        <w:t>category</w:t>
      </w:r>
      <w:r w:rsidRPr="009F6662">
        <w:rPr>
          <w:rFonts w:asciiTheme="minorHAnsi" w:hAnsiTheme="minorHAnsi" w:cstheme="minorHAnsi"/>
          <w:spacing w:val="-12"/>
          <w:sz w:val="24"/>
        </w:rPr>
        <w:t xml:space="preserve"> </w:t>
      </w:r>
      <w:r w:rsidRPr="009F6662">
        <w:rPr>
          <w:rFonts w:asciiTheme="minorHAnsi" w:hAnsiTheme="minorHAnsi" w:cstheme="minorHAnsi"/>
          <w:sz w:val="24"/>
        </w:rPr>
        <w:t>of</w:t>
      </w:r>
      <w:r w:rsidRPr="009F6662">
        <w:rPr>
          <w:rFonts w:asciiTheme="minorHAnsi" w:hAnsiTheme="minorHAnsi" w:cstheme="minorHAnsi"/>
          <w:spacing w:val="-11"/>
          <w:sz w:val="24"/>
        </w:rPr>
        <w:t xml:space="preserve"> </w:t>
      </w:r>
      <w:r w:rsidRPr="009F6662">
        <w:rPr>
          <w:rFonts w:asciiTheme="minorHAnsi" w:hAnsiTheme="minorHAnsi" w:cstheme="minorHAnsi"/>
          <w:sz w:val="24"/>
        </w:rPr>
        <w:t>the</w:t>
      </w:r>
      <w:r w:rsidRPr="009F6662">
        <w:rPr>
          <w:rFonts w:asciiTheme="minorHAnsi" w:hAnsiTheme="minorHAnsi" w:cstheme="minorHAnsi"/>
          <w:spacing w:val="-10"/>
          <w:sz w:val="24"/>
        </w:rPr>
        <w:t xml:space="preserve"> </w:t>
      </w:r>
      <w:r w:rsidRPr="009F6662">
        <w:rPr>
          <w:rFonts w:asciiTheme="minorHAnsi" w:hAnsiTheme="minorHAnsi" w:cstheme="minorHAnsi"/>
          <w:sz w:val="24"/>
        </w:rPr>
        <w:t>transmission</w:t>
      </w:r>
      <w:r w:rsidRPr="009F6662">
        <w:rPr>
          <w:rFonts w:asciiTheme="minorHAnsi" w:hAnsiTheme="minorHAnsi" w:cstheme="minorHAnsi"/>
          <w:spacing w:val="-10"/>
          <w:sz w:val="24"/>
        </w:rPr>
        <w:t xml:space="preserve"> </w:t>
      </w:r>
      <w:r w:rsidRPr="009F6662">
        <w:rPr>
          <w:rFonts w:asciiTheme="minorHAnsi" w:hAnsiTheme="minorHAnsi" w:cstheme="minorHAnsi"/>
          <w:sz w:val="24"/>
        </w:rPr>
        <w:t>elements</w:t>
      </w:r>
      <w:r w:rsidRPr="009F6662">
        <w:rPr>
          <w:rFonts w:asciiTheme="minorHAnsi" w:hAnsiTheme="minorHAnsi" w:cstheme="minorHAnsi"/>
          <w:spacing w:val="-11"/>
          <w:sz w:val="24"/>
        </w:rPr>
        <w:t xml:space="preserve"> </w:t>
      </w:r>
      <w:r w:rsidRPr="009F6662">
        <w:rPr>
          <w:rFonts w:asciiTheme="minorHAnsi" w:hAnsiTheme="minorHAnsi" w:cstheme="minorHAnsi"/>
          <w:sz w:val="24"/>
        </w:rPr>
        <w:t>are</w:t>
      </w:r>
      <w:r w:rsidRPr="009F6662">
        <w:rPr>
          <w:rFonts w:asciiTheme="minorHAnsi" w:hAnsiTheme="minorHAnsi" w:cstheme="minorHAnsi"/>
          <w:spacing w:val="-11"/>
          <w:sz w:val="24"/>
        </w:rPr>
        <w:t xml:space="preserve"> </w:t>
      </w:r>
      <w:r w:rsidRPr="009F6662">
        <w:rPr>
          <w:rFonts w:asciiTheme="minorHAnsi" w:hAnsiTheme="minorHAnsi" w:cstheme="minorHAnsi"/>
          <w:sz w:val="24"/>
        </w:rPr>
        <w:t>as</w:t>
      </w:r>
      <w:r w:rsidRPr="009F6662">
        <w:rPr>
          <w:rFonts w:asciiTheme="minorHAnsi" w:hAnsiTheme="minorHAnsi" w:cstheme="minorHAnsi"/>
          <w:spacing w:val="-11"/>
          <w:sz w:val="24"/>
        </w:rPr>
        <w:t xml:space="preserve"> </w:t>
      </w:r>
      <w:r w:rsidRPr="009F6662">
        <w:rPr>
          <w:rFonts w:asciiTheme="minorHAnsi" w:hAnsiTheme="minorHAnsi" w:cstheme="minorHAnsi"/>
          <w:sz w:val="24"/>
        </w:rPr>
        <w:t>per</w:t>
      </w:r>
      <w:r w:rsidRPr="009F6662">
        <w:rPr>
          <w:rFonts w:asciiTheme="minorHAnsi" w:hAnsiTheme="minorHAnsi" w:cstheme="minorHAnsi"/>
          <w:spacing w:val="-8"/>
          <w:sz w:val="24"/>
        </w:rPr>
        <w:t xml:space="preserve"> </w:t>
      </w:r>
      <w:r w:rsidRPr="009F6662">
        <w:rPr>
          <w:rFonts w:asciiTheme="minorHAnsi" w:hAnsiTheme="minorHAnsi" w:cstheme="minorHAnsi"/>
          <w:b/>
          <w:sz w:val="24"/>
        </w:rPr>
        <w:t>Appendix-V</w:t>
      </w:r>
      <w:r w:rsidRPr="009F6662">
        <w:rPr>
          <w:rFonts w:asciiTheme="minorHAnsi" w:hAnsiTheme="minorHAnsi" w:cstheme="minorHAnsi"/>
          <w:sz w:val="24"/>
        </w:rPr>
        <w:t>. The weightage factor for each category of transmission elements shall be considered as under:</w:t>
      </w:r>
    </w:p>
    <w:p w14:paraId="3C13B727" w14:textId="77777777" w:rsidR="00090072" w:rsidRPr="009F6662" w:rsidRDefault="00090072" w:rsidP="008B48A6">
      <w:pPr>
        <w:pStyle w:val="ListParagraph"/>
        <w:widowControl w:val="0"/>
        <w:numPr>
          <w:ilvl w:val="0"/>
          <w:numId w:val="58"/>
        </w:numPr>
        <w:tabs>
          <w:tab w:val="left" w:pos="1865"/>
        </w:tabs>
        <w:autoSpaceDE w:val="0"/>
        <w:autoSpaceDN w:val="0"/>
        <w:spacing w:before="161" w:after="0" w:line="259" w:lineRule="auto"/>
        <w:ind w:right="356"/>
        <w:contextualSpacing w:val="0"/>
        <w:jc w:val="both"/>
        <w:rPr>
          <w:rFonts w:asciiTheme="minorHAnsi" w:hAnsiTheme="minorHAnsi" w:cstheme="minorHAnsi"/>
          <w:sz w:val="24"/>
        </w:rPr>
      </w:pPr>
      <w:r w:rsidRPr="009F6662">
        <w:rPr>
          <w:rFonts w:asciiTheme="minorHAnsi" w:hAnsiTheme="minorHAnsi" w:cstheme="minorHAnsi"/>
          <w:sz w:val="24"/>
        </w:rPr>
        <w:t>For each circuit</w:t>
      </w:r>
      <w:r w:rsidRPr="009F6662">
        <w:rPr>
          <w:rFonts w:asciiTheme="minorHAnsi" w:hAnsiTheme="minorHAnsi" w:cstheme="minorHAnsi"/>
          <w:spacing w:val="-1"/>
          <w:sz w:val="24"/>
        </w:rPr>
        <w:t xml:space="preserve"> </w:t>
      </w:r>
      <w:r w:rsidRPr="009F6662">
        <w:rPr>
          <w:rFonts w:asciiTheme="minorHAnsi" w:hAnsiTheme="minorHAnsi" w:cstheme="minorHAnsi"/>
          <w:sz w:val="24"/>
        </w:rPr>
        <w:t>of the</w:t>
      </w:r>
      <w:r w:rsidRPr="009F6662">
        <w:rPr>
          <w:rFonts w:asciiTheme="minorHAnsi" w:hAnsiTheme="minorHAnsi" w:cstheme="minorHAnsi"/>
          <w:spacing w:val="-14"/>
          <w:sz w:val="24"/>
        </w:rPr>
        <w:t xml:space="preserve"> </w:t>
      </w:r>
      <w:r w:rsidRPr="009F6662">
        <w:rPr>
          <w:rFonts w:asciiTheme="minorHAnsi" w:hAnsiTheme="minorHAnsi" w:cstheme="minorHAnsi"/>
          <w:sz w:val="24"/>
        </w:rPr>
        <w:t>AC line –</w:t>
      </w:r>
      <w:r w:rsidRPr="009F6662">
        <w:rPr>
          <w:rFonts w:asciiTheme="minorHAnsi" w:hAnsiTheme="minorHAnsi" w:cstheme="minorHAnsi"/>
          <w:spacing w:val="-2"/>
          <w:sz w:val="24"/>
        </w:rPr>
        <w:t xml:space="preserve"> </w:t>
      </w:r>
      <w:r w:rsidRPr="009F6662">
        <w:rPr>
          <w:rFonts w:asciiTheme="minorHAnsi" w:hAnsiTheme="minorHAnsi" w:cstheme="minorHAnsi"/>
          <w:sz w:val="24"/>
        </w:rPr>
        <w:t>The number</w:t>
      </w:r>
      <w:r w:rsidRPr="009F6662">
        <w:rPr>
          <w:rFonts w:asciiTheme="minorHAnsi" w:hAnsiTheme="minorHAnsi" w:cstheme="minorHAnsi"/>
          <w:spacing w:val="-2"/>
          <w:sz w:val="24"/>
        </w:rPr>
        <w:t xml:space="preserve"> </w:t>
      </w:r>
      <w:r w:rsidRPr="009F6662">
        <w:rPr>
          <w:rFonts w:asciiTheme="minorHAnsi" w:hAnsiTheme="minorHAnsi" w:cstheme="minorHAnsi"/>
          <w:sz w:val="24"/>
        </w:rPr>
        <w:t>of sub-conductors in the line multiplied by ckt-km;</w:t>
      </w:r>
    </w:p>
    <w:p w14:paraId="3C13B728" w14:textId="77777777" w:rsidR="00090072" w:rsidRPr="009F6662" w:rsidRDefault="00090072" w:rsidP="008B48A6">
      <w:pPr>
        <w:pStyle w:val="ListParagraph"/>
        <w:widowControl w:val="0"/>
        <w:numPr>
          <w:ilvl w:val="0"/>
          <w:numId w:val="58"/>
        </w:numPr>
        <w:tabs>
          <w:tab w:val="left" w:pos="1865"/>
        </w:tabs>
        <w:autoSpaceDE w:val="0"/>
        <w:autoSpaceDN w:val="0"/>
        <w:spacing w:before="160" w:after="0" w:line="240" w:lineRule="auto"/>
        <w:contextualSpacing w:val="0"/>
        <w:jc w:val="both"/>
        <w:rPr>
          <w:rFonts w:asciiTheme="minorHAnsi" w:hAnsiTheme="minorHAnsi" w:cstheme="minorHAnsi"/>
          <w:sz w:val="24"/>
        </w:rPr>
      </w:pPr>
      <w:r w:rsidRPr="009F6662">
        <w:rPr>
          <w:rFonts w:asciiTheme="minorHAnsi" w:hAnsiTheme="minorHAnsi" w:cstheme="minorHAnsi"/>
          <w:sz w:val="24"/>
        </w:rPr>
        <w:t>For</w:t>
      </w:r>
      <w:r w:rsidRPr="009F6662">
        <w:rPr>
          <w:rFonts w:asciiTheme="minorHAnsi" w:hAnsiTheme="minorHAnsi" w:cstheme="minorHAnsi"/>
          <w:spacing w:val="-2"/>
          <w:sz w:val="24"/>
        </w:rPr>
        <w:t xml:space="preserve"> </w:t>
      </w:r>
      <w:r w:rsidRPr="009F6662">
        <w:rPr>
          <w:rFonts w:asciiTheme="minorHAnsi" w:hAnsiTheme="minorHAnsi" w:cstheme="minorHAnsi"/>
          <w:sz w:val="24"/>
        </w:rPr>
        <w:t>each</w:t>
      </w:r>
      <w:r w:rsidRPr="009F6662">
        <w:rPr>
          <w:rFonts w:asciiTheme="minorHAnsi" w:hAnsiTheme="minorHAnsi" w:cstheme="minorHAnsi"/>
          <w:spacing w:val="-3"/>
          <w:sz w:val="24"/>
        </w:rPr>
        <w:t xml:space="preserve"> </w:t>
      </w:r>
      <w:r w:rsidRPr="009F6662">
        <w:rPr>
          <w:rFonts w:asciiTheme="minorHAnsi" w:hAnsiTheme="minorHAnsi" w:cstheme="minorHAnsi"/>
          <w:sz w:val="24"/>
        </w:rPr>
        <w:t>HVDC</w:t>
      </w:r>
      <w:r w:rsidRPr="009F6662">
        <w:rPr>
          <w:rFonts w:asciiTheme="minorHAnsi" w:hAnsiTheme="minorHAnsi" w:cstheme="minorHAnsi"/>
          <w:spacing w:val="-2"/>
          <w:sz w:val="24"/>
        </w:rPr>
        <w:t xml:space="preserve"> </w:t>
      </w:r>
      <w:r w:rsidRPr="009F6662">
        <w:rPr>
          <w:rFonts w:asciiTheme="minorHAnsi" w:hAnsiTheme="minorHAnsi" w:cstheme="minorHAnsi"/>
          <w:sz w:val="24"/>
        </w:rPr>
        <w:t>pole-</w:t>
      </w:r>
      <w:r w:rsidRPr="009F6662">
        <w:rPr>
          <w:rFonts w:asciiTheme="minorHAnsi" w:hAnsiTheme="minorHAnsi" w:cstheme="minorHAnsi"/>
          <w:spacing w:val="-8"/>
          <w:sz w:val="24"/>
        </w:rPr>
        <w:t xml:space="preserve"> </w:t>
      </w:r>
      <w:r w:rsidRPr="009F6662">
        <w:rPr>
          <w:rFonts w:asciiTheme="minorHAnsi" w:hAnsiTheme="minorHAnsi" w:cstheme="minorHAnsi"/>
          <w:sz w:val="24"/>
        </w:rPr>
        <w:t>The</w:t>
      </w:r>
      <w:r w:rsidRPr="009F6662">
        <w:rPr>
          <w:rFonts w:asciiTheme="minorHAnsi" w:hAnsiTheme="minorHAnsi" w:cstheme="minorHAnsi"/>
          <w:spacing w:val="-1"/>
          <w:sz w:val="24"/>
        </w:rPr>
        <w:t xml:space="preserve"> </w:t>
      </w:r>
      <w:r w:rsidRPr="009F6662">
        <w:rPr>
          <w:rFonts w:asciiTheme="minorHAnsi" w:hAnsiTheme="minorHAnsi" w:cstheme="minorHAnsi"/>
          <w:sz w:val="24"/>
        </w:rPr>
        <w:t>rated</w:t>
      </w:r>
      <w:r w:rsidRPr="009F6662">
        <w:rPr>
          <w:rFonts w:asciiTheme="minorHAnsi" w:hAnsiTheme="minorHAnsi" w:cstheme="minorHAnsi"/>
          <w:spacing w:val="-1"/>
          <w:sz w:val="24"/>
        </w:rPr>
        <w:t xml:space="preserve"> </w:t>
      </w:r>
      <w:r w:rsidRPr="009F6662">
        <w:rPr>
          <w:rFonts w:asciiTheme="minorHAnsi" w:hAnsiTheme="minorHAnsi" w:cstheme="minorHAnsi"/>
          <w:sz w:val="24"/>
        </w:rPr>
        <w:t>MW</w:t>
      </w:r>
      <w:r w:rsidRPr="009F6662">
        <w:rPr>
          <w:rFonts w:asciiTheme="minorHAnsi" w:hAnsiTheme="minorHAnsi" w:cstheme="minorHAnsi"/>
          <w:spacing w:val="-3"/>
          <w:sz w:val="24"/>
        </w:rPr>
        <w:t xml:space="preserve"> </w:t>
      </w:r>
      <w:r w:rsidRPr="009F6662">
        <w:rPr>
          <w:rFonts w:asciiTheme="minorHAnsi" w:hAnsiTheme="minorHAnsi" w:cstheme="minorHAnsi"/>
          <w:sz w:val="24"/>
        </w:rPr>
        <w:t>capacity</w:t>
      </w:r>
      <w:r w:rsidRPr="009F6662">
        <w:rPr>
          <w:rFonts w:asciiTheme="minorHAnsi" w:hAnsiTheme="minorHAnsi" w:cstheme="minorHAnsi"/>
          <w:spacing w:val="-1"/>
          <w:sz w:val="24"/>
        </w:rPr>
        <w:t xml:space="preserve"> </w:t>
      </w:r>
      <w:r w:rsidRPr="009F6662">
        <w:rPr>
          <w:rFonts w:asciiTheme="minorHAnsi" w:hAnsiTheme="minorHAnsi" w:cstheme="minorHAnsi"/>
          <w:sz w:val="24"/>
        </w:rPr>
        <w:t>x</w:t>
      </w:r>
      <w:r w:rsidRPr="009F6662">
        <w:rPr>
          <w:rFonts w:asciiTheme="minorHAnsi" w:hAnsiTheme="minorHAnsi" w:cstheme="minorHAnsi"/>
          <w:spacing w:val="-1"/>
          <w:sz w:val="24"/>
        </w:rPr>
        <w:t xml:space="preserve"> </w:t>
      </w:r>
      <w:r w:rsidRPr="009F6662">
        <w:rPr>
          <w:rFonts w:asciiTheme="minorHAnsi" w:hAnsiTheme="minorHAnsi" w:cstheme="minorHAnsi"/>
          <w:sz w:val="24"/>
        </w:rPr>
        <w:t>ckt-</w:t>
      </w:r>
      <w:r w:rsidRPr="009F6662">
        <w:rPr>
          <w:rFonts w:asciiTheme="minorHAnsi" w:hAnsiTheme="minorHAnsi" w:cstheme="minorHAnsi"/>
          <w:spacing w:val="-5"/>
          <w:sz w:val="24"/>
        </w:rPr>
        <w:t>km;</w:t>
      </w:r>
    </w:p>
    <w:p w14:paraId="3C13B729" w14:textId="77777777" w:rsidR="00090072" w:rsidRPr="009F6662" w:rsidRDefault="00090072" w:rsidP="008B48A6">
      <w:pPr>
        <w:pStyle w:val="ListParagraph"/>
        <w:widowControl w:val="0"/>
        <w:numPr>
          <w:ilvl w:val="0"/>
          <w:numId w:val="58"/>
        </w:numPr>
        <w:tabs>
          <w:tab w:val="left" w:pos="1865"/>
        </w:tabs>
        <w:autoSpaceDE w:val="0"/>
        <w:autoSpaceDN w:val="0"/>
        <w:spacing w:before="180" w:after="0" w:line="240" w:lineRule="auto"/>
        <w:contextualSpacing w:val="0"/>
        <w:jc w:val="both"/>
        <w:rPr>
          <w:rFonts w:asciiTheme="minorHAnsi" w:hAnsiTheme="minorHAnsi" w:cstheme="minorHAnsi"/>
          <w:sz w:val="24"/>
        </w:rPr>
      </w:pPr>
      <w:r w:rsidRPr="009F6662">
        <w:rPr>
          <w:rFonts w:asciiTheme="minorHAnsi" w:hAnsiTheme="minorHAnsi" w:cstheme="minorHAnsi"/>
          <w:sz w:val="24"/>
        </w:rPr>
        <w:t>For</w:t>
      </w:r>
      <w:r w:rsidRPr="009F6662">
        <w:rPr>
          <w:rFonts w:asciiTheme="minorHAnsi" w:hAnsiTheme="minorHAnsi" w:cstheme="minorHAnsi"/>
          <w:spacing w:val="-4"/>
          <w:sz w:val="24"/>
        </w:rPr>
        <w:t xml:space="preserve"> </w:t>
      </w:r>
      <w:r w:rsidRPr="009F6662">
        <w:rPr>
          <w:rFonts w:asciiTheme="minorHAnsi" w:hAnsiTheme="minorHAnsi" w:cstheme="minorHAnsi"/>
          <w:sz w:val="24"/>
        </w:rPr>
        <w:t>each</w:t>
      </w:r>
      <w:r w:rsidRPr="009F6662">
        <w:rPr>
          <w:rFonts w:asciiTheme="minorHAnsi" w:hAnsiTheme="minorHAnsi" w:cstheme="minorHAnsi"/>
          <w:spacing w:val="-6"/>
          <w:sz w:val="24"/>
        </w:rPr>
        <w:t xml:space="preserve"> </w:t>
      </w:r>
      <w:r w:rsidRPr="009F6662">
        <w:rPr>
          <w:rFonts w:asciiTheme="minorHAnsi" w:hAnsiTheme="minorHAnsi" w:cstheme="minorHAnsi"/>
          <w:sz w:val="24"/>
        </w:rPr>
        <w:t>ICT</w:t>
      </w:r>
      <w:r w:rsidRPr="009F6662">
        <w:rPr>
          <w:rFonts w:asciiTheme="minorHAnsi" w:hAnsiTheme="minorHAnsi" w:cstheme="minorHAnsi"/>
          <w:spacing w:val="-9"/>
          <w:sz w:val="24"/>
        </w:rPr>
        <w:t xml:space="preserve"> </w:t>
      </w:r>
      <w:r w:rsidRPr="009F6662">
        <w:rPr>
          <w:rFonts w:asciiTheme="minorHAnsi" w:hAnsiTheme="minorHAnsi" w:cstheme="minorHAnsi"/>
          <w:sz w:val="24"/>
        </w:rPr>
        <w:t>bank</w:t>
      </w:r>
      <w:r w:rsidRPr="009F6662">
        <w:rPr>
          <w:rFonts w:asciiTheme="minorHAnsi" w:hAnsiTheme="minorHAnsi" w:cstheme="minorHAnsi"/>
          <w:spacing w:val="-2"/>
          <w:sz w:val="24"/>
        </w:rPr>
        <w:t xml:space="preserve"> </w:t>
      </w:r>
      <w:r w:rsidRPr="009F6662">
        <w:rPr>
          <w:rFonts w:asciiTheme="minorHAnsi" w:hAnsiTheme="minorHAnsi" w:cstheme="minorHAnsi"/>
          <w:sz w:val="24"/>
        </w:rPr>
        <w:t>–</w:t>
      </w:r>
      <w:r w:rsidRPr="009F6662">
        <w:rPr>
          <w:rFonts w:asciiTheme="minorHAnsi" w:hAnsiTheme="minorHAnsi" w:cstheme="minorHAnsi"/>
          <w:spacing w:val="-7"/>
          <w:sz w:val="24"/>
        </w:rPr>
        <w:t xml:space="preserve"> </w:t>
      </w:r>
      <w:r w:rsidRPr="009F6662">
        <w:rPr>
          <w:rFonts w:asciiTheme="minorHAnsi" w:hAnsiTheme="minorHAnsi" w:cstheme="minorHAnsi"/>
          <w:sz w:val="24"/>
        </w:rPr>
        <w:t>The</w:t>
      </w:r>
      <w:r w:rsidRPr="009F6662">
        <w:rPr>
          <w:rFonts w:asciiTheme="minorHAnsi" w:hAnsiTheme="minorHAnsi" w:cstheme="minorHAnsi"/>
          <w:spacing w:val="-4"/>
          <w:sz w:val="24"/>
        </w:rPr>
        <w:t xml:space="preserve"> </w:t>
      </w:r>
      <w:r w:rsidRPr="009F6662">
        <w:rPr>
          <w:rFonts w:asciiTheme="minorHAnsi" w:hAnsiTheme="minorHAnsi" w:cstheme="minorHAnsi"/>
          <w:sz w:val="24"/>
        </w:rPr>
        <w:t>rated</w:t>
      </w:r>
      <w:r w:rsidRPr="009F6662">
        <w:rPr>
          <w:rFonts w:asciiTheme="minorHAnsi" w:hAnsiTheme="minorHAnsi" w:cstheme="minorHAnsi"/>
          <w:spacing w:val="-4"/>
          <w:sz w:val="24"/>
        </w:rPr>
        <w:t xml:space="preserve"> </w:t>
      </w:r>
      <w:r w:rsidRPr="009F6662">
        <w:rPr>
          <w:rFonts w:asciiTheme="minorHAnsi" w:hAnsiTheme="minorHAnsi" w:cstheme="minorHAnsi"/>
          <w:sz w:val="24"/>
        </w:rPr>
        <w:t>MVA</w:t>
      </w:r>
      <w:r w:rsidRPr="009F6662">
        <w:rPr>
          <w:rFonts w:asciiTheme="minorHAnsi" w:hAnsiTheme="minorHAnsi" w:cstheme="minorHAnsi"/>
          <w:spacing w:val="-16"/>
          <w:sz w:val="24"/>
        </w:rPr>
        <w:t xml:space="preserve"> </w:t>
      </w:r>
      <w:r w:rsidRPr="009F6662">
        <w:rPr>
          <w:rFonts w:asciiTheme="minorHAnsi" w:hAnsiTheme="minorHAnsi" w:cstheme="minorHAnsi"/>
          <w:spacing w:val="-2"/>
          <w:sz w:val="24"/>
        </w:rPr>
        <w:t>capacity;</w:t>
      </w:r>
    </w:p>
    <w:p w14:paraId="3C13B72A" w14:textId="77777777" w:rsidR="00090072" w:rsidRPr="009F6662" w:rsidRDefault="00090072" w:rsidP="008B48A6">
      <w:pPr>
        <w:pStyle w:val="ListParagraph"/>
        <w:widowControl w:val="0"/>
        <w:numPr>
          <w:ilvl w:val="0"/>
          <w:numId w:val="58"/>
        </w:numPr>
        <w:tabs>
          <w:tab w:val="left" w:pos="1865"/>
        </w:tabs>
        <w:autoSpaceDE w:val="0"/>
        <w:autoSpaceDN w:val="0"/>
        <w:spacing w:before="182" w:after="0" w:line="240" w:lineRule="auto"/>
        <w:contextualSpacing w:val="0"/>
        <w:jc w:val="both"/>
        <w:rPr>
          <w:rFonts w:asciiTheme="minorHAnsi" w:hAnsiTheme="minorHAnsi" w:cstheme="minorHAnsi"/>
          <w:sz w:val="24"/>
        </w:rPr>
      </w:pPr>
      <w:r w:rsidRPr="009F6662">
        <w:rPr>
          <w:rFonts w:asciiTheme="minorHAnsi" w:hAnsiTheme="minorHAnsi" w:cstheme="minorHAnsi"/>
          <w:sz w:val="24"/>
        </w:rPr>
        <w:t>For</w:t>
      </w:r>
      <w:r w:rsidRPr="009F6662">
        <w:rPr>
          <w:rFonts w:asciiTheme="minorHAnsi" w:hAnsiTheme="minorHAnsi" w:cstheme="minorHAnsi"/>
          <w:spacing w:val="-5"/>
          <w:sz w:val="24"/>
        </w:rPr>
        <w:t xml:space="preserve"> </w:t>
      </w:r>
      <w:r w:rsidRPr="009F6662">
        <w:rPr>
          <w:rFonts w:asciiTheme="minorHAnsi" w:hAnsiTheme="minorHAnsi" w:cstheme="minorHAnsi"/>
          <w:sz w:val="24"/>
        </w:rPr>
        <w:t>SVC-</w:t>
      </w:r>
      <w:r w:rsidRPr="009F6662">
        <w:rPr>
          <w:rFonts w:asciiTheme="minorHAnsi" w:hAnsiTheme="minorHAnsi" w:cstheme="minorHAnsi"/>
          <w:spacing w:val="-9"/>
          <w:sz w:val="24"/>
        </w:rPr>
        <w:t xml:space="preserve"> </w:t>
      </w:r>
      <w:r w:rsidRPr="009F6662">
        <w:rPr>
          <w:rFonts w:asciiTheme="minorHAnsi" w:hAnsiTheme="minorHAnsi" w:cstheme="minorHAnsi"/>
          <w:sz w:val="24"/>
        </w:rPr>
        <w:t>The</w:t>
      </w:r>
      <w:r w:rsidRPr="009F6662">
        <w:rPr>
          <w:rFonts w:asciiTheme="minorHAnsi" w:hAnsiTheme="minorHAnsi" w:cstheme="minorHAnsi"/>
          <w:spacing w:val="-5"/>
          <w:sz w:val="24"/>
        </w:rPr>
        <w:t xml:space="preserve"> </w:t>
      </w:r>
      <w:r w:rsidRPr="009F6662">
        <w:rPr>
          <w:rFonts w:asciiTheme="minorHAnsi" w:hAnsiTheme="minorHAnsi" w:cstheme="minorHAnsi"/>
          <w:sz w:val="24"/>
        </w:rPr>
        <w:t>rated</w:t>
      </w:r>
      <w:r w:rsidRPr="009F6662">
        <w:rPr>
          <w:rFonts w:asciiTheme="minorHAnsi" w:hAnsiTheme="minorHAnsi" w:cstheme="minorHAnsi"/>
          <w:spacing w:val="-4"/>
          <w:sz w:val="24"/>
        </w:rPr>
        <w:t xml:space="preserve"> </w:t>
      </w:r>
      <w:r w:rsidRPr="009F6662">
        <w:rPr>
          <w:rFonts w:asciiTheme="minorHAnsi" w:hAnsiTheme="minorHAnsi" w:cstheme="minorHAnsi"/>
          <w:sz w:val="24"/>
        </w:rPr>
        <w:t>MVAR</w:t>
      </w:r>
      <w:r w:rsidRPr="009F6662">
        <w:rPr>
          <w:rFonts w:asciiTheme="minorHAnsi" w:hAnsiTheme="minorHAnsi" w:cstheme="minorHAnsi"/>
          <w:spacing w:val="-5"/>
          <w:sz w:val="24"/>
        </w:rPr>
        <w:t xml:space="preserve"> </w:t>
      </w:r>
      <w:r w:rsidRPr="009F6662">
        <w:rPr>
          <w:rFonts w:asciiTheme="minorHAnsi" w:hAnsiTheme="minorHAnsi" w:cstheme="minorHAnsi"/>
          <w:sz w:val="24"/>
        </w:rPr>
        <w:t>capacity</w:t>
      </w:r>
      <w:r w:rsidRPr="009F6662">
        <w:rPr>
          <w:rFonts w:asciiTheme="minorHAnsi" w:hAnsiTheme="minorHAnsi" w:cstheme="minorHAnsi"/>
          <w:spacing w:val="-4"/>
          <w:sz w:val="24"/>
        </w:rPr>
        <w:t xml:space="preserve"> </w:t>
      </w:r>
      <w:r w:rsidRPr="009F6662">
        <w:rPr>
          <w:rFonts w:asciiTheme="minorHAnsi" w:hAnsiTheme="minorHAnsi" w:cstheme="minorHAnsi"/>
          <w:sz w:val="24"/>
        </w:rPr>
        <w:t>(inductive</w:t>
      </w:r>
      <w:r w:rsidRPr="009F6662">
        <w:rPr>
          <w:rFonts w:asciiTheme="minorHAnsi" w:hAnsiTheme="minorHAnsi" w:cstheme="minorHAnsi"/>
          <w:spacing w:val="-5"/>
          <w:sz w:val="24"/>
        </w:rPr>
        <w:t xml:space="preserve"> </w:t>
      </w:r>
      <w:r w:rsidRPr="009F6662">
        <w:rPr>
          <w:rFonts w:asciiTheme="minorHAnsi" w:hAnsiTheme="minorHAnsi" w:cstheme="minorHAnsi"/>
          <w:sz w:val="24"/>
        </w:rPr>
        <w:t>and</w:t>
      </w:r>
      <w:r w:rsidRPr="009F6662">
        <w:rPr>
          <w:rFonts w:asciiTheme="minorHAnsi" w:hAnsiTheme="minorHAnsi" w:cstheme="minorHAnsi"/>
          <w:spacing w:val="-4"/>
          <w:sz w:val="24"/>
        </w:rPr>
        <w:t xml:space="preserve"> </w:t>
      </w:r>
      <w:r w:rsidRPr="009F6662">
        <w:rPr>
          <w:rFonts w:asciiTheme="minorHAnsi" w:hAnsiTheme="minorHAnsi" w:cstheme="minorHAnsi"/>
          <w:spacing w:val="-2"/>
          <w:sz w:val="24"/>
        </w:rPr>
        <w:t>capacitive);</w:t>
      </w:r>
    </w:p>
    <w:p w14:paraId="3C13B72B" w14:textId="77777777" w:rsidR="00090072" w:rsidRPr="009F6662" w:rsidRDefault="00090072" w:rsidP="008B48A6">
      <w:pPr>
        <w:pStyle w:val="ListParagraph"/>
        <w:widowControl w:val="0"/>
        <w:numPr>
          <w:ilvl w:val="0"/>
          <w:numId w:val="58"/>
        </w:numPr>
        <w:tabs>
          <w:tab w:val="left" w:pos="1865"/>
        </w:tabs>
        <w:autoSpaceDE w:val="0"/>
        <w:autoSpaceDN w:val="0"/>
        <w:spacing w:before="183" w:after="0" w:line="240" w:lineRule="auto"/>
        <w:contextualSpacing w:val="0"/>
        <w:jc w:val="both"/>
        <w:rPr>
          <w:rFonts w:asciiTheme="minorHAnsi" w:hAnsiTheme="minorHAnsi" w:cstheme="minorHAnsi"/>
          <w:sz w:val="24"/>
        </w:rPr>
      </w:pPr>
      <w:r w:rsidRPr="009F6662">
        <w:rPr>
          <w:rFonts w:asciiTheme="minorHAnsi" w:hAnsiTheme="minorHAnsi" w:cstheme="minorHAnsi"/>
          <w:sz w:val="24"/>
        </w:rPr>
        <w:t>For</w:t>
      </w:r>
      <w:r w:rsidRPr="009F6662">
        <w:rPr>
          <w:rFonts w:asciiTheme="minorHAnsi" w:hAnsiTheme="minorHAnsi" w:cstheme="minorHAnsi"/>
          <w:spacing w:val="-8"/>
          <w:sz w:val="24"/>
        </w:rPr>
        <w:t xml:space="preserve"> </w:t>
      </w:r>
      <w:r w:rsidRPr="009F6662">
        <w:rPr>
          <w:rFonts w:asciiTheme="minorHAnsi" w:hAnsiTheme="minorHAnsi" w:cstheme="minorHAnsi"/>
          <w:sz w:val="24"/>
        </w:rPr>
        <w:t>Bus</w:t>
      </w:r>
      <w:r w:rsidRPr="009F6662">
        <w:rPr>
          <w:rFonts w:asciiTheme="minorHAnsi" w:hAnsiTheme="minorHAnsi" w:cstheme="minorHAnsi"/>
          <w:spacing w:val="-5"/>
          <w:sz w:val="24"/>
        </w:rPr>
        <w:t xml:space="preserve"> </w:t>
      </w:r>
      <w:r w:rsidRPr="009F6662">
        <w:rPr>
          <w:rFonts w:asciiTheme="minorHAnsi" w:hAnsiTheme="minorHAnsi" w:cstheme="minorHAnsi"/>
          <w:sz w:val="24"/>
        </w:rPr>
        <w:t>Reactor/switchable</w:t>
      </w:r>
      <w:r w:rsidRPr="009F6662">
        <w:rPr>
          <w:rFonts w:asciiTheme="minorHAnsi" w:hAnsiTheme="minorHAnsi" w:cstheme="minorHAnsi"/>
          <w:spacing w:val="-6"/>
          <w:sz w:val="24"/>
        </w:rPr>
        <w:t xml:space="preserve"> </w:t>
      </w:r>
      <w:r w:rsidRPr="009F6662">
        <w:rPr>
          <w:rFonts w:asciiTheme="minorHAnsi" w:hAnsiTheme="minorHAnsi" w:cstheme="minorHAnsi"/>
          <w:sz w:val="24"/>
        </w:rPr>
        <w:t>line</w:t>
      </w:r>
      <w:r w:rsidRPr="009F6662">
        <w:rPr>
          <w:rFonts w:asciiTheme="minorHAnsi" w:hAnsiTheme="minorHAnsi" w:cstheme="minorHAnsi"/>
          <w:spacing w:val="-4"/>
          <w:sz w:val="24"/>
        </w:rPr>
        <w:t xml:space="preserve"> </w:t>
      </w:r>
      <w:r w:rsidRPr="009F6662">
        <w:rPr>
          <w:rFonts w:asciiTheme="minorHAnsi" w:hAnsiTheme="minorHAnsi" w:cstheme="minorHAnsi"/>
          <w:sz w:val="24"/>
        </w:rPr>
        <w:t>reactors</w:t>
      </w:r>
      <w:r w:rsidRPr="009F6662">
        <w:rPr>
          <w:rFonts w:asciiTheme="minorHAnsi" w:hAnsiTheme="minorHAnsi" w:cstheme="minorHAnsi"/>
          <w:spacing w:val="-3"/>
          <w:sz w:val="24"/>
        </w:rPr>
        <w:t xml:space="preserve"> </w:t>
      </w:r>
      <w:r w:rsidRPr="009F6662">
        <w:rPr>
          <w:rFonts w:asciiTheme="minorHAnsi" w:hAnsiTheme="minorHAnsi" w:cstheme="minorHAnsi"/>
          <w:sz w:val="24"/>
        </w:rPr>
        <w:t>–</w:t>
      </w:r>
      <w:r w:rsidRPr="009F6662">
        <w:rPr>
          <w:rFonts w:asciiTheme="minorHAnsi" w:hAnsiTheme="minorHAnsi" w:cstheme="minorHAnsi"/>
          <w:spacing w:val="-8"/>
          <w:sz w:val="24"/>
        </w:rPr>
        <w:t xml:space="preserve"> </w:t>
      </w:r>
      <w:r w:rsidRPr="009F6662">
        <w:rPr>
          <w:rFonts w:asciiTheme="minorHAnsi" w:hAnsiTheme="minorHAnsi" w:cstheme="minorHAnsi"/>
          <w:sz w:val="24"/>
        </w:rPr>
        <w:t>The</w:t>
      </w:r>
      <w:r w:rsidRPr="009F6662">
        <w:rPr>
          <w:rFonts w:asciiTheme="minorHAnsi" w:hAnsiTheme="minorHAnsi" w:cstheme="minorHAnsi"/>
          <w:spacing w:val="-5"/>
          <w:sz w:val="24"/>
        </w:rPr>
        <w:t xml:space="preserve"> </w:t>
      </w:r>
      <w:r w:rsidRPr="009F6662">
        <w:rPr>
          <w:rFonts w:asciiTheme="minorHAnsi" w:hAnsiTheme="minorHAnsi" w:cstheme="minorHAnsi"/>
          <w:sz w:val="24"/>
        </w:rPr>
        <w:t>rated</w:t>
      </w:r>
      <w:r w:rsidRPr="009F6662">
        <w:rPr>
          <w:rFonts w:asciiTheme="minorHAnsi" w:hAnsiTheme="minorHAnsi" w:cstheme="minorHAnsi"/>
          <w:spacing w:val="-5"/>
          <w:sz w:val="24"/>
        </w:rPr>
        <w:t xml:space="preserve"> </w:t>
      </w:r>
      <w:r w:rsidRPr="009F6662">
        <w:rPr>
          <w:rFonts w:asciiTheme="minorHAnsi" w:hAnsiTheme="minorHAnsi" w:cstheme="minorHAnsi"/>
          <w:sz w:val="24"/>
        </w:rPr>
        <w:t>MVAR</w:t>
      </w:r>
      <w:r w:rsidRPr="009F6662">
        <w:rPr>
          <w:rFonts w:asciiTheme="minorHAnsi" w:hAnsiTheme="minorHAnsi" w:cstheme="minorHAnsi"/>
          <w:spacing w:val="-5"/>
          <w:sz w:val="24"/>
        </w:rPr>
        <w:t xml:space="preserve"> </w:t>
      </w:r>
      <w:r w:rsidRPr="009F6662">
        <w:rPr>
          <w:rFonts w:asciiTheme="minorHAnsi" w:hAnsiTheme="minorHAnsi" w:cstheme="minorHAnsi"/>
          <w:spacing w:val="-2"/>
          <w:sz w:val="24"/>
        </w:rPr>
        <w:t>capacity;</w:t>
      </w:r>
    </w:p>
    <w:p w14:paraId="3C13B72C" w14:textId="77777777" w:rsidR="00090072" w:rsidRPr="009F6662" w:rsidRDefault="00090072" w:rsidP="008B48A6">
      <w:pPr>
        <w:pStyle w:val="ListParagraph"/>
        <w:widowControl w:val="0"/>
        <w:numPr>
          <w:ilvl w:val="0"/>
          <w:numId w:val="58"/>
        </w:numPr>
        <w:tabs>
          <w:tab w:val="left" w:pos="1865"/>
        </w:tabs>
        <w:autoSpaceDE w:val="0"/>
        <w:autoSpaceDN w:val="0"/>
        <w:spacing w:before="183" w:after="0" w:line="259" w:lineRule="auto"/>
        <w:ind w:right="354"/>
        <w:contextualSpacing w:val="0"/>
        <w:jc w:val="both"/>
        <w:rPr>
          <w:rFonts w:asciiTheme="minorHAnsi" w:hAnsiTheme="minorHAnsi" w:cstheme="minorHAnsi"/>
          <w:sz w:val="24"/>
        </w:rPr>
      </w:pPr>
      <w:r w:rsidRPr="009F6662">
        <w:rPr>
          <w:rFonts w:asciiTheme="minorHAnsi" w:hAnsiTheme="minorHAnsi" w:cstheme="minorHAnsi"/>
          <w:sz w:val="24"/>
        </w:rPr>
        <w:t>For</w:t>
      </w:r>
      <w:r w:rsidRPr="009F6662">
        <w:rPr>
          <w:rFonts w:asciiTheme="minorHAnsi" w:hAnsiTheme="minorHAnsi" w:cstheme="minorHAnsi"/>
          <w:spacing w:val="-17"/>
          <w:sz w:val="24"/>
        </w:rPr>
        <w:t xml:space="preserve"> </w:t>
      </w:r>
      <w:r w:rsidRPr="009F6662">
        <w:rPr>
          <w:rFonts w:asciiTheme="minorHAnsi" w:hAnsiTheme="minorHAnsi" w:cstheme="minorHAnsi"/>
          <w:sz w:val="24"/>
        </w:rPr>
        <w:t>HVDC</w:t>
      </w:r>
      <w:r w:rsidRPr="009F6662">
        <w:rPr>
          <w:rFonts w:asciiTheme="minorHAnsi" w:hAnsiTheme="minorHAnsi" w:cstheme="minorHAnsi"/>
          <w:spacing w:val="-17"/>
          <w:sz w:val="24"/>
        </w:rPr>
        <w:t xml:space="preserve"> </w:t>
      </w:r>
      <w:r w:rsidRPr="009F6662">
        <w:rPr>
          <w:rFonts w:asciiTheme="minorHAnsi" w:hAnsiTheme="minorHAnsi" w:cstheme="minorHAnsi"/>
          <w:sz w:val="24"/>
        </w:rPr>
        <w:t>back-to-back</w:t>
      </w:r>
      <w:r w:rsidRPr="009F6662">
        <w:rPr>
          <w:rFonts w:asciiTheme="minorHAnsi" w:hAnsiTheme="minorHAnsi" w:cstheme="minorHAnsi"/>
          <w:spacing w:val="-16"/>
          <w:sz w:val="24"/>
        </w:rPr>
        <w:t xml:space="preserve"> </w:t>
      </w:r>
      <w:r w:rsidRPr="009F6662">
        <w:rPr>
          <w:rFonts w:asciiTheme="minorHAnsi" w:hAnsiTheme="minorHAnsi" w:cstheme="minorHAnsi"/>
          <w:sz w:val="24"/>
        </w:rPr>
        <w:t>stations</w:t>
      </w:r>
      <w:r w:rsidRPr="009F6662">
        <w:rPr>
          <w:rFonts w:asciiTheme="minorHAnsi" w:hAnsiTheme="minorHAnsi" w:cstheme="minorHAnsi"/>
          <w:spacing w:val="-17"/>
          <w:sz w:val="24"/>
        </w:rPr>
        <w:t xml:space="preserve"> </w:t>
      </w:r>
      <w:r w:rsidRPr="009F6662">
        <w:rPr>
          <w:rFonts w:asciiTheme="minorHAnsi" w:hAnsiTheme="minorHAnsi" w:cstheme="minorHAnsi"/>
          <w:sz w:val="24"/>
        </w:rPr>
        <w:t>connecting</w:t>
      </w:r>
      <w:r w:rsidRPr="009F6662">
        <w:rPr>
          <w:rFonts w:asciiTheme="minorHAnsi" w:hAnsiTheme="minorHAnsi" w:cstheme="minorHAnsi"/>
          <w:spacing w:val="-17"/>
          <w:sz w:val="24"/>
        </w:rPr>
        <w:t xml:space="preserve"> </w:t>
      </w:r>
      <w:r w:rsidRPr="009F6662">
        <w:rPr>
          <w:rFonts w:asciiTheme="minorHAnsi" w:hAnsiTheme="minorHAnsi" w:cstheme="minorHAnsi"/>
          <w:sz w:val="24"/>
        </w:rPr>
        <w:t>two</w:t>
      </w:r>
      <w:r w:rsidRPr="009F6662">
        <w:rPr>
          <w:rFonts w:asciiTheme="minorHAnsi" w:hAnsiTheme="minorHAnsi" w:cstheme="minorHAnsi"/>
          <w:spacing w:val="-17"/>
          <w:sz w:val="24"/>
        </w:rPr>
        <w:t xml:space="preserve"> </w:t>
      </w:r>
      <w:r w:rsidRPr="009F6662">
        <w:rPr>
          <w:rFonts w:asciiTheme="minorHAnsi" w:hAnsiTheme="minorHAnsi" w:cstheme="minorHAnsi"/>
          <w:sz w:val="24"/>
        </w:rPr>
        <w:t>Regional</w:t>
      </w:r>
      <w:r w:rsidRPr="009F6662">
        <w:rPr>
          <w:rFonts w:asciiTheme="minorHAnsi" w:hAnsiTheme="minorHAnsi" w:cstheme="minorHAnsi"/>
          <w:spacing w:val="-17"/>
          <w:sz w:val="24"/>
        </w:rPr>
        <w:t xml:space="preserve"> </w:t>
      </w:r>
      <w:r w:rsidRPr="009F6662">
        <w:rPr>
          <w:rFonts w:asciiTheme="minorHAnsi" w:hAnsiTheme="minorHAnsi" w:cstheme="minorHAnsi"/>
          <w:sz w:val="24"/>
        </w:rPr>
        <w:t>grids-</w:t>
      </w:r>
      <w:r w:rsidRPr="009F6662">
        <w:rPr>
          <w:rFonts w:asciiTheme="minorHAnsi" w:hAnsiTheme="minorHAnsi" w:cstheme="minorHAnsi"/>
          <w:spacing w:val="-16"/>
          <w:sz w:val="24"/>
        </w:rPr>
        <w:t xml:space="preserve"> </w:t>
      </w:r>
      <w:r w:rsidRPr="009F6662">
        <w:rPr>
          <w:rFonts w:asciiTheme="minorHAnsi" w:hAnsiTheme="minorHAnsi" w:cstheme="minorHAnsi"/>
          <w:sz w:val="24"/>
        </w:rPr>
        <w:t>Rated MW capacity of each block; and</w:t>
      </w:r>
    </w:p>
    <w:p w14:paraId="3C13B72D" w14:textId="77777777" w:rsidR="00090072" w:rsidRPr="009F6662" w:rsidRDefault="00090072" w:rsidP="008B48A6">
      <w:pPr>
        <w:pStyle w:val="ListParagraph"/>
        <w:widowControl w:val="0"/>
        <w:numPr>
          <w:ilvl w:val="0"/>
          <w:numId w:val="58"/>
        </w:numPr>
        <w:tabs>
          <w:tab w:val="left" w:pos="1865"/>
        </w:tabs>
        <w:autoSpaceDE w:val="0"/>
        <w:autoSpaceDN w:val="0"/>
        <w:spacing w:before="157" w:after="0" w:line="240" w:lineRule="auto"/>
        <w:contextualSpacing w:val="0"/>
        <w:jc w:val="both"/>
        <w:rPr>
          <w:rFonts w:asciiTheme="minorHAnsi" w:hAnsiTheme="minorHAnsi" w:cstheme="minorHAnsi"/>
          <w:sz w:val="24"/>
        </w:rPr>
      </w:pPr>
      <w:r w:rsidRPr="009F6662">
        <w:rPr>
          <w:rFonts w:asciiTheme="minorHAnsi" w:hAnsiTheme="minorHAnsi" w:cstheme="minorHAnsi"/>
          <w:sz w:val="24"/>
        </w:rPr>
        <w:t>For</w:t>
      </w:r>
      <w:r w:rsidRPr="009F6662">
        <w:rPr>
          <w:rFonts w:asciiTheme="minorHAnsi" w:hAnsiTheme="minorHAnsi" w:cstheme="minorHAnsi"/>
          <w:spacing w:val="-17"/>
          <w:sz w:val="24"/>
        </w:rPr>
        <w:t xml:space="preserve"> </w:t>
      </w:r>
      <w:r w:rsidRPr="009F6662">
        <w:rPr>
          <w:rFonts w:asciiTheme="minorHAnsi" w:hAnsiTheme="minorHAnsi" w:cstheme="minorHAnsi"/>
          <w:sz w:val="24"/>
        </w:rPr>
        <w:t>STATCOM</w:t>
      </w:r>
      <w:r w:rsidRPr="009F6662">
        <w:rPr>
          <w:rFonts w:asciiTheme="minorHAnsi" w:hAnsiTheme="minorHAnsi" w:cstheme="minorHAnsi"/>
          <w:spacing w:val="-15"/>
          <w:sz w:val="24"/>
        </w:rPr>
        <w:t xml:space="preserve"> </w:t>
      </w:r>
      <w:r w:rsidRPr="009F6662">
        <w:rPr>
          <w:rFonts w:asciiTheme="minorHAnsi" w:hAnsiTheme="minorHAnsi" w:cstheme="minorHAnsi"/>
          <w:sz w:val="24"/>
        </w:rPr>
        <w:t>–</w:t>
      </w:r>
      <w:r w:rsidRPr="009F6662">
        <w:rPr>
          <w:rFonts w:asciiTheme="minorHAnsi" w:hAnsiTheme="minorHAnsi" w:cstheme="minorHAnsi"/>
          <w:spacing w:val="-17"/>
          <w:sz w:val="24"/>
        </w:rPr>
        <w:t xml:space="preserve"> </w:t>
      </w:r>
      <w:r w:rsidRPr="009F6662">
        <w:rPr>
          <w:rFonts w:asciiTheme="minorHAnsi" w:hAnsiTheme="minorHAnsi" w:cstheme="minorHAnsi"/>
          <w:sz w:val="24"/>
        </w:rPr>
        <w:t>Total</w:t>
      </w:r>
      <w:r w:rsidRPr="009F6662">
        <w:rPr>
          <w:rFonts w:asciiTheme="minorHAnsi" w:hAnsiTheme="minorHAnsi" w:cstheme="minorHAnsi"/>
          <w:spacing w:val="-16"/>
          <w:sz w:val="24"/>
        </w:rPr>
        <w:t xml:space="preserve"> </w:t>
      </w:r>
      <w:r w:rsidRPr="009F6662">
        <w:rPr>
          <w:rFonts w:asciiTheme="minorHAnsi" w:hAnsiTheme="minorHAnsi" w:cstheme="minorHAnsi"/>
          <w:sz w:val="24"/>
        </w:rPr>
        <w:t>rated</w:t>
      </w:r>
      <w:r w:rsidRPr="009F6662">
        <w:rPr>
          <w:rFonts w:asciiTheme="minorHAnsi" w:hAnsiTheme="minorHAnsi" w:cstheme="minorHAnsi"/>
          <w:spacing w:val="-15"/>
          <w:sz w:val="24"/>
        </w:rPr>
        <w:t xml:space="preserve"> </w:t>
      </w:r>
      <w:r w:rsidRPr="009F6662">
        <w:rPr>
          <w:rFonts w:asciiTheme="minorHAnsi" w:hAnsiTheme="minorHAnsi" w:cstheme="minorHAnsi"/>
          <w:sz w:val="24"/>
        </w:rPr>
        <w:t>MVAR</w:t>
      </w:r>
      <w:r w:rsidRPr="009F6662">
        <w:rPr>
          <w:rFonts w:asciiTheme="minorHAnsi" w:hAnsiTheme="minorHAnsi" w:cstheme="minorHAnsi"/>
          <w:spacing w:val="-15"/>
          <w:sz w:val="24"/>
        </w:rPr>
        <w:t xml:space="preserve"> </w:t>
      </w:r>
      <w:r w:rsidRPr="009F6662">
        <w:rPr>
          <w:rFonts w:asciiTheme="minorHAnsi" w:hAnsiTheme="minorHAnsi" w:cstheme="minorHAnsi"/>
          <w:spacing w:val="-2"/>
          <w:sz w:val="24"/>
        </w:rPr>
        <w:t>Capacity.</w:t>
      </w:r>
    </w:p>
    <w:p w14:paraId="3C13B72E" w14:textId="77777777" w:rsidR="00090072" w:rsidRPr="009F6662" w:rsidRDefault="00090072" w:rsidP="00090072">
      <w:pPr>
        <w:pStyle w:val="BodyText"/>
        <w:rPr>
          <w:rFonts w:asciiTheme="minorHAnsi" w:hAnsiTheme="minorHAnsi" w:cstheme="minorHAnsi"/>
        </w:rPr>
      </w:pPr>
    </w:p>
    <w:p w14:paraId="3C13B72F" w14:textId="77777777" w:rsidR="00090072" w:rsidRPr="009F6662" w:rsidRDefault="00090072" w:rsidP="008B48A6">
      <w:pPr>
        <w:pStyle w:val="ListParagraph"/>
        <w:widowControl w:val="0"/>
        <w:numPr>
          <w:ilvl w:val="0"/>
          <w:numId w:val="59"/>
        </w:numPr>
        <w:tabs>
          <w:tab w:val="left" w:pos="600"/>
        </w:tabs>
        <w:autoSpaceDE w:val="0"/>
        <w:autoSpaceDN w:val="0"/>
        <w:spacing w:after="0" w:line="259" w:lineRule="auto"/>
        <w:ind w:right="365"/>
        <w:contextualSpacing w:val="0"/>
        <w:jc w:val="both"/>
        <w:rPr>
          <w:rFonts w:asciiTheme="minorHAnsi" w:hAnsiTheme="minorHAnsi" w:cstheme="minorHAnsi"/>
          <w:sz w:val="24"/>
        </w:rPr>
      </w:pPr>
      <w:r w:rsidRPr="009F6662">
        <w:rPr>
          <w:rFonts w:asciiTheme="minorHAnsi" w:hAnsiTheme="minorHAnsi" w:cstheme="minorHAnsi"/>
          <w:sz w:val="24"/>
        </w:rPr>
        <w:t>The transmission elements under outage due to the following reasons shall be deemed to be available:</w:t>
      </w:r>
    </w:p>
    <w:p w14:paraId="3C13B730" w14:textId="77777777" w:rsidR="00090072" w:rsidRPr="009F6662" w:rsidRDefault="00090072" w:rsidP="008B48A6">
      <w:pPr>
        <w:pStyle w:val="ListParagraph"/>
        <w:widowControl w:val="0"/>
        <w:numPr>
          <w:ilvl w:val="0"/>
          <w:numId w:val="57"/>
        </w:numPr>
        <w:tabs>
          <w:tab w:val="left" w:pos="1438"/>
          <w:tab w:val="left" w:pos="1440"/>
        </w:tabs>
        <w:autoSpaceDE w:val="0"/>
        <w:autoSpaceDN w:val="0"/>
        <w:spacing w:before="160" w:after="0" w:line="259" w:lineRule="auto"/>
        <w:ind w:right="356"/>
        <w:contextualSpacing w:val="0"/>
        <w:jc w:val="both"/>
        <w:rPr>
          <w:rFonts w:asciiTheme="minorHAnsi" w:hAnsiTheme="minorHAnsi" w:cstheme="minorHAnsi"/>
          <w:sz w:val="24"/>
        </w:rPr>
      </w:pPr>
      <w:r w:rsidRPr="009F6662">
        <w:rPr>
          <w:rFonts w:asciiTheme="minorHAnsi" w:hAnsiTheme="minorHAnsi" w:cstheme="minorHAnsi"/>
          <w:sz w:val="24"/>
        </w:rPr>
        <w:t>Shut down availed for maintenance of another transmission scheme or construction of new element or renovation/upgradation/additional capitalization in an existing system approved by the Commission. If the other transmission scheme belongs to the transmission licensee, the Member</w:t>
      </w:r>
      <w:r w:rsidRPr="009F6662">
        <w:rPr>
          <w:rFonts w:asciiTheme="minorHAnsi" w:hAnsiTheme="minorHAnsi" w:cstheme="minorHAnsi"/>
          <w:spacing w:val="-14"/>
          <w:sz w:val="24"/>
        </w:rPr>
        <w:t xml:space="preserve"> </w:t>
      </w:r>
      <w:r w:rsidRPr="009F6662">
        <w:rPr>
          <w:rFonts w:asciiTheme="minorHAnsi" w:hAnsiTheme="minorHAnsi" w:cstheme="minorHAnsi"/>
          <w:sz w:val="24"/>
        </w:rPr>
        <w:t>Secretary,</w:t>
      </w:r>
      <w:r w:rsidRPr="009F6662">
        <w:rPr>
          <w:rFonts w:asciiTheme="minorHAnsi" w:hAnsiTheme="minorHAnsi" w:cstheme="minorHAnsi"/>
          <w:spacing w:val="-15"/>
          <w:sz w:val="24"/>
        </w:rPr>
        <w:t xml:space="preserve"> </w:t>
      </w:r>
      <w:r w:rsidRPr="009F6662">
        <w:rPr>
          <w:rFonts w:asciiTheme="minorHAnsi" w:hAnsiTheme="minorHAnsi" w:cstheme="minorHAnsi"/>
          <w:sz w:val="24"/>
        </w:rPr>
        <w:t>RPC</w:t>
      </w:r>
      <w:r w:rsidRPr="009F6662">
        <w:rPr>
          <w:rFonts w:asciiTheme="minorHAnsi" w:hAnsiTheme="minorHAnsi" w:cstheme="minorHAnsi"/>
          <w:spacing w:val="-14"/>
          <w:sz w:val="24"/>
        </w:rPr>
        <w:t xml:space="preserve"> </w:t>
      </w:r>
      <w:r w:rsidRPr="009F6662">
        <w:rPr>
          <w:rFonts w:asciiTheme="minorHAnsi" w:hAnsiTheme="minorHAnsi" w:cstheme="minorHAnsi"/>
          <w:sz w:val="24"/>
        </w:rPr>
        <w:t>may</w:t>
      </w:r>
      <w:r w:rsidRPr="009F6662">
        <w:rPr>
          <w:rFonts w:asciiTheme="minorHAnsi" w:hAnsiTheme="minorHAnsi" w:cstheme="minorHAnsi"/>
          <w:spacing w:val="-13"/>
          <w:sz w:val="24"/>
        </w:rPr>
        <w:t xml:space="preserve"> </w:t>
      </w:r>
      <w:r w:rsidRPr="009F6662">
        <w:rPr>
          <w:rFonts w:asciiTheme="minorHAnsi" w:hAnsiTheme="minorHAnsi" w:cstheme="minorHAnsi"/>
          <w:sz w:val="24"/>
        </w:rPr>
        <w:t>restrict</w:t>
      </w:r>
      <w:r w:rsidRPr="009F6662">
        <w:rPr>
          <w:rFonts w:asciiTheme="minorHAnsi" w:hAnsiTheme="minorHAnsi" w:cstheme="minorHAnsi"/>
          <w:spacing w:val="-15"/>
          <w:sz w:val="24"/>
        </w:rPr>
        <w:t xml:space="preserve"> </w:t>
      </w:r>
      <w:r w:rsidRPr="009F6662">
        <w:rPr>
          <w:rFonts w:asciiTheme="minorHAnsi" w:hAnsiTheme="minorHAnsi" w:cstheme="minorHAnsi"/>
          <w:sz w:val="24"/>
        </w:rPr>
        <w:t>the</w:t>
      </w:r>
      <w:r w:rsidRPr="009F6662">
        <w:rPr>
          <w:rFonts w:asciiTheme="minorHAnsi" w:hAnsiTheme="minorHAnsi" w:cstheme="minorHAnsi"/>
          <w:spacing w:val="-15"/>
          <w:sz w:val="24"/>
        </w:rPr>
        <w:t xml:space="preserve"> </w:t>
      </w:r>
      <w:r w:rsidRPr="009F6662">
        <w:rPr>
          <w:rFonts w:asciiTheme="minorHAnsi" w:hAnsiTheme="minorHAnsi" w:cstheme="minorHAnsi"/>
          <w:sz w:val="24"/>
        </w:rPr>
        <w:t>deemed</w:t>
      </w:r>
      <w:r w:rsidRPr="009F6662">
        <w:rPr>
          <w:rFonts w:asciiTheme="minorHAnsi" w:hAnsiTheme="minorHAnsi" w:cstheme="minorHAnsi"/>
          <w:spacing w:val="-12"/>
          <w:sz w:val="24"/>
        </w:rPr>
        <w:t xml:space="preserve"> </w:t>
      </w:r>
      <w:r w:rsidRPr="009F6662">
        <w:rPr>
          <w:rFonts w:asciiTheme="minorHAnsi" w:hAnsiTheme="minorHAnsi" w:cstheme="minorHAnsi"/>
          <w:sz w:val="24"/>
        </w:rPr>
        <w:t>availability</w:t>
      </w:r>
      <w:r w:rsidRPr="009F6662">
        <w:rPr>
          <w:rFonts w:asciiTheme="minorHAnsi" w:hAnsiTheme="minorHAnsi" w:cstheme="minorHAnsi"/>
          <w:spacing w:val="-13"/>
          <w:sz w:val="24"/>
        </w:rPr>
        <w:t xml:space="preserve"> </w:t>
      </w:r>
      <w:r w:rsidRPr="009F6662">
        <w:rPr>
          <w:rFonts w:asciiTheme="minorHAnsi" w:hAnsiTheme="minorHAnsi" w:cstheme="minorHAnsi"/>
          <w:sz w:val="24"/>
        </w:rPr>
        <w:t>period</w:t>
      </w:r>
      <w:r w:rsidRPr="009F6662">
        <w:rPr>
          <w:rFonts w:asciiTheme="minorHAnsi" w:hAnsiTheme="minorHAnsi" w:cstheme="minorHAnsi"/>
          <w:spacing w:val="-16"/>
          <w:sz w:val="24"/>
        </w:rPr>
        <w:t xml:space="preserve"> </w:t>
      </w:r>
      <w:r w:rsidRPr="009F6662">
        <w:rPr>
          <w:rFonts w:asciiTheme="minorHAnsi" w:hAnsiTheme="minorHAnsi" w:cstheme="minorHAnsi"/>
          <w:sz w:val="24"/>
        </w:rPr>
        <w:t>to</w:t>
      </w:r>
      <w:r w:rsidRPr="009F6662">
        <w:rPr>
          <w:rFonts w:asciiTheme="minorHAnsi" w:hAnsiTheme="minorHAnsi" w:cstheme="minorHAnsi"/>
          <w:spacing w:val="-12"/>
          <w:sz w:val="24"/>
        </w:rPr>
        <w:t xml:space="preserve"> </w:t>
      </w:r>
      <w:r w:rsidRPr="009F6662">
        <w:rPr>
          <w:rFonts w:asciiTheme="minorHAnsi" w:hAnsiTheme="minorHAnsi" w:cstheme="minorHAnsi"/>
          <w:sz w:val="24"/>
        </w:rPr>
        <w:t>that considered reasonable by him for the work involved. In case of a dispute regarding deemed availability, the matter may be referred to the Chairperson, CEA, within 30 days.</w:t>
      </w:r>
    </w:p>
    <w:p w14:paraId="3C13B731" w14:textId="77777777" w:rsidR="00090072" w:rsidRPr="009F6662" w:rsidRDefault="00090072" w:rsidP="008B48A6">
      <w:pPr>
        <w:pStyle w:val="ListParagraph"/>
        <w:widowControl w:val="0"/>
        <w:numPr>
          <w:ilvl w:val="0"/>
          <w:numId w:val="57"/>
        </w:numPr>
        <w:tabs>
          <w:tab w:val="left" w:pos="1438"/>
          <w:tab w:val="left" w:pos="1440"/>
        </w:tabs>
        <w:autoSpaceDE w:val="0"/>
        <w:autoSpaceDN w:val="0"/>
        <w:spacing w:before="157" w:after="0" w:line="259" w:lineRule="auto"/>
        <w:ind w:right="356"/>
        <w:contextualSpacing w:val="0"/>
        <w:jc w:val="both"/>
        <w:rPr>
          <w:rFonts w:asciiTheme="minorHAnsi" w:hAnsiTheme="minorHAnsi" w:cstheme="minorHAnsi"/>
          <w:sz w:val="24"/>
        </w:rPr>
      </w:pPr>
      <w:r w:rsidRPr="009F6662">
        <w:rPr>
          <w:rFonts w:asciiTheme="minorHAnsi" w:hAnsiTheme="minorHAnsi" w:cstheme="minorHAnsi"/>
          <w:sz w:val="24"/>
        </w:rPr>
        <w:t>Switching off of a transmission line to restrict over-voltage and manual tripping</w:t>
      </w:r>
      <w:r w:rsidRPr="009F6662">
        <w:rPr>
          <w:rFonts w:asciiTheme="minorHAnsi" w:hAnsiTheme="minorHAnsi" w:cstheme="minorHAnsi"/>
          <w:spacing w:val="-9"/>
          <w:sz w:val="24"/>
        </w:rPr>
        <w:t xml:space="preserve"> </w:t>
      </w:r>
      <w:r w:rsidRPr="009F6662">
        <w:rPr>
          <w:rFonts w:asciiTheme="minorHAnsi" w:hAnsiTheme="minorHAnsi" w:cstheme="minorHAnsi"/>
          <w:sz w:val="24"/>
        </w:rPr>
        <w:t>of</w:t>
      </w:r>
      <w:r w:rsidRPr="009F6662">
        <w:rPr>
          <w:rFonts w:asciiTheme="minorHAnsi" w:hAnsiTheme="minorHAnsi" w:cstheme="minorHAnsi"/>
          <w:spacing w:val="-7"/>
          <w:sz w:val="24"/>
        </w:rPr>
        <w:t xml:space="preserve"> </w:t>
      </w:r>
      <w:r w:rsidRPr="009F6662">
        <w:rPr>
          <w:rFonts w:asciiTheme="minorHAnsi" w:hAnsiTheme="minorHAnsi" w:cstheme="minorHAnsi"/>
          <w:sz w:val="24"/>
        </w:rPr>
        <w:t>switched</w:t>
      </w:r>
      <w:r w:rsidRPr="009F6662">
        <w:rPr>
          <w:rFonts w:asciiTheme="minorHAnsi" w:hAnsiTheme="minorHAnsi" w:cstheme="minorHAnsi"/>
          <w:spacing w:val="-9"/>
          <w:sz w:val="24"/>
        </w:rPr>
        <w:t xml:space="preserve"> </w:t>
      </w:r>
      <w:r w:rsidRPr="009F6662">
        <w:rPr>
          <w:rFonts w:asciiTheme="minorHAnsi" w:hAnsiTheme="minorHAnsi" w:cstheme="minorHAnsi"/>
          <w:sz w:val="24"/>
        </w:rPr>
        <w:t>reactors</w:t>
      </w:r>
      <w:r w:rsidRPr="009F6662">
        <w:rPr>
          <w:rFonts w:asciiTheme="minorHAnsi" w:hAnsiTheme="minorHAnsi" w:cstheme="minorHAnsi"/>
          <w:spacing w:val="-8"/>
          <w:sz w:val="24"/>
        </w:rPr>
        <w:t xml:space="preserve"> </w:t>
      </w:r>
      <w:r w:rsidRPr="009F6662">
        <w:rPr>
          <w:rFonts w:asciiTheme="minorHAnsi" w:hAnsiTheme="minorHAnsi" w:cstheme="minorHAnsi"/>
          <w:sz w:val="24"/>
        </w:rPr>
        <w:t>as</w:t>
      </w:r>
      <w:r w:rsidRPr="009F6662">
        <w:rPr>
          <w:rFonts w:asciiTheme="minorHAnsi" w:hAnsiTheme="minorHAnsi" w:cstheme="minorHAnsi"/>
          <w:spacing w:val="-10"/>
          <w:sz w:val="24"/>
        </w:rPr>
        <w:t xml:space="preserve"> </w:t>
      </w:r>
      <w:r w:rsidRPr="009F6662">
        <w:rPr>
          <w:rFonts w:asciiTheme="minorHAnsi" w:hAnsiTheme="minorHAnsi" w:cstheme="minorHAnsi"/>
          <w:sz w:val="24"/>
        </w:rPr>
        <w:t>per</w:t>
      </w:r>
      <w:r w:rsidRPr="009F6662">
        <w:rPr>
          <w:rFonts w:asciiTheme="minorHAnsi" w:hAnsiTheme="minorHAnsi" w:cstheme="minorHAnsi"/>
          <w:spacing w:val="-8"/>
          <w:sz w:val="24"/>
        </w:rPr>
        <w:t xml:space="preserve"> </w:t>
      </w:r>
      <w:r w:rsidRPr="009F6662">
        <w:rPr>
          <w:rFonts w:asciiTheme="minorHAnsi" w:hAnsiTheme="minorHAnsi" w:cstheme="minorHAnsi"/>
          <w:sz w:val="24"/>
        </w:rPr>
        <w:t>the</w:t>
      </w:r>
      <w:r w:rsidRPr="009F6662">
        <w:rPr>
          <w:rFonts w:asciiTheme="minorHAnsi" w:hAnsiTheme="minorHAnsi" w:cstheme="minorHAnsi"/>
          <w:spacing w:val="-9"/>
          <w:sz w:val="24"/>
        </w:rPr>
        <w:t xml:space="preserve"> </w:t>
      </w:r>
      <w:r w:rsidRPr="009F6662">
        <w:rPr>
          <w:rFonts w:asciiTheme="minorHAnsi" w:hAnsiTheme="minorHAnsi" w:cstheme="minorHAnsi"/>
          <w:sz w:val="24"/>
        </w:rPr>
        <w:t>directions</w:t>
      </w:r>
      <w:r w:rsidRPr="009F6662">
        <w:rPr>
          <w:rFonts w:asciiTheme="minorHAnsi" w:hAnsiTheme="minorHAnsi" w:cstheme="minorHAnsi"/>
          <w:spacing w:val="-10"/>
          <w:sz w:val="24"/>
        </w:rPr>
        <w:t xml:space="preserve"> </w:t>
      </w:r>
      <w:r w:rsidRPr="009F6662">
        <w:rPr>
          <w:rFonts w:asciiTheme="minorHAnsi" w:hAnsiTheme="minorHAnsi" w:cstheme="minorHAnsi"/>
          <w:sz w:val="24"/>
        </w:rPr>
        <w:t>of</w:t>
      </w:r>
      <w:r w:rsidRPr="009F6662">
        <w:rPr>
          <w:rFonts w:asciiTheme="minorHAnsi" w:hAnsiTheme="minorHAnsi" w:cstheme="minorHAnsi"/>
          <w:spacing w:val="-7"/>
          <w:sz w:val="24"/>
        </w:rPr>
        <w:t xml:space="preserve"> </w:t>
      </w:r>
      <w:r w:rsidRPr="009F6662">
        <w:rPr>
          <w:rFonts w:asciiTheme="minorHAnsi" w:hAnsiTheme="minorHAnsi" w:cstheme="minorHAnsi"/>
          <w:sz w:val="24"/>
        </w:rPr>
        <w:t>the</w:t>
      </w:r>
      <w:r w:rsidRPr="009F6662">
        <w:rPr>
          <w:rFonts w:asciiTheme="minorHAnsi" w:hAnsiTheme="minorHAnsi" w:cstheme="minorHAnsi"/>
          <w:spacing w:val="-7"/>
          <w:sz w:val="24"/>
        </w:rPr>
        <w:t xml:space="preserve"> </w:t>
      </w:r>
      <w:r w:rsidRPr="009F6662">
        <w:rPr>
          <w:rFonts w:asciiTheme="minorHAnsi" w:hAnsiTheme="minorHAnsi" w:cstheme="minorHAnsi"/>
          <w:sz w:val="24"/>
        </w:rPr>
        <w:t>concerned</w:t>
      </w:r>
      <w:r w:rsidRPr="009F6662">
        <w:rPr>
          <w:rFonts w:asciiTheme="minorHAnsi" w:hAnsiTheme="minorHAnsi" w:cstheme="minorHAnsi"/>
          <w:spacing w:val="-12"/>
          <w:sz w:val="24"/>
        </w:rPr>
        <w:t xml:space="preserve"> </w:t>
      </w:r>
      <w:r w:rsidRPr="009F6662">
        <w:rPr>
          <w:rFonts w:asciiTheme="minorHAnsi" w:hAnsiTheme="minorHAnsi" w:cstheme="minorHAnsi"/>
          <w:sz w:val="24"/>
        </w:rPr>
        <w:t>RLDC.</w:t>
      </w:r>
    </w:p>
    <w:p w14:paraId="3C13B732" w14:textId="77777777" w:rsidR="00090072" w:rsidRPr="009F6662" w:rsidRDefault="00090072" w:rsidP="008B48A6">
      <w:pPr>
        <w:pStyle w:val="ListParagraph"/>
        <w:widowControl w:val="0"/>
        <w:numPr>
          <w:ilvl w:val="0"/>
          <w:numId w:val="57"/>
        </w:numPr>
        <w:tabs>
          <w:tab w:val="left" w:pos="1438"/>
          <w:tab w:val="left" w:pos="1440"/>
        </w:tabs>
        <w:autoSpaceDE w:val="0"/>
        <w:autoSpaceDN w:val="0"/>
        <w:spacing w:before="160" w:after="0" w:line="259" w:lineRule="auto"/>
        <w:ind w:right="357"/>
        <w:contextualSpacing w:val="0"/>
        <w:jc w:val="both"/>
        <w:rPr>
          <w:rFonts w:asciiTheme="minorHAnsi" w:hAnsiTheme="minorHAnsi" w:cstheme="minorHAnsi"/>
          <w:sz w:val="24"/>
        </w:rPr>
      </w:pPr>
      <w:r w:rsidRPr="009F6662">
        <w:rPr>
          <w:rFonts w:asciiTheme="minorHAnsi" w:hAnsiTheme="minorHAnsi" w:cstheme="minorHAnsi"/>
          <w:sz w:val="24"/>
        </w:rPr>
        <w:t>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w:t>
      </w:r>
      <w:r w:rsidRPr="009F6662">
        <w:rPr>
          <w:rFonts w:asciiTheme="minorHAnsi" w:hAnsiTheme="minorHAnsi" w:cstheme="minorHAnsi"/>
          <w:spacing w:val="-9"/>
          <w:sz w:val="24"/>
        </w:rPr>
        <w:t xml:space="preserve"> </w:t>
      </w:r>
      <w:r w:rsidRPr="009F6662">
        <w:rPr>
          <w:rFonts w:asciiTheme="minorHAnsi" w:hAnsiTheme="minorHAnsi" w:cstheme="minorHAnsi"/>
          <w:sz w:val="24"/>
        </w:rPr>
        <w:t>Provided</w:t>
      </w:r>
      <w:r w:rsidRPr="009F6662">
        <w:rPr>
          <w:rFonts w:asciiTheme="minorHAnsi" w:hAnsiTheme="minorHAnsi" w:cstheme="minorHAnsi"/>
          <w:spacing w:val="-11"/>
          <w:sz w:val="24"/>
        </w:rPr>
        <w:t xml:space="preserve"> </w:t>
      </w:r>
      <w:r w:rsidRPr="009F6662">
        <w:rPr>
          <w:rFonts w:asciiTheme="minorHAnsi" w:hAnsiTheme="minorHAnsi" w:cstheme="minorHAnsi"/>
          <w:sz w:val="24"/>
        </w:rPr>
        <w:t>that</w:t>
      </w:r>
      <w:r w:rsidRPr="009F6662">
        <w:rPr>
          <w:rFonts w:asciiTheme="minorHAnsi" w:hAnsiTheme="minorHAnsi" w:cstheme="minorHAnsi"/>
          <w:spacing w:val="-12"/>
          <w:sz w:val="24"/>
        </w:rPr>
        <w:t xml:space="preserve"> </w:t>
      </w:r>
      <w:r w:rsidRPr="009F6662">
        <w:rPr>
          <w:rFonts w:asciiTheme="minorHAnsi" w:hAnsiTheme="minorHAnsi" w:cstheme="minorHAnsi"/>
          <w:sz w:val="24"/>
        </w:rPr>
        <w:t>apart</w:t>
      </w:r>
      <w:r w:rsidRPr="009F6662">
        <w:rPr>
          <w:rFonts w:asciiTheme="minorHAnsi" w:hAnsiTheme="minorHAnsi" w:cstheme="minorHAnsi"/>
          <w:spacing w:val="-10"/>
          <w:sz w:val="24"/>
        </w:rPr>
        <w:t xml:space="preserve"> </w:t>
      </w:r>
      <w:r w:rsidRPr="009F6662">
        <w:rPr>
          <w:rFonts w:asciiTheme="minorHAnsi" w:hAnsiTheme="minorHAnsi" w:cstheme="minorHAnsi"/>
          <w:sz w:val="24"/>
        </w:rPr>
        <w:t>from</w:t>
      </w:r>
      <w:r w:rsidRPr="009F6662">
        <w:rPr>
          <w:rFonts w:asciiTheme="minorHAnsi" w:hAnsiTheme="minorHAnsi" w:cstheme="minorHAnsi"/>
          <w:spacing w:val="-10"/>
          <w:sz w:val="24"/>
        </w:rPr>
        <w:t xml:space="preserve"> </w:t>
      </w:r>
      <w:r w:rsidRPr="009F6662">
        <w:rPr>
          <w:rFonts w:asciiTheme="minorHAnsi" w:hAnsiTheme="minorHAnsi" w:cstheme="minorHAnsi"/>
          <w:sz w:val="24"/>
        </w:rPr>
        <w:t>the</w:t>
      </w:r>
      <w:r w:rsidRPr="009F6662">
        <w:rPr>
          <w:rFonts w:asciiTheme="minorHAnsi" w:hAnsiTheme="minorHAnsi" w:cstheme="minorHAnsi"/>
          <w:spacing w:val="-9"/>
          <w:sz w:val="24"/>
        </w:rPr>
        <w:t xml:space="preserve"> </w:t>
      </w:r>
      <w:r w:rsidRPr="009F6662">
        <w:rPr>
          <w:rFonts w:asciiTheme="minorHAnsi" w:hAnsiTheme="minorHAnsi" w:cstheme="minorHAnsi"/>
          <w:sz w:val="24"/>
        </w:rPr>
        <w:t>deemed</w:t>
      </w:r>
      <w:r w:rsidRPr="009F6662">
        <w:rPr>
          <w:rFonts w:asciiTheme="minorHAnsi" w:hAnsiTheme="minorHAnsi" w:cstheme="minorHAnsi"/>
          <w:spacing w:val="-9"/>
          <w:sz w:val="24"/>
        </w:rPr>
        <w:t xml:space="preserve"> </w:t>
      </w:r>
      <w:r w:rsidRPr="009F6662">
        <w:rPr>
          <w:rFonts w:asciiTheme="minorHAnsi" w:hAnsiTheme="minorHAnsi" w:cstheme="minorHAnsi"/>
          <w:sz w:val="24"/>
        </w:rPr>
        <w:t>availability,</w:t>
      </w:r>
      <w:r w:rsidRPr="009F6662">
        <w:rPr>
          <w:rFonts w:asciiTheme="minorHAnsi" w:hAnsiTheme="minorHAnsi" w:cstheme="minorHAnsi"/>
          <w:spacing w:val="-9"/>
          <w:sz w:val="24"/>
        </w:rPr>
        <w:t xml:space="preserve"> </w:t>
      </w:r>
      <w:r w:rsidRPr="009F6662">
        <w:rPr>
          <w:rFonts w:asciiTheme="minorHAnsi" w:hAnsiTheme="minorHAnsi" w:cstheme="minorHAnsi"/>
          <w:sz w:val="24"/>
        </w:rPr>
        <w:t>any</w:t>
      </w:r>
      <w:r w:rsidRPr="009F6662">
        <w:rPr>
          <w:rFonts w:asciiTheme="minorHAnsi" w:hAnsiTheme="minorHAnsi" w:cstheme="minorHAnsi"/>
          <w:spacing w:val="-10"/>
          <w:sz w:val="24"/>
        </w:rPr>
        <w:t xml:space="preserve"> </w:t>
      </w:r>
      <w:r w:rsidRPr="009F6662">
        <w:rPr>
          <w:rFonts w:asciiTheme="minorHAnsi" w:hAnsiTheme="minorHAnsi" w:cstheme="minorHAnsi"/>
          <w:sz w:val="24"/>
        </w:rPr>
        <w:t>other</w:t>
      </w:r>
      <w:r w:rsidRPr="009F6662">
        <w:rPr>
          <w:rFonts w:asciiTheme="minorHAnsi" w:hAnsiTheme="minorHAnsi" w:cstheme="minorHAnsi"/>
          <w:spacing w:val="-13"/>
          <w:sz w:val="24"/>
        </w:rPr>
        <w:t xml:space="preserve"> </w:t>
      </w:r>
      <w:r w:rsidRPr="009F6662">
        <w:rPr>
          <w:rFonts w:asciiTheme="minorHAnsi" w:hAnsiTheme="minorHAnsi" w:cstheme="minorHAnsi"/>
          <w:sz w:val="24"/>
        </w:rPr>
        <w:t>costs involved</w:t>
      </w:r>
      <w:r w:rsidRPr="009F6662">
        <w:rPr>
          <w:rFonts w:asciiTheme="minorHAnsi" w:hAnsiTheme="minorHAnsi" w:cstheme="minorHAnsi"/>
          <w:spacing w:val="-2"/>
          <w:sz w:val="24"/>
        </w:rPr>
        <w:t xml:space="preserve"> </w:t>
      </w:r>
      <w:r w:rsidRPr="009F6662">
        <w:rPr>
          <w:rFonts w:asciiTheme="minorHAnsi" w:hAnsiTheme="minorHAnsi" w:cstheme="minorHAnsi"/>
          <w:sz w:val="24"/>
        </w:rPr>
        <w:t>in</w:t>
      </w:r>
      <w:r w:rsidRPr="009F6662">
        <w:rPr>
          <w:rFonts w:asciiTheme="minorHAnsi" w:hAnsiTheme="minorHAnsi" w:cstheme="minorHAnsi"/>
          <w:spacing w:val="-3"/>
          <w:sz w:val="24"/>
        </w:rPr>
        <w:t xml:space="preserve"> </w:t>
      </w:r>
      <w:r w:rsidRPr="009F6662">
        <w:rPr>
          <w:rFonts w:asciiTheme="minorHAnsi" w:hAnsiTheme="minorHAnsi" w:cstheme="minorHAnsi"/>
          <w:sz w:val="24"/>
        </w:rPr>
        <w:t>the</w:t>
      </w:r>
      <w:r w:rsidRPr="009F6662">
        <w:rPr>
          <w:rFonts w:asciiTheme="minorHAnsi" w:hAnsiTheme="minorHAnsi" w:cstheme="minorHAnsi"/>
          <w:spacing w:val="-3"/>
          <w:sz w:val="24"/>
        </w:rPr>
        <w:t xml:space="preserve"> </w:t>
      </w:r>
      <w:r w:rsidRPr="009F6662">
        <w:rPr>
          <w:rFonts w:asciiTheme="minorHAnsi" w:hAnsiTheme="minorHAnsi" w:cstheme="minorHAnsi"/>
          <w:sz w:val="24"/>
        </w:rPr>
        <w:t>process</w:t>
      </w:r>
      <w:r w:rsidRPr="009F6662">
        <w:rPr>
          <w:rFonts w:asciiTheme="minorHAnsi" w:hAnsiTheme="minorHAnsi" w:cstheme="minorHAnsi"/>
          <w:spacing w:val="-5"/>
          <w:sz w:val="24"/>
        </w:rPr>
        <w:t xml:space="preserve"> </w:t>
      </w:r>
      <w:r w:rsidRPr="009F6662">
        <w:rPr>
          <w:rFonts w:asciiTheme="minorHAnsi" w:hAnsiTheme="minorHAnsi" w:cstheme="minorHAnsi"/>
          <w:sz w:val="24"/>
        </w:rPr>
        <w:t>of</w:t>
      </w:r>
      <w:r w:rsidRPr="009F6662">
        <w:rPr>
          <w:rFonts w:asciiTheme="minorHAnsi" w:hAnsiTheme="minorHAnsi" w:cstheme="minorHAnsi"/>
          <w:spacing w:val="-3"/>
          <w:sz w:val="24"/>
        </w:rPr>
        <w:t xml:space="preserve"> </w:t>
      </w:r>
      <w:r w:rsidRPr="009F6662">
        <w:rPr>
          <w:rFonts w:asciiTheme="minorHAnsi" w:hAnsiTheme="minorHAnsi" w:cstheme="minorHAnsi"/>
          <w:sz w:val="24"/>
        </w:rPr>
        <w:t>such</w:t>
      </w:r>
      <w:r w:rsidRPr="009F6662">
        <w:rPr>
          <w:rFonts w:asciiTheme="minorHAnsi" w:hAnsiTheme="minorHAnsi" w:cstheme="minorHAnsi"/>
          <w:spacing w:val="-3"/>
          <w:sz w:val="24"/>
        </w:rPr>
        <w:t xml:space="preserve"> </w:t>
      </w:r>
      <w:r w:rsidRPr="009F6662">
        <w:rPr>
          <w:rFonts w:asciiTheme="minorHAnsi" w:hAnsiTheme="minorHAnsi" w:cstheme="minorHAnsi"/>
          <w:sz w:val="24"/>
        </w:rPr>
        <w:t>shutdown</w:t>
      </w:r>
      <w:r w:rsidRPr="009F6662">
        <w:rPr>
          <w:rFonts w:asciiTheme="minorHAnsi" w:hAnsiTheme="minorHAnsi" w:cstheme="minorHAnsi"/>
          <w:spacing w:val="-3"/>
          <w:sz w:val="24"/>
        </w:rPr>
        <w:t xml:space="preserve"> </w:t>
      </w:r>
      <w:r w:rsidRPr="009F6662">
        <w:rPr>
          <w:rFonts w:asciiTheme="minorHAnsi" w:hAnsiTheme="minorHAnsi" w:cstheme="minorHAnsi"/>
          <w:sz w:val="24"/>
        </w:rPr>
        <w:t>of</w:t>
      </w:r>
      <w:r w:rsidRPr="009F6662">
        <w:rPr>
          <w:rFonts w:asciiTheme="minorHAnsi" w:hAnsiTheme="minorHAnsi" w:cstheme="minorHAnsi"/>
          <w:spacing w:val="-4"/>
          <w:sz w:val="24"/>
        </w:rPr>
        <w:t xml:space="preserve"> </w:t>
      </w:r>
      <w:r w:rsidRPr="009F6662">
        <w:rPr>
          <w:rFonts w:asciiTheme="minorHAnsi" w:hAnsiTheme="minorHAnsi" w:cstheme="minorHAnsi"/>
          <w:sz w:val="24"/>
        </w:rPr>
        <w:t>transmission</w:t>
      </w:r>
      <w:r w:rsidRPr="009F6662">
        <w:rPr>
          <w:rFonts w:asciiTheme="minorHAnsi" w:hAnsiTheme="minorHAnsi" w:cstheme="minorHAnsi"/>
          <w:spacing w:val="-3"/>
          <w:sz w:val="24"/>
        </w:rPr>
        <w:t xml:space="preserve"> </w:t>
      </w:r>
      <w:r w:rsidRPr="009F6662">
        <w:rPr>
          <w:rFonts w:asciiTheme="minorHAnsi" w:hAnsiTheme="minorHAnsi" w:cstheme="minorHAnsi"/>
          <w:sz w:val="24"/>
        </w:rPr>
        <w:t>line</w:t>
      </w:r>
      <w:r w:rsidRPr="009F6662">
        <w:rPr>
          <w:rFonts w:asciiTheme="minorHAnsi" w:hAnsiTheme="minorHAnsi" w:cstheme="minorHAnsi"/>
          <w:spacing w:val="-2"/>
          <w:sz w:val="24"/>
        </w:rPr>
        <w:t xml:space="preserve"> </w:t>
      </w:r>
      <w:r w:rsidRPr="009F6662">
        <w:rPr>
          <w:rFonts w:asciiTheme="minorHAnsi" w:hAnsiTheme="minorHAnsi" w:cstheme="minorHAnsi"/>
          <w:sz w:val="24"/>
        </w:rPr>
        <w:t>shall</w:t>
      </w:r>
      <w:r w:rsidRPr="009F6662">
        <w:rPr>
          <w:rFonts w:asciiTheme="minorHAnsi" w:hAnsiTheme="minorHAnsi" w:cstheme="minorHAnsi"/>
          <w:spacing w:val="-3"/>
          <w:sz w:val="24"/>
        </w:rPr>
        <w:t xml:space="preserve"> </w:t>
      </w:r>
      <w:r w:rsidRPr="009F6662">
        <w:rPr>
          <w:rFonts w:asciiTheme="minorHAnsi" w:hAnsiTheme="minorHAnsi" w:cstheme="minorHAnsi"/>
          <w:sz w:val="24"/>
        </w:rPr>
        <w:t>not</w:t>
      </w:r>
      <w:r w:rsidRPr="009F6662">
        <w:rPr>
          <w:rFonts w:asciiTheme="minorHAnsi" w:hAnsiTheme="minorHAnsi" w:cstheme="minorHAnsi"/>
          <w:spacing w:val="-3"/>
          <w:sz w:val="24"/>
        </w:rPr>
        <w:t xml:space="preserve"> </w:t>
      </w:r>
      <w:r w:rsidRPr="009F6662">
        <w:rPr>
          <w:rFonts w:asciiTheme="minorHAnsi" w:hAnsiTheme="minorHAnsi" w:cstheme="minorHAnsi"/>
          <w:sz w:val="24"/>
        </w:rPr>
        <w:t>be borne by the DICs.</w:t>
      </w:r>
    </w:p>
    <w:p w14:paraId="3C13B733" w14:textId="77777777" w:rsidR="00090072" w:rsidRPr="009F6662" w:rsidRDefault="00090072" w:rsidP="00090072">
      <w:pPr>
        <w:pStyle w:val="ListParagraph"/>
        <w:tabs>
          <w:tab w:val="left" w:pos="1438"/>
          <w:tab w:val="left" w:pos="1440"/>
        </w:tabs>
        <w:spacing w:line="259" w:lineRule="auto"/>
        <w:ind w:left="1440" w:right="357"/>
        <w:rPr>
          <w:rFonts w:asciiTheme="minorHAnsi" w:hAnsiTheme="minorHAnsi" w:cstheme="minorHAnsi"/>
          <w:sz w:val="24"/>
        </w:rPr>
      </w:pPr>
    </w:p>
    <w:p w14:paraId="3C13B734" w14:textId="77777777" w:rsidR="00090072" w:rsidRPr="009F6662" w:rsidRDefault="00090072" w:rsidP="00090072">
      <w:pPr>
        <w:pStyle w:val="BodyText"/>
        <w:spacing w:before="69" w:line="259" w:lineRule="auto"/>
        <w:ind w:left="1418" w:right="364"/>
        <w:jc w:val="both"/>
        <w:rPr>
          <w:rFonts w:asciiTheme="minorHAnsi" w:hAnsiTheme="minorHAnsi" w:cstheme="minorHAnsi"/>
        </w:rPr>
      </w:pPr>
      <w:r w:rsidRPr="009F6662">
        <w:rPr>
          <w:rFonts w:asciiTheme="minorHAnsi" w:hAnsiTheme="minorHAnsi" w:cstheme="minorHAnsi"/>
        </w:rPr>
        <w:t>Provided that such deemed availability shall be considered only for the period for which DICs are not affected by the shutdown of such transmission line.</w:t>
      </w:r>
    </w:p>
    <w:p w14:paraId="3C13B735" w14:textId="77777777" w:rsidR="00090072" w:rsidRPr="009F6662" w:rsidRDefault="00090072" w:rsidP="008B48A6">
      <w:pPr>
        <w:pStyle w:val="ListParagraph"/>
        <w:widowControl w:val="0"/>
        <w:numPr>
          <w:ilvl w:val="0"/>
          <w:numId w:val="59"/>
        </w:numPr>
        <w:tabs>
          <w:tab w:val="left" w:pos="600"/>
        </w:tabs>
        <w:autoSpaceDE w:val="0"/>
        <w:autoSpaceDN w:val="0"/>
        <w:spacing w:after="0" w:line="259" w:lineRule="auto"/>
        <w:ind w:right="362"/>
        <w:contextualSpacing w:val="0"/>
        <w:jc w:val="both"/>
        <w:rPr>
          <w:rFonts w:asciiTheme="minorHAnsi" w:hAnsiTheme="minorHAnsi" w:cstheme="minorHAnsi"/>
          <w:sz w:val="24"/>
        </w:rPr>
      </w:pPr>
      <w:r w:rsidRPr="009F6662">
        <w:rPr>
          <w:rFonts w:asciiTheme="minorHAnsi" w:hAnsiTheme="minorHAnsi" w:cstheme="minorHAnsi"/>
          <w:sz w:val="24"/>
        </w:rPr>
        <w:t xml:space="preserve">For the following contingencies, the outage period of transmission elements, as certified </w:t>
      </w:r>
      <w:r w:rsidRPr="009F6662">
        <w:rPr>
          <w:rFonts w:asciiTheme="minorHAnsi" w:hAnsiTheme="minorHAnsi" w:cstheme="minorHAnsi"/>
          <w:sz w:val="24"/>
        </w:rPr>
        <w:lastRenderedPageBreak/>
        <w:t>by the Member Secretary, RPC, shall be excluded from the total time of the element under the period of consideration for the following contingencies:</w:t>
      </w:r>
    </w:p>
    <w:p w14:paraId="3C13B736" w14:textId="77777777" w:rsidR="00090072" w:rsidRPr="009F6662" w:rsidRDefault="00090072" w:rsidP="008B48A6">
      <w:pPr>
        <w:pStyle w:val="ListParagraph"/>
        <w:widowControl w:val="0"/>
        <w:numPr>
          <w:ilvl w:val="1"/>
          <w:numId w:val="59"/>
        </w:numPr>
        <w:tabs>
          <w:tab w:val="left" w:pos="1440"/>
        </w:tabs>
        <w:autoSpaceDE w:val="0"/>
        <w:autoSpaceDN w:val="0"/>
        <w:spacing w:before="160" w:after="0" w:line="259" w:lineRule="auto"/>
        <w:ind w:left="1440" w:right="359" w:hanging="567"/>
        <w:contextualSpacing w:val="0"/>
        <w:jc w:val="both"/>
        <w:rPr>
          <w:rFonts w:asciiTheme="minorHAnsi" w:hAnsiTheme="minorHAnsi" w:cstheme="minorHAnsi"/>
          <w:sz w:val="24"/>
        </w:rPr>
      </w:pPr>
      <w:r w:rsidRPr="009F6662">
        <w:rPr>
          <w:rFonts w:asciiTheme="minorHAnsi" w:hAnsiTheme="minorHAnsi" w:cstheme="minorHAnsi"/>
          <w:sz w:val="24"/>
        </w:rPr>
        <w:t>Outage</w:t>
      </w:r>
      <w:r w:rsidRPr="009F6662">
        <w:rPr>
          <w:rFonts w:asciiTheme="minorHAnsi" w:hAnsiTheme="minorHAnsi" w:cstheme="minorHAnsi"/>
          <w:spacing w:val="-7"/>
          <w:sz w:val="24"/>
        </w:rPr>
        <w:t xml:space="preserve"> </w:t>
      </w:r>
      <w:r w:rsidRPr="009F6662">
        <w:rPr>
          <w:rFonts w:asciiTheme="minorHAnsi" w:hAnsiTheme="minorHAnsi" w:cstheme="minorHAnsi"/>
          <w:sz w:val="24"/>
        </w:rPr>
        <w:t>of</w:t>
      </w:r>
      <w:r w:rsidRPr="009F6662">
        <w:rPr>
          <w:rFonts w:asciiTheme="minorHAnsi" w:hAnsiTheme="minorHAnsi" w:cstheme="minorHAnsi"/>
          <w:spacing w:val="-7"/>
          <w:sz w:val="24"/>
        </w:rPr>
        <w:t xml:space="preserve"> </w:t>
      </w:r>
      <w:r w:rsidRPr="009F6662">
        <w:rPr>
          <w:rFonts w:asciiTheme="minorHAnsi" w:hAnsiTheme="minorHAnsi" w:cstheme="minorHAnsi"/>
          <w:sz w:val="24"/>
        </w:rPr>
        <w:t>elements</w:t>
      </w:r>
      <w:r w:rsidRPr="009F6662">
        <w:rPr>
          <w:rFonts w:asciiTheme="minorHAnsi" w:hAnsiTheme="minorHAnsi" w:cstheme="minorHAnsi"/>
          <w:spacing w:val="-7"/>
          <w:sz w:val="24"/>
        </w:rPr>
        <w:t xml:space="preserve"> </w:t>
      </w:r>
      <w:r w:rsidRPr="009F6662">
        <w:rPr>
          <w:rFonts w:asciiTheme="minorHAnsi" w:hAnsiTheme="minorHAnsi" w:cstheme="minorHAnsi"/>
          <w:sz w:val="24"/>
        </w:rPr>
        <w:t>due</w:t>
      </w:r>
      <w:r w:rsidRPr="009F6662">
        <w:rPr>
          <w:rFonts w:asciiTheme="minorHAnsi" w:hAnsiTheme="minorHAnsi" w:cstheme="minorHAnsi"/>
          <w:spacing w:val="-7"/>
          <w:sz w:val="24"/>
        </w:rPr>
        <w:t xml:space="preserve"> </w:t>
      </w:r>
      <w:r w:rsidRPr="009F6662">
        <w:rPr>
          <w:rFonts w:asciiTheme="minorHAnsi" w:hAnsiTheme="minorHAnsi" w:cstheme="minorHAnsi"/>
          <w:sz w:val="24"/>
        </w:rPr>
        <w:t>to</w:t>
      </w:r>
      <w:r w:rsidRPr="009F6662">
        <w:rPr>
          <w:rFonts w:asciiTheme="minorHAnsi" w:hAnsiTheme="minorHAnsi" w:cstheme="minorHAnsi"/>
          <w:spacing w:val="-7"/>
          <w:sz w:val="24"/>
        </w:rPr>
        <w:t xml:space="preserve"> </w:t>
      </w:r>
      <w:r w:rsidRPr="009F6662">
        <w:rPr>
          <w:rFonts w:asciiTheme="minorHAnsi" w:hAnsiTheme="minorHAnsi" w:cstheme="minorHAnsi"/>
          <w:sz w:val="24"/>
        </w:rPr>
        <w:t>force</w:t>
      </w:r>
      <w:r w:rsidRPr="009F6662">
        <w:rPr>
          <w:rFonts w:asciiTheme="minorHAnsi" w:hAnsiTheme="minorHAnsi" w:cstheme="minorHAnsi"/>
          <w:spacing w:val="-8"/>
          <w:sz w:val="24"/>
        </w:rPr>
        <w:t xml:space="preserve"> </w:t>
      </w:r>
      <w:r w:rsidRPr="009F6662">
        <w:rPr>
          <w:rFonts w:asciiTheme="minorHAnsi" w:hAnsiTheme="minorHAnsi" w:cstheme="minorHAnsi"/>
          <w:sz w:val="24"/>
        </w:rPr>
        <w:t>majeure</w:t>
      </w:r>
      <w:r w:rsidRPr="009F6662">
        <w:rPr>
          <w:rFonts w:asciiTheme="minorHAnsi" w:hAnsiTheme="minorHAnsi" w:cstheme="minorHAnsi"/>
          <w:spacing w:val="-8"/>
          <w:sz w:val="24"/>
        </w:rPr>
        <w:t xml:space="preserve"> </w:t>
      </w:r>
      <w:r w:rsidRPr="009F6662">
        <w:rPr>
          <w:rFonts w:asciiTheme="minorHAnsi" w:hAnsiTheme="minorHAnsi" w:cstheme="minorHAnsi"/>
          <w:sz w:val="24"/>
        </w:rPr>
        <w:t>events</w:t>
      </w:r>
      <w:r w:rsidRPr="009F6662">
        <w:rPr>
          <w:rFonts w:asciiTheme="minorHAnsi" w:hAnsiTheme="minorHAnsi" w:cstheme="minorHAnsi"/>
          <w:spacing w:val="-7"/>
          <w:sz w:val="24"/>
        </w:rPr>
        <w:t xml:space="preserve"> </w:t>
      </w:r>
      <w:r w:rsidRPr="009F6662">
        <w:rPr>
          <w:rFonts w:asciiTheme="minorHAnsi" w:hAnsiTheme="minorHAnsi" w:cstheme="minorHAnsi"/>
          <w:sz w:val="24"/>
        </w:rPr>
        <w:t>beyond</w:t>
      </w:r>
      <w:r w:rsidRPr="009F6662">
        <w:rPr>
          <w:rFonts w:asciiTheme="minorHAnsi" w:hAnsiTheme="minorHAnsi" w:cstheme="minorHAnsi"/>
          <w:spacing w:val="-7"/>
          <w:sz w:val="24"/>
        </w:rPr>
        <w:t xml:space="preserve"> </w:t>
      </w:r>
      <w:r w:rsidRPr="009F6662">
        <w:rPr>
          <w:rFonts w:asciiTheme="minorHAnsi" w:hAnsiTheme="minorHAnsi" w:cstheme="minorHAnsi"/>
          <w:sz w:val="24"/>
        </w:rPr>
        <w:t>the</w:t>
      </w:r>
      <w:r w:rsidRPr="009F6662">
        <w:rPr>
          <w:rFonts w:asciiTheme="minorHAnsi" w:hAnsiTheme="minorHAnsi" w:cstheme="minorHAnsi"/>
          <w:spacing w:val="-7"/>
          <w:sz w:val="24"/>
        </w:rPr>
        <w:t xml:space="preserve"> </w:t>
      </w:r>
      <w:r w:rsidRPr="009F6662">
        <w:rPr>
          <w:rFonts w:asciiTheme="minorHAnsi" w:hAnsiTheme="minorHAnsi" w:cstheme="minorHAnsi"/>
          <w:sz w:val="24"/>
        </w:rPr>
        <w:t>control</w:t>
      </w:r>
      <w:r w:rsidRPr="009F6662">
        <w:rPr>
          <w:rFonts w:asciiTheme="minorHAnsi" w:hAnsiTheme="minorHAnsi" w:cstheme="minorHAnsi"/>
          <w:spacing w:val="-8"/>
          <w:sz w:val="24"/>
        </w:rPr>
        <w:t xml:space="preserve"> </w:t>
      </w:r>
      <w:r w:rsidRPr="009F6662">
        <w:rPr>
          <w:rFonts w:asciiTheme="minorHAnsi" w:hAnsiTheme="minorHAnsi" w:cstheme="minorHAnsi"/>
          <w:sz w:val="24"/>
        </w:rPr>
        <w:t>of</w:t>
      </w:r>
      <w:r w:rsidRPr="009F6662">
        <w:rPr>
          <w:rFonts w:asciiTheme="minorHAnsi" w:hAnsiTheme="minorHAnsi" w:cstheme="minorHAnsi"/>
          <w:spacing w:val="-7"/>
          <w:sz w:val="24"/>
        </w:rPr>
        <w:t xml:space="preserve"> </w:t>
      </w:r>
      <w:r w:rsidRPr="009F6662">
        <w:rPr>
          <w:rFonts w:asciiTheme="minorHAnsi" w:hAnsiTheme="minorHAnsi" w:cstheme="minorHAnsi"/>
          <w:sz w:val="24"/>
        </w:rPr>
        <w:t>the transmission</w:t>
      </w:r>
      <w:r w:rsidRPr="009F6662">
        <w:rPr>
          <w:rFonts w:asciiTheme="minorHAnsi" w:hAnsiTheme="minorHAnsi" w:cstheme="minorHAnsi"/>
          <w:spacing w:val="-2"/>
          <w:sz w:val="24"/>
        </w:rPr>
        <w:t xml:space="preserve"> </w:t>
      </w:r>
      <w:r w:rsidRPr="009F6662">
        <w:rPr>
          <w:rFonts w:asciiTheme="minorHAnsi" w:hAnsiTheme="minorHAnsi" w:cstheme="minorHAnsi"/>
          <w:sz w:val="24"/>
        </w:rPr>
        <w:t>licensee.</w:t>
      </w:r>
      <w:r w:rsidRPr="009F6662">
        <w:rPr>
          <w:rFonts w:asciiTheme="minorHAnsi" w:hAnsiTheme="minorHAnsi" w:cstheme="minorHAnsi"/>
          <w:spacing w:val="-7"/>
          <w:sz w:val="24"/>
        </w:rPr>
        <w:t xml:space="preserve"> </w:t>
      </w:r>
      <w:r w:rsidRPr="009F6662">
        <w:rPr>
          <w:rFonts w:asciiTheme="minorHAnsi" w:hAnsiTheme="minorHAnsi" w:cstheme="minorHAnsi"/>
          <w:sz w:val="24"/>
        </w:rPr>
        <w:t>However,</w:t>
      </w:r>
      <w:r w:rsidRPr="009F6662">
        <w:rPr>
          <w:rFonts w:asciiTheme="minorHAnsi" w:hAnsiTheme="minorHAnsi" w:cstheme="minorHAnsi"/>
          <w:spacing w:val="-2"/>
          <w:sz w:val="24"/>
        </w:rPr>
        <w:t xml:space="preserve"> </w:t>
      </w:r>
      <w:r w:rsidRPr="009F6662">
        <w:rPr>
          <w:rFonts w:asciiTheme="minorHAnsi" w:hAnsiTheme="minorHAnsi" w:cstheme="minorHAnsi"/>
          <w:sz w:val="24"/>
        </w:rPr>
        <w:t>whether</w:t>
      </w:r>
      <w:r w:rsidRPr="009F6662">
        <w:rPr>
          <w:rFonts w:asciiTheme="minorHAnsi" w:hAnsiTheme="minorHAnsi" w:cstheme="minorHAnsi"/>
          <w:spacing w:val="-4"/>
          <w:sz w:val="24"/>
        </w:rPr>
        <w:t xml:space="preserve"> </w:t>
      </w:r>
      <w:r w:rsidRPr="009F6662">
        <w:rPr>
          <w:rFonts w:asciiTheme="minorHAnsi" w:hAnsiTheme="minorHAnsi" w:cstheme="minorHAnsi"/>
          <w:sz w:val="24"/>
        </w:rPr>
        <w:t>the</w:t>
      </w:r>
      <w:r w:rsidRPr="009F6662">
        <w:rPr>
          <w:rFonts w:asciiTheme="minorHAnsi" w:hAnsiTheme="minorHAnsi" w:cstheme="minorHAnsi"/>
          <w:spacing w:val="-5"/>
          <w:sz w:val="24"/>
        </w:rPr>
        <w:t xml:space="preserve"> </w:t>
      </w:r>
      <w:r w:rsidRPr="009F6662">
        <w:rPr>
          <w:rFonts w:asciiTheme="minorHAnsi" w:hAnsiTheme="minorHAnsi" w:cstheme="minorHAnsi"/>
          <w:sz w:val="24"/>
        </w:rPr>
        <w:t>same</w:t>
      </w:r>
      <w:r w:rsidRPr="009F6662">
        <w:rPr>
          <w:rFonts w:asciiTheme="minorHAnsi" w:hAnsiTheme="minorHAnsi" w:cstheme="minorHAnsi"/>
          <w:spacing w:val="-2"/>
          <w:sz w:val="24"/>
        </w:rPr>
        <w:t xml:space="preserve"> </w:t>
      </w:r>
      <w:r w:rsidRPr="009F6662">
        <w:rPr>
          <w:rFonts w:asciiTheme="minorHAnsi" w:hAnsiTheme="minorHAnsi" w:cstheme="minorHAnsi"/>
          <w:sz w:val="24"/>
        </w:rPr>
        <w:t>outage</w:t>
      </w:r>
      <w:r w:rsidRPr="009F6662">
        <w:rPr>
          <w:rFonts w:asciiTheme="minorHAnsi" w:hAnsiTheme="minorHAnsi" w:cstheme="minorHAnsi"/>
          <w:spacing w:val="-2"/>
          <w:sz w:val="24"/>
        </w:rPr>
        <w:t xml:space="preserve"> </w:t>
      </w:r>
      <w:r w:rsidRPr="009F6662">
        <w:rPr>
          <w:rFonts w:asciiTheme="minorHAnsi" w:hAnsiTheme="minorHAnsi" w:cstheme="minorHAnsi"/>
          <w:sz w:val="24"/>
        </w:rPr>
        <w:t>is</w:t>
      </w:r>
      <w:r w:rsidRPr="009F6662">
        <w:rPr>
          <w:rFonts w:asciiTheme="minorHAnsi" w:hAnsiTheme="minorHAnsi" w:cstheme="minorHAnsi"/>
          <w:spacing w:val="-5"/>
          <w:sz w:val="24"/>
        </w:rPr>
        <w:t xml:space="preserve"> </w:t>
      </w:r>
      <w:r w:rsidRPr="009F6662">
        <w:rPr>
          <w:rFonts w:asciiTheme="minorHAnsi" w:hAnsiTheme="minorHAnsi" w:cstheme="minorHAnsi"/>
          <w:sz w:val="24"/>
        </w:rPr>
        <w:t>due</w:t>
      </w:r>
      <w:r w:rsidRPr="009F6662">
        <w:rPr>
          <w:rFonts w:asciiTheme="minorHAnsi" w:hAnsiTheme="minorHAnsi" w:cstheme="minorHAnsi"/>
          <w:spacing w:val="-4"/>
          <w:sz w:val="24"/>
        </w:rPr>
        <w:t xml:space="preserve"> </w:t>
      </w:r>
      <w:r w:rsidRPr="009F6662">
        <w:rPr>
          <w:rFonts w:asciiTheme="minorHAnsi" w:hAnsiTheme="minorHAnsi" w:cstheme="minorHAnsi"/>
          <w:sz w:val="24"/>
        </w:rPr>
        <w:t>to</w:t>
      </w:r>
      <w:r w:rsidRPr="009F6662">
        <w:rPr>
          <w:rFonts w:asciiTheme="minorHAnsi" w:hAnsiTheme="minorHAnsi" w:cstheme="minorHAnsi"/>
          <w:spacing w:val="-4"/>
          <w:sz w:val="24"/>
        </w:rPr>
        <w:t xml:space="preserve"> </w:t>
      </w:r>
      <w:r w:rsidRPr="009F6662">
        <w:rPr>
          <w:rFonts w:asciiTheme="minorHAnsi" w:hAnsiTheme="minorHAnsi" w:cstheme="minorHAnsi"/>
          <w:sz w:val="24"/>
        </w:rPr>
        <w:t>force majeure</w:t>
      </w:r>
      <w:r w:rsidRPr="009F6662">
        <w:rPr>
          <w:rFonts w:asciiTheme="minorHAnsi" w:hAnsiTheme="minorHAnsi" w:cstheme="minorHAnsi"/>
          <w:spacing w:val="-17"/>
          <w:sz w:val="24"/>
        </w:rPr>
        <w:t xml:space="preserve"> </w:t>
      </w:r>
      <w:r w:rsidRPr="009F6662">
        <w:rPr>
          <w:rFonts w:asciiTheme="minorHAnsi" w:hAnsiTheme="minorHAnsi" w:cstheme="minorHAnsi"/>
          <w:sz w:val="24"/>
        </w:rPr>
        <w:t>(not</w:t>
      </w:r>
      <w:r w:rsidRPr="009F6662">
        <w:rPr>
          <w:rFonts w:asciiTheme="minorHAnsi" w:hAnsiTheme="minorHAnsi" w:cstheme="minorHAnsi"/>
          <w:spacing w:val="-17"/>
          <w:sz w:val="24"/>
        </w:rPr>
        <w:t xml:space="preserve"> </w:t>
      </w:r>
      <w:r w:rsidRPr="009F6662">
        <w:rPr>
          <w:rFonts w:asciiTheme="minorHAnsi" w:hAnsiTheme="minorHAnsi" w:cstheme="minorHAnsi"/>
          <w:sz w:val="24"/>
        </w:rPr>
        <w:t>design</w:t>
      </w:r>
      <w:r w:rsidRPr="009F6662">
        <w:rPr>
          <w:rFonts w:asciiTheme="minorHAnsi" w:hAnsiTheme="minorHAnsi" w:cstheme="minorHAnsi"/>
          <w:spacing w:val="-16"/>
          <w:sz w:val="24"/>
        </w:rPr>
        <w:t xml:space="preserve"> </w:t>
      </w:r>
      <w:r w:rsidRPr="009F6662">
        <w:rPr>
          <w:rFonts w:asciiTheme="minorHAnsi" w:hAnsiTheme="minorHAnsi" w:cstheme="minorHAnsi"/>
          <w:sz w:val="24"/>
        </w:rPr>
        <w:t>failure)</w:t>
      </w:r>
      <w:r w:rsidRPr="009F6662">
        <w:rPr>
          <w:rFonts w:asciiTheme="minorHAnsi" w:hAnsiTheme="minorHAnsi" w:cstheme="minorHAnsi"/>
          <w:spacing w:val="-17"/>
          <w:sz w:val="24"/>
        </w:rPr>
        <w:t xml:space="preserve"> </w:t>
      </w:r>
      <w:r w:rsidRPr="009F6662">
        <w:rPr>
          <w:rFonts w:asciiTheme="minorHAnsi" w:hAnsiTheme="minorHAnsi" w:cstheme="minorHAnsi"/>
          <w:sz w:val="24"/>
        </w:rPr>
        <w:t>will</w:t>
      </w:r>
      <w:r w:rsidRPr="009F6662">
        <w:rPr>
          <w:rFonts w:asciiTheme="minorHAnsi" w:hAnsiTheme="minorHAnsi" w:cstheme="minorHAnsi"/>
          <w:spacing w:val="-17"/>
          <w:sz w:val="24"/>
        </w:rPr>
        <w:t xml:space="preserve"> </w:t>
      </w:r>
      <w:r w:rsidRPr="009F6662">
        <w:rPr>
          <w:rFonts w:asciiTheme="minorHAnsi" w:hAnsiTheme="minorHAnsi" w:cstheme="minorHAnsi"/>
          <w:sz w:val="24"/>
        </w:rPr>
        <w:t>be</w:t>
      </w:r>
      <w:r w:rsidRPr="009F6662">
        <w:rPr>
          <w:rFonts w:asciiTheme="minorHAnsi" w:hAnsiTheme="minorHAnsi" w:cstheme="minorHAnsi"/>
          <w:spacing w:val="-17"/>
          <w:sz w:val="24"/>
        </w:rPr>
        <w:t xml:space="preserve"> </w:t>
      </w:r>
      <w:r w:rsidRPr="009F6662">
        <w:rPr>
          <w:rFonts w:asciiTheme="minorHAnsi" w:hAnsiTheme="minorHAnsi" w:cstheme="minorHAnsi"/>
          <w:sz w:val="24"/>
        </w:rPr>
        <w:t>verified</w:t>
      </w:r>
      <w:r w:rsidRPr="009F6662">
        <w:rPr>
          <w:rFonts w:asciiTheme="minorHAnsi" w:hAnsiTheme="minorHAnsi" w:cstheme="minorHAnsi"/>
          <w:spacing w:val="-16"/>
          <w:sz w:val="24"/>
        </w:rPr>
        <w:t xml:space="preserve"> </w:t>
      </w:r>
      <w:r w:rsidRPr="009F6662">
        <w:rPr>
          <w:rFonts w:asciiTheme="minorHAnsi" w:hAnsiTheme="minorHAnsi" w:cstheme="minorHAnsi"/>
          <w:sz w:val="24"/>
        </w:rPr>
        <w:t>by</w:t>
      </w:r>
      <w:r w:rsidRPr="009F6662">
        <w:rPr>
          <w:rFonts w:asciiTheme="minorHAnsi" w:hAnsiTheme="minorHAnsi" w:cstheme="minorHAnsi"/>
          <w:spacing w:val="-17"/>
          <w:sz w:val="24"/>
        </w:rPr>
        <w:t xml:space="preserve"> </w:t>
      </w:r>
      <w:r w:rsidRPr="009F6662">
        <w:rPr>
          <w:rFonts w:asciiTheme="minorHAnsi" w:hAnsiTheme="minorHAnsi" w:cstheme="minorHAnsi"/>
          <w:sz w:val="24"/>
        </w:rPr>
        <w:t>the</w:t>
      </w:r>
      <w:r w:rsidRPr="009F6662">
        <w:rPr>
          <w:rFonts w:asciiTheme="minorHAnsi" w:hAnsiTheme="minorHAnsi" w:cstheme="minorHAnsi"/>
          <w:spacing w:val="-17"/>
          <w:sz w:val="24"/>
        </w:rPr>
        <w:t xml:space="preserve"> </w:t>
      </w:r>
      <w:r w:rsidRPr="009F6662">
        <w:rPr>
          <w:rFonts w:asciiTheme="minorHAnsi" w:hAnsiTheme="minorHAnsi" w:cstheme="minorHAnsi"/>
          <w:sz w:val="24"/>
        </w:rPr>
        <w:t>Member</w:t>
      </w:r>
      <w:r w:rsidRPr="009F6662">
        <w:rPr>
          <w:rFonts w:asciiTheme="minorHAnsi" w:hAnsiTheme="minorHAnsi" w:cstheme="minorHAnsi"/>
          <w:spacing w:val="-16"/>
          <w:sz w:val="24"/>
        </w:rPr>
        <w:t xml:space="preserve"> </w:t>
      </w:r>
      <w:r w:rsidRPr="009F6662">
        <w:rPr>
          <w:rFonts w:asciiTheme="minorHAnsi" w:hAnsiTheme="minorHAnsi" w:cstheme="minorHAnsi"/>
          <w:sz w:val="24"/>
        </w:rPr>
        <w:t>Secretary,</w:t>
      </w:r>
      <w:r w:rsidRPr="009F6662">
        <w:rPr>
          <w:rFonts w:asciiTheme="minorHAnsi" w:hAnsiTheme="minorHAnsi" w:cstheme="minorHAnsi"/>
          <w:spacing w:val="-17"/>
          <w:sz w:val="24"/>
        </w:rPr>
        <w:t xml:space="preserve"> </w:t>
      </w:r>
      <w:r w:rsidRPr="009F6662">
        <w:rPr>
          <w:rFonts w:asciiTheme="minorHAnsi" w:hAnsiTheme="minorHAnsi" w:cstheme="minorHAnsi"/>
          <w:sz w:val="24"/>
        </w:rPr>
        <w:t>RPC. A</w:t>
      </w:r>
      <w:r w:rsidRPr="009F6662">
        <w:rPr>
          <w:rFonts w:asciiTheme="minorHAnsi" w:hAnsiTheme="minorHAnsi" w:cstheme="minorHAnsi"/>
          <w:spacing w:val="-2"/>
          <w:sz w:val="24"/>
        </w:rPr>
        <w:t xml:space="preserve"> </w:t>
      </w:r>
      <w:r w:rsidRPr="009F6662">
        <w:rPr>
          <w:rFonts w:asciiTheme="minorHAnsi" w:hAnsiTheme="minorHAnsi" w:cstheme="minorHAnsi"/>
          <w:sz w:val="24"/>
        </w:rPr>
        <w:t>reasonable restoration time for the element shall be considered by the Member Secretary, RPC, and any additional time taken by the transmission</w:t>
      </w:r>
      <w:r w:rsidRPr="009F6662">
        <w:rPr>
          <w:rFonts w:asciiTheme="minorHAnsi" w:hAnsiTheme="minorHAnsi" w:cstheme="minorHAnsi"/>
          <w:spacing w:val="-17"/>
          <w:sz w:val="24"/>
        </w:rPr>
        <w:t xml:space="preserve"> </w:t>
      </w:r>
      <w:r w:rsidRPr="009F6662">
        <w:rPr>
          <w:rFonts w:asciiTheme="minorHAnsi" w:hAnsiTheme="minorHAnsi" w:cstheme="minorHAnsi"/>
          <w:sz w:val="24"/>
        </w:rPr>
        <w:t>licensee</w:t>
      </w:r>
      <w:r w:rsidRPr="009F6662">
        <w:rPr>
          <w:rFonts w:asciiTheme="minorHAnsi" w:hAnsiTheme="minorHAnsi" w:cstheme="minorHAnsi"/>
          <w:spacing w:val="-17"/>
          <w:sz w:val="24"/>
        </w:rPr>
        <w:t xml:space="preserve"> </w:t>
      </w:r>
      <w:r w:rsidRPr="009F6662">
        <w:rPr>
          <w:rFonts w:asciiTheme="minorHAnsi" w:hAnsiTheme="minorHAnsi" w:cstheme="minorHAnsi"/>
          <w:sz w:val="24"/>
        </w:rPr>
        <w:t>for</w:t>
      </w:r>
      <w:r w:rsidRPr="009F6662">
        <w:rPr>
          <w:rFonts w:asciiTheme="minorHAnsi" w:hAnsiTheme="minorHAnsi" w:cstheme="minorHAnsi"/>
          <w:spacing w:val="-16"/>
          <w:sz w:val="24"/>
        </w:rPr>
        <w:t xml:space="preserve"> </w:t>
      </w:r>
      <w:r w:rsidRPr="009F6662">
        <w:rPr>
          <w:rFonts w:asciiTheme="minorHAnsi" w:hAnsiTheme="minorHAnsi" w:cstheme="minorHAnsi"/>
          <w:sz w:val="24"/>
        </w:rPr>
        <w:t>restoration</w:t>
      </w:r>
      <w:r w:rsidRPr="009F6662">
        <w:rPr>
          <w:rFonts w:asciiTheme="minorHAnsi" w:hAnsiTheme="minorHAnsi" w:cstheme="minorHAnsi"/>
          <w:spacing w:val="-17"/>
          <w:sz w:val="24"/>
        </w:rPr>
        <w:t xml:space="preserve"> </w:t>
      </w:r>
      <w:r w:rsidRPr="009F6662">
        <w:rPr>
          <w:rFonts w:asciiTheme="minorHAnsi" w:hAnsiTheme="minorHAnsi" w:cstheme="minorHAnsi"/>
          <w:sz w:val="24"/>
        </w:rPr>
        <w:t>of</w:t>
      </w:r>
      <w:r w:rsidRPr="009F6662">
        <w:rPr>
          <w:rFonts w:asciiTheme="minorHAnsi" w:hAnsiTheme="minorHAnsi" w:cstheme="minorHAnsi"/>
          <w:spacing w:val="-17"/>
          <w:sz w:val="24"/>
        </w:rPr>
        <w:t xml:space="preserve"> </w:t>
      </w:r>
      <w:r w:rsidRPr="009F6662">
        <w:rPr>
          <w:rFonts w:asciiTheme="minorHAnsi" w:hAnsiTheme="minorHAnsi" w:cstheme="minorHAnsi"/>
          <w:sz w:val="24"/>
        </w:rPr>
        <w:t>the</w:t>
      </w:r>
      <w:r w:rsidRPr="009F6662">
        <w:rPr>
          <w:rFonts w:asciiTheme="minorHAnsi" w:hAnsiTheme="minorHAnsi" w:cstheme="minorHAnsi"/>
          <w:spacing w:val="-17"/>
          <w:sz w:val="24"/>
        </w:rPr>
        <w:t xml:space="preserve"> </w:t>
      </w:r>
      <w:r w:rsidRPr="009F6662">
        <w:rPr>
          <w:rFonts w:asciiTheme="minorHAnsi" w:hAnsiTheme="minorHAnsi" w:cstheme="minorHAnsi"/>
          <w:sz w:val="24"/>
        </w:rPr>
        <w:t>element</w:t>
      </w:r>
      <w:r w:rsidRPr="009F6662">
        <w:rPr>
          <w:rFonts w:asciiTheme="minorHAnsi" w:hAnsiTheme="minorHAnsi" w:cstheme="minorHAnsi"/>
          <w:spacing w:val="-16"/>
          <w:sz w:val="24"/>
        </w:rPr>
        <w:t xml:space="preserve"> </w:t>
      </w:r>
      <w:r w:rsidRPr="009F6662">
        <w:rPr>
          <w:rFonts w:asciiTheme="minorHAnsi" w:hAnsiTheme="minorHAnsi" w:cstheme="minorHAnsi"/>
          <w:sz w:val="24"/>
        </w:rPr>
        <w:t>beyond</w:t>
      </w:r>
      <w:r w:rsidRPr="009F6662">
        <w:rPr>
          <w:rFonts w:asciiTheme="minorHAnsi" w:hAnsiTheme="minorHAnsi" w:cstheme="minorHAnsi"/>
          <w:spacing w:val="-17"/>
          <w:sz w:val="24"/>
        </w:rPr>
        <w:t xml:space="preserve"> </w:t>
      </w:r>
      <w:r w:rsidRPr="009F6662">
        <w:rPr>
          <w:rFonts w:asciiTheme="minorHAnsi" w:hAnsiTheme="minorHAnsi" w:cstheme="minorHAnsi"/>
          <w:sz w:val="24"/>
        </w:rPr>
        <w:t>the</w:t>
      </w:r>
      <w:r w:rsidRPr="009F6662">
        <w:rPr>
          <w:rFonts w:asciiTheme="minorHAnsi" w:hAnsiTheme="minorHAnsi" w:cstheme="minorHAnsi"/>
          <w:spacing w:val="-17"/>
          <w:sz w:val="24"/>
        </w:rPr>
        <w:t xml:space="preserve"> </w:t>
      </w:r>
      <w:r w:rsidRPr="009F6662">
        <w:rPr>
          <w:rFonts w:asciiTheme="minorHAnsi" w:hAnsiTheme="minorHAnsi" w:cstheme="minorHAnsi"/>
          <w:sz w:val="24"/>
        </w:rPr>
        <w:t>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3C13B737" w14:textId="77777777" w:rsidR="00090072" w:rsidRPr="009F6662" w:rsidRDefault="00090072" w:rsidP="008B48A6">
      <w:pPr>
        <w:pStyle w:val="ListParagraph"/>
        <w:widowControl w:val="0"/>
        <w:numPr>
          <w:ilvl w:val="1"/>
          <w:numId w:val="59"/>
        </w:numPr>
        <w:tabs>
          <w:tab w:val="left" w:pos="1437"/>
          <w:tab w:val="left" w:pos="1440"/>
        </w:tabs>
        <w:autoSpaceDE w:val="0"/>
        <w:autoSpaceDN w:val="0"/>
        <w:spacing w:before="156" w:after="0" w:line="259" w:lineRule="auto"/>
        <w:ind w:left="1440" w:right="353" w:hanging="567"/>
        <w:contextualSpacing w:val="0"/>
        <w:jc w:val="both"/>
        <w:rPr>
          <w:rFonts w:asciiTheme="minorHAnsi" w:hAnsiTheme="minorHAnsi" w:cstheme="minorHAnsi"/>
          <w:sz w:val="24"/>
        </w:rPr>
      </w:pPr>
      <w:r w:rsidRPr="009F6662">
        <w:rPr>
          <w:rFonts w:asciiTheme="minorHAnsi" w:hAnsiTheme="minorHAnsi" w:cstheme="minorHAnsi"/>
          <w:sz w:val="24"/>
        </w:rPr>
        <w:t>Outage caused by grid incident/disturbance not attributable to the transmission</w:t>
      </w:r>
      <w:r w:rsidRPr="009F6662">
        <w:rPr>
          <w:rFonts w:asciiTheme="minorHAnsi" w:hAnsiTheme="minorHAnsi" w:cstheme="minorHAnsi"/>
          <w:spacing w:val="-12"/>
          <w:sz w:val="24"/>
        </w:rPr>
        <w:t xml:space="preserve"> </w:t>
      </w:r>
      <w:r w:rsidRPr="009F6662">
        <w:rPr>
          <w:rFonts w:asciiTheme="minorHAnsi" w:hAnsiTheme="minorHAnsi" w:cstheme="minorHAnsi"/>
          <w:sz w:val="24"/>
        </w:rPr>
        <w:t>licensee,</w:t>
      </w:r>
      <w:r w:rsidRPr="009F6662">
        <w:rPr>
          <w:rFonts w:asciiTheme="minorHAnsi" w:hAnsiTheme="minorHAnsi" w:cstheme="minorHAnsi"/>
          <w:spacing w:val="-16"/>
          <w:sz w:val="24"/>
        </w:rPr>
        <w:t xml:space="preserve"> </w:t>
      </w:r>
      <w:r w:rsidRPr="009F6662">
        <w:rPr>
          <w:rFonts w:asciiTheme="minorHAnsi" w:hAnsiTheme="minorHAnsi" w:cstheme="minorHAnsi"/>
          <w:sz w:val="24"/>
        </w:rPr>
        <w:t>e.g.</w:t>
      </w:r>
      <w:r w:rsidRPr="009F6662">
        <w:rPr>
          <w:rFonts w:asciiTheme="minorHAnsi" w:hAnsiTheme="minorHAnsi" w:cstheme="minorHAnsi"/>
          <w:spacing w:val="-14"/>
          <w:sz w:val="24"/>
        </w:rPr>
        <w:t xml:space="preserve"> </w:t>
      </w:r>
      <w:r w:rsidRPr="009F6662">
        <w:rPr>
          <w:rFonts w:asciiTheme="minorHAnsi" w:hAnsiTheme="minorHAnsi" w:cstheme="minorHAnsi"/>
          <w:sz w:val="24"/>
        </w:rPr>
        <w:t>faults</w:t>
      </w:r>
      <w:r w:rsidRPr="009F6662">
        <w:rPr>
          <w:rFonts w:asciiTheme="minorHAnsi" w:hAnsiTheme="minorHAnsi" w:cstheme="minorHAnsi"/>
          <w:spacing w:val="-13"/>
          <w:sz w:val="24"/>
        </w:rPr>
        <w:t xml:space="preserve"> </w:t>
      </w:r>
      <w:r w:rsidRPr="009F6662">
        <w:rPr>
          <w:rFonts w:asciiTheme="minorHAnsi" w:hAnsiTheme="minorHAnsi" w:cstheme="minorHAnsi"/>
          <w:sz w:val="24"/>
        </w:rPr>
        <w:t>in</w:t>
      </w:r>
      <w:r w:rsidRPr="009F6662">
        <w:rPr>
          <w:rFonts w:asciiTheme="minorHAnsi" w:hAnsiTheme="minorHAnsi" w:cstheme="minorHAnsi"/>
          <w:spacing w:val="-15"/>
          <w:sz w:val="24"/>
        </w:rPr>
        <w:t xml:space="preserve"> </w:t>
      </w:r>
      <w:r w:rsidRPr="009F6662">
        <w:rPr>
          <w:rFonts w:asciiTheme="minorHAnsi" w:hAnsiTheme="minorHAnsi" w:cstheme="minorHAnsi"/>
          <w:sz w:val="24"/>
        </w:rPr>
        <w:t>a</w:t>
      </w:r>
      <w:r w:rsidRPr="009F6662">
        <w:rPr>
          <w:rFonts w:asciiTheme="minorHAnsi" w:hAnsiTheme="minorHAnsi" w:cstheme="minorHAnsi"/>
          <w:spacing w:val="-12"/>
          <w:sz w:val="24"/>
        </w:rPr>
        <w:t xml:space="preserve"> </w:t>
      </w:r>
      <w:r w:rsidRPr="009F6662">
        <w:rPr>
          <w:rFonts w:asciiTheme="minorHAnsi" w:hAnsiTheme="minorHAnsi" w:cstheme="minorHAnsi"/>
          <w:sz w:val="24"/>
        </w:rPr>
        <w:t>substation</w:t>
      </w:r>
      <w:r w:rsidRPr="009F6662">
        <w:rPr>
          <w:rFonts w:asciiTheme="minorHAnsi" w:hAnsiTheme="minorHAnsi" w:cstheme="minorHAnsi"/>
          <w:spacing w:val="-14"/>
          <w:sz w:val="24"/>
        </w:rPr>
        <w:t xml:space="preserve"> </w:t>
      </w:r>
      <w:r w:rsidRPr="009F6662">
        <w:rPr>
          <w:rFonts w:asciiTheme="minorHAnsi" w:hAnsiTheme="minorHAnsi" w:cstheme="minorHAnsi"/>
          <w:sz w:val="24"/>
        </w:rPr>
        <w:t>or</w:t>
      </w:r>
      <w:r w:rsidRPr="009F6662">
        <w:rPr>
          <w:rFonts w:asciiTheme="minorHAnsi" w:hAnsiTheme="minorHAnsi" w:cstheme="minorHAnsi"/>
          <w:spacing w:val="-13"/>
          <w:sz w:val="24"/>
        </w:rPr>
        <w:t xml:space="preserve"> </w:t>
      </w:r>
      <w:r w:rsidRPr="009F6662">
        <w:rPr>
          <w:rFonts w:asciiTheme="minorHAnsi" w:hAnsiTheme="minorHAnsi" w:cstheme="minorHAnsi"/>
          <w:sz w:val="24"/>
        </w:rPr>
        <w:t>bays</w:t>
      </w:r>
      <w:r w:rsidRPr="009F6662">
        <w:rPr>
          <w:rFonts w:asciiTheme="minorHAnsi" w:hAnsiTheme="minorHAnsi" w:cstheme="minorHAnsi"/>
          <w:spacing w:val="-15"/>
          <w:sz w:val="24"/>
        </w:rPr>
        <w:t xml:space="preserve"> </w:t>
      </w:r>
      <w:r w:rsidRPr="009F6662">
        <w:rPr>
          <w:rFonts w:asciiTheme="minorHAnsi" w:hAnsiTheme="minorHAnsi" w:cstheme="minorHAnsi"/>
          <w:sz w:val="24"/>
        </w:rPr>
        <w:t>owned</w:t>
      </w:r>
      <w:r w:rsidRPr="009F6662">
        <w:rPr>
          <w:rFonts w:asciiTheme="minorHAnsi" w:hAnsiTheme="minorHAnsi" w:cstheme="minorHAnsi"/>
          <w:spacing w:val="-14"/>
          <w:sz w:val="24"/>
        </w:rPr>
        <w:t xml:space="preserve"> </w:t>
      </w:r>
      <w:r w:rsidRPr="009F6662">
        <w:rPr>
          <w:rFonts w:asciiTheme="minorHAnsi" w:hAnsiTheme="minorHAnsi" w:cstheme="minorHAnsi"/>
          <w:sz w:val="24"/>
        </w:rPr>
        <w:t>by</w:t>
      </w:r>
      <w:r w:rsidRPr="009F6662">
        <w:rPr>
          <w:rFonts w:asciiTheme="minorHAnsi" w:hAnsiTheme="minorHAnsi" w:cstheme="minorHAnsi"/>
          <w:spacing w:val="-15"/>
          <w:sz w:val="24"/>
        </w:rPr>
        <w:t xml:space="preserve"> </w:t>
      </w:r>
      <w:r w:rsidRPr="009F6662">
        <w:rPr>
          <w:rFonts w:asciiTheme="minorHAnsi" w:hAnsiTheme="minorHAnsi" w:cstheme="minorHAnsi"/>
          <w:sz w:val="24"/>
        </w:rPr>
        <w:t>another agency causing an outage of the transmission licensee’s elements, and tripping</w:t>
      </w:r>
      <w:r w:rsidRPr="009F6662">
        <w:rPr>
          <w:rFonts w:asciiTheme="minorHAnsi" w:hAnsiTheme="minorHAnsi" w:cstheme="minorHAnsi"/>
          <w:spacing w:val="-12"/>
          <w:sz w:val="24"/>
        </w:rPr>
        <w:t xml:space="preserve"> </w:t>
      </w:r>
      <w:r w:rsidRPr="009F6662">
        <w:rPr>
          <w:rFonts w:asciiTheme="minorHAnsi" w:hAnsiTheme="minorHAnsi" w:cstheme="minorHAnsi"/>
          <w:sz w:val="24"/>
        </w:rPr>
        <w:t>of</w:t>
      </w:r>
      <w:r w:rsidRPr="009F6662">
        <w:rPr>
          <w:rFonts w:asciiTheme="minorHAnsi" w:hAnsiTheme="minorHAnsi" w:cstheme="minorHAnsi"/>
          <w:spacing w:val="-10"/>
          <w:sz w:val="24"/>
        </w:rPr>
        <w:t xml:space="preserve"> </w:t>
      </w:r>
      <w:r w:rsidRPr="009F6662">
        <w:rPr>
          <w:rFonts w:asciiTheme="minorHAnsi" w:hAnsiTheme="minorHAnsi" w:cstheme="minorHAnsi"/>
          <w:sz w:val="24"/>
        </w:rPr>
        <w:t>lines,</w:t>
      </w:r>
      <w:r w:rsidRPr="009F6662">
        <w:rPr>
          <w:rFonts w:asciiTheme="minorHAnsi" w:hAnsiTheme="minorHAnsi" w:cstheme="minorHAnsi"/>
          <w:spacing w:val="-10"/>
          <w:sz w:val="24"/>
        </w:rPr>
        <w:t xml:space="preserve"> </w:t>
      </w:r>
      <w:r w:rsidRPr="009F6662">
        <w:rPr>
          <w:rFonts w:asciiTheme="minorHAnsi" w:hAnsiTheme="minorHAnsi" w:cstheme="minorHAnsi"/>
          <w:sz w:val="24"/>
        </w:rPr>
        <w:t>ICTs,</w:t>
      </w:r>
      <w:r w:rsidRPr="009F6662">
        <w:rPr>
          <w:rFonts w:asciiTheme="minorHAnsi" w:hAnsiTheme="minorHAnsi" w:cstheme="minorHAnsi"/>
          <w:spacing w:val="-13"/>
          <w:sz w:val="24"/>
        </w:rPr>
        <w:t xml:space="preserve"> </w:t>
      </w:r>
      <w:r w:rsidRPr="009F6662">
        <w:rPr>
          <w:rFonts w:asciiTheme="minorHAnsi" w:hAnsiTheme="minorHAnsi" w:cstheme="minorHAnsi"/>
          <w:sz w:val="24"/>
        </w:rPr>
        <w:t>HVDC,</w:t>
      </w:r>
      <w:r w:rsidRPr="009F6662">
        <w:rPr>
          <w:rFonts w:asciiTheme="minorHAnsi" w:hAnsiTheme="minorHAnsi" w:cstheme="minorHAnsi"/>
          <w:spacing w:val="-10"/>
          <w:sz w:val="24"/>
        </w:rPr>
        <w:t xml:space="preserve"> </w:t>
      </w:r>
      <w:r w:rsidRPr="009F6662">
        <w:rPr>
          <w:rFonts w:asciiTheme="minorHAnsi" w:hAnsiTheme="minorHAnsi" w:cstheme="minorHAnsi"/>
          <w:sz w:val="24"/>
        </w:rPr>
        <w:t>etc.,</w:t>
      </w:r>
      <w:r w:rsidRPr="009F6662">
        <w:rPr>
          <w:rFonts w:asciiTheme="minorHAnsi" w:hAnsiTheme="minorHAnsi" w:cstheme="minorHAnsi"/>
          <w:spacing w:val="-13"/>
          <w:sz w:val="24"/>
        </w:rPr>
        <w:t xml:space="preserve"> </w:t>
      </w:r>
      <w:r w:rsidRPr="009F6662">
        <w:rPr>
          <w:rFonts w:asciiTheme="minorHAnsi" w:hAnsiTheme="minorHAnsi" w:cstheme="minorHAnsi"/>
          <w:sz w:val="24"/>
        </w:rPr>
        <w:t>due</w:t>
      </w:r>
      <w:r w:rsidRPr="009F6662">
        <w:rPr>
          <w:rFonts w:asciiTheme="minorHAnsi" w:hAnsiTheme="minorHAnsi" w:cstheme="minorHAnsi"/>
          <w:spacing w:val="-12"/>
          <w:sz w:val="24"/>
        </w:rPr>
        <w:t xml:space="preserve"> </w:t>
      </w:r>
      <w:r w:rsidRPr="009F6662">
        <w:rPr>
          <w:rFonts w:asciiTheme="minorHAnsi" w:hAnsiTheme="minorHAnsi" w:cstheme="minorHAnsi"/>
          <w:sz w:val="24"/>
        </w:rPr>
        <w:t>to</w:t>
      </w:r>
      <w:r w:rsidRPr="009F6662">
        <w:rPr>
          <w:rFonts w:asciiTheme="minorHAnsi" w:hAnsiTheme="minorHAnsi" w:cstheme="minorHAnsi"/>
          <w:spacing w:val="-8"/>
          <w:sz w:val="24"/>
        </w:rPr>
        <w:t xml:space="preserve"> </w:t>
      </w:r>
      <w:r w:rsidRPr="009F6662">
        <w:rPr>
          <w:rFonts w:asciiTheme="minorHAnsi" w:hAnsiTheme="minorHAnsi" w:cstheme="minorHAnsi"/>
          <w:sz w:val="24"/>
        </w:rPr>
        <w:t>grid</w:t>
      </w:r>
      <w:r w:rsidRPr="009F6662">
        <w:rPr>
          <w:rFonts w:asciiTheme="minorHAnsi" w:hAnsiTheme="minorHAnsi" w:cstheme="minorHAnsi"/>
          <w:spacing w:val="-12"/>
          <w:sz w:val="24"/>
        </w:rPr>
        <w:t xml:space="preserve"> </w:t>
      </w:r>
      <w:r w:rsidRPr="009F6662">
        <w:rPr>
          <w:rFonts w:asciiTheme="minorHAnsi" w:hAnsiTheme="minorHAnsi" w:cstheme="minorHAnsi"/>
          <w:sz w:val="24"/>
        </w:rPr>
        <w:t>disturbance.</w:t>
      </w:r>
      <w:r w:rsidRPr="009F6662">
        <w:rPr>
          <w:rFonts w:asciiTheme="minorHAnsi" w:hAnsiTheme="minorHAnsi" w:cstheme="minorHAnsi"/>
          <w:spacing w:val="-13"/>
          <w:sz w:val="24"/>
        </w:rPr>
        <w:t xml:space="preserve"> </w:t>
      </w:r>
      <w:r w:rsidRPr="009F6662">
        <w:rPr>
          <w:rFonts w:asciiTheme="minorHAnsi" w:hAnsiTheme="minorHAnsi" w:cstheme="minorHAnsi"/>
          <w:sz w:val="24"/>
        </w:rPr>
        <w:t>However,</w:t>
      </w:r>
      <w:r w:rsidRPr="009F6662">
        <w:rPr>
          <w:rFonts w:asciiTheme="minorHAnsi" w:hAnsiTheme="minorHAnsi" w:cstheme="minorHAnsi"/>
          <w:spacing w:val="-13"/>
          <w:sz w:val="24"/>
        </w:rPr>
        <w:t xml:space="preserve"> </w:t>
      </w:r>
      <w:r w:rsidRPr="009F6662">
        <w:rPr>
          <w:rFonts w:asciiTheme="minorHAnsi" w:hAnsiTheme="minorHAnsi" w:cstheme="minorHAnsi"/>
          <w:sz w:val="24"/>
        </w:rPr>
        <w:t>if</w:t>
      </w:r>
      <w:r w:rsidRPr="009F6662">
        <w:rPr>
          <w:rFonts w:asciiTheme="minorHAnsi" w:hAnsiTheme="minorHAnsi" w:cstheme="minorHAnsi"/>
          <w:spacing w:val="-11"/>
          <w:sz w:val="24"/>
        </w:rPr>
        <w:t xml:space="preserve"> </w:t>
      </w:r>
      <w:r w:rsidRPr="009F6662">
        <w:rPr>
          <w:rFonts w:asciiTheme="minorHAnsi" w:hAnsiTheme="minorHAnsi" w:cstheme="minorHAnsi"/>
          <w:sz w:val="24"/>
        </w:rPr>
        <w:t>the element</w:t>
      </w:r>
      <w:r w:rsidRPr="009F6662">
        <w:rPr>
          <w:rFonts w:asciiTheme="minorHAnsi" w:hAnsiTheme="minorHAnsi" w:cstheme="minorHAnsi"/>
          <w:spacing w:val="-17"/>
          <w:sz w:val="24"/>
        </w:rPr>
        <w:t xml:space="preserve"> </w:t>
      </w:r>
      <w:r w:rsidRPr="009F6662">
        <w:rPr>
          <w:rFonts w:asciiTheme="minorHAnsi" w:hAnsiTheme="minorHAnsi" w:cstheme="minorHAnsi"/>
          <w:sz w:val="24"/>
        </w:rPr>
        <w:t>is</w:t>
      </w:r>
      <w:r w:rsidRPr="009F6662">
        <w:rPr>
          <w:rFonts w:asciiTheme="minorHAnsi" w:hAnsiTheme="minorHAnsi" w:cstheme="minorHAnsi"/>
          <w:spacing w:val="-17"/>
          <w:sz w:val="24"/>
        </w:rPr>
        <w:t xml:space="preserve"> </w:t>
      </w:r>
      <w:r w:rsidRPr="009F6662">
        <w:rPr>
          <w:rFonts w:asciiTheme="minorHAnsi" w:hAnsiTheme="minorHAnsi" w:cstheme="minorHAnsi"/>
          <w:sz w:val="24"/>
        </w:rPr>
        <w:t>not</w:t>
      </w:r>
      <w:r w:rsidRPr="009F6662">
        <w:rPr>
          <w:rFonts w:asciiTheme="minorHAnsi" w:hAnsiTheme="minorHAnsi" w:cstheme="minorHAnsi"/>
          <w:spacing w:val="-16"/>
          <w:sz w:val="24"/>
        </w:rPr>
        <w:t xml:space="preserve"> </w:t>
      </w:r>
      <w:r w:rsidRPr="009F6662">
        <w:rPr>
          <w:rFonts w:asciiTheme="minorHAnsi" w:hAnsiTheme="minorHAnsi" w:cstheme="minorHAnsi"/>
          <w:sz w:val="24"/>
        </w:rPr>
        <w:t>restored</w:t>
      </w:r>
      <w:r w:rsidRPr="009F6662">
        <w:rPr>
          <w:rFonts w:asciiTheme="minorHAnsi" w:hAnsiTheme="minorHAnsi" w:cstheme="minorHAnsi"/>
          <w:spacing w:val="-17"/>
          <w:sz w:val="24"/>
        </w:rPr>
        <w:t xml:space="preserve"> </w:t>
      </w:r>
      <w:r w:rsidRPr="009F6662">
        <w:rPr>
          <w:rFonts w:asciiTheme="minorHAnsi" w:hAnsiTheme="minorHAnsi" w:cstheme="minorHAnsi"/>
          <w:sz w:val="24"/>
        </w:rPr>
        <w:t>on</w:t>
      </w:r>
      <w:r w:rsidRPr="009F6662">
        <w:rPr>
          <w:rFonts w:asciiTheme="minorHAnsi" w:hAnsiTheme="minorHAnsi" w:cstheme="minorHAnsi"/>
          <w:spacing w:val="-17"/>
          <w:sz w:val="24"/>
        </w:rPr>
        <w:t xml:space="preserve"> </w:t>
      </w:r>
      <w:r w:rsidRPr="009F6662">
        <w:rPr>
          <w:rFonts w:asciiTheme="minorHAnsi" w:hAnsiTheme="minorHAnsi" w:cstheme="minorHAnsi"/>
          <w:sz w:val="24"/>
        </w:rPr>
        <w:t>receipt</w:t>
      </w:r>
      <w:r w:rsidRPr="009F6662">
        <w:rPr>
          <w:rFonts w:asciiTheme="minorHAnsi" w:hAnsiTheme="minorHAnsi" w:cstheme="minorHAnsi"/>
          <w:spacing w:val="-17"/>
          <w:sz w:val="24"/>
        </w:rPr>
        <w:t xml:space="preserve"> </w:t>
      </w:r>
      <w:r w:rsidRPr="009F6662">
        <w:rPr>
          <w:rFonts w:asciiTheme="minorHAnsi" w:hAnsiTheme="minorHAnsi" w:cstheme="minorHAnsi"/>
          <w:sz w:val="24"/>
        </w:rPr>
        <w:t>of</w:t>
      </w:r>
      <w:r w:rsidRPr="009F6662">
        <w:rPr>
          <w:rFonts w:asciiTheme="minorHAnsi" w:hAnsiTheme="minorHAnsi" w:cstheme="minorHAnsi"/>
          <w:spacing w:val="-16"/>
          <w:sz w:val="24"/>
        </w:rPr>
        <w:t xml:space="preserve"> </w:t>
      </w:r>
      <w:r w:rsidRPr="009F6662">
        <w:rPr>
          <w:rFonts w:asciiTheme="minorHAnsi" w:hAnsiTheme="minorHAnsi" w:cstheme="minorHAnsi"/>
          <w:sz w:val="24"/>
        </w:rPr>
        <w:t>direction</w:t>
      </w:r>
      <w:r w:rsidRPr="009F6662">
        <w:rPr>
          <w:rFonts w:asciiTheme="minorHAnsi" w:hAnsiTheme="minorHAnsi" w:cstheme="minorHAnsi"/>
          <w:spacing w:val="-17"/>
          <w:sz w:val="24"/>
        </w:rPr>
        <w:t xml:space="preserve"> </w:t>
      </w:r>
      <w:r w:rsidRPr="009F6662">
        <w:rPr>
          <w:rFonts w:asciiTheme="minorHAnsi" w:hAnsiTheme="minorHAnsi" w:cstheme="minorHAnsi"/>
          <w:sz w:val="24"/>
        </w:rPr>
        <w:t>from</w:t>
      </w:r>
      <w:r w:rsidRPr="009F6662">
        <w:rPr>
          <w:rFonts w:asciiTheme="minorHAnsi" w:hAnsiTheme="minorHAnsi" w:cstheme="minorHAnsi"/>
          <w:spacing w:val="-17"/>
          <w:sz w:val="24"/>
        </w:rPr>
        <w:t xml:space="preserve"> </w:t>
      </w:r>
      <w:r w:rsidRPr="009F6662">
        <w:rPr>
          <w:rFonts w:asciiTheme="minorHAnsi" w:hAnsiTheme="minorHAnsi" w:cstheme="minorHAnsi"/>
          <w:sz w:val="24"/>
        </w:rPr>
        <w:t>RLDC</w:t>
      </w:r>
      <w:r w:rsidRPr="009F6662">
        <w:rPr>
          <w:rFonts w:asciiTheme="minorHAnsi" w:hAnsiTheme="minorHAnsi" w:cstheme="minorHAnsi"/>
          <w:spacing w:val="-16"/>
          <w:sz w:val="24"/>
        </w:rPr>
        <w:t xml:space="preserve"> </w:t>
      </w:r>
      <w:r w:rsidRPr="009F6662">
        <w:rPr>
          <w:rFonts w:asciiTheme="minorHAnsi" w:hAnsiTheme="minorHAnsi" w:cstheme="minorHAnsi"/>
          <w:sz w:val="24"/>
        </w:rPr>
        <w:t>while</w:t>
      </w:r>
      <w:r w:rsidRPr="009F6662">
        <w:rPr>
          <w:rFonts w:asciiTheme="minorHAnsi" w:hAnsiTheme="minorHAnsi" w:cstheme="minorHAnsi"/>
          <w:spacing w:val="-17"/>
          <w:sz w:val="24"/>
        </w:rPr>
        <w:t xml:space="preserve"> </w:t>
      </w:r>
      <w:r w:rsidRPr="009F6662">
        <w:rPr>
          <w:rFonts w:asciiTheme="minorHAnsi" w:hAnsiTheme="minorHAnsi" w:cstheme="minorHAnsi"/>
          <w:sz w:val="24"/>
        </w:rPr>
        <w:t>normalizing the system</w:t>
      </w:r>
      <w:r w:rsidRPr="009F6662">
        <w:rPr>
          <w:rFonts w:asciiTheme="minorHAnsi" w:hAnsiTheme="minorHAnsi" w:cstheme="minorHAnsi"/>
          <w:spacing w:val="-1"/>
          <w:sz w:val="24"/>
        </w:rPr>
        <w:t xml:space="preserve"> </w:t>
      </w:r>
      <w:r w:rsidRPr="009F6662">
        <w:rPr>
          <w:rFonts w:asciiTheme="minorHAnsi" w:hAnsiTheme="minorHAnsi" w:cstheme="minorHAnsi"/>
          <w:sz w:val="24"/>
        </w:rPr>
        <w:t>following grid incident/disturbance within reasonable time, the element will be considered not available for the period of outage after issuance of RLDC’s direction for restoration;</w:t>
      </w:r>
    </w:p>
    <w:p w14:paraId="3C13B738" w14:textId="77777777" w:rsidR="00090072" w:rsidRPr="009F6662" w:rsidRDefault="00090072" w:rsidP="008B48A6">
      <w:pPr>
        <w:pStyle w:val="ListParagraph"/>
        <w:widowControl w:val="0"/>
        <w:numPr>
          <w:ilvl w:val="1"/>
          <w:numId w:val="59"/>
        </w:numPr>
        <w:tabs>
          <w:tab w:val="left" w:pos="1438"/>
          <w:tab w:val="left" w:pos="1440"/>
        </w:tabs>
        <w:autoSpaceDE w:val="0"/>
        <w:autoSpaceDN w:val="0"/>
        <w:spacing w:before="160" w:after="0" w:line="259" w:lineRule="auto"/>
        <w:ind w:left="1440" w:right="355" w:hanging="567"/>
        <w:contextualSpacing w:val="0"/>
        <w:jc w:val="both"/>
        <w:rPr>
          <w:rFonts w:asciiTheme="minorHAnsi" w:hAnsiTheme="minorHAnsi" w:cstheme="minorHAnsi"/>
          <w:sz w:val="24"/>
        </w:rPr>
      </w:pPr>
      <w:r w:rsidRPr="009F6662">
        <w:rPr>
          <w:rFonts w:asciiTheme="minorHAnsi" w:hAnsiTheme="minorHAnsi" w:cstheme="minorHAnsi"/>
          <w:sz w:val="24"/>
        </w:rPr>
        <w:t>The</w:t>
      </w:r>
      <w:r w:rsidRPr="009F6662">
        <w:rPr>
          <w:rFonts w:asciiTheme="minorHAnsi" w:hAnsiTheme="minorHAnsi" w:cstheme="minorHAnsi"/>
          <w:spacing w:val="-12"/>
          <w:sz w:val="24"/>
        </w:rPr>
        <w:t xml:space="preserve"> </w:t>
      </w:r>
      <w:r w:rsidRPr="009F6662">
        <w:rPr>
          <w:rFonts w:asciiTheme="minorHAnsi" w:hAnsiTheme="minorHAnsi" w:cstheme="minorHAnsi"/>
          <w:sz w:val="24"/>
        </w:rPr>
        <w:t>outage</w:t>
      </w:r>
      <w:r w:rsidRPr="009F6662">
        <w:rPr>
          <w:rFonts w:asciiTheme="minorHAnsi" w:hAnsiTheme="minorHAnsi" w:cstheme="minorHAnsi"/>
          <w:spacing w:val="-12"/>
          <w:sz w:val="24"/>
        </w:rPr>
        <w:t xml:space="preserve"> </w:t>
      </w:r>
      <w:r w:rsidRPr="009F6662">
        <w:rPr>
          <w:rFonts w:asciiTheme="minorHAnsi" w:hAnsiTheme="minorHAnsi" w:cstheme="minorHAnsi"/>
          <w:sz w:val="24"/>
        </w:rPr>
        <w:t>period</w:t>
      </w:r>
      <w:r w:rsidRPr="009F6662">
        <w:rPr>
          <w:rFonts w:asciiTheme="minorHAnsi" w:hAnsiTheme="minorHAnsi" w:cstheme="minorHAnsi"/>
          <w:spacing w:val="-12"/>
          <w:sz w:val="24"/>
        </w:rPr>
        <w:t xml:space="preserve"> </w:t>
      </w:r>
      <w:r w:rsidRPr="009F6662">
        <w:rPr>
          <w:rFonts w:asciiTheme="minorHAnsi" w:hAnsiTheme="minorHAnsi" w:cstheme="minorHAnsi"/>
          <w:sz w:val="24"/>
        </w:rPr>
        <w:t>which</w:t>
      </w:r>
      <w:r w:rsidRPr="009F6662">
        <w:rPr>
          <w:rFonts w:asciiTheme="minorHAnsi" w:hAnsiTheme="minorHAnsi" w:cstheme="minorHAnsi"/>
          <w:spacing w:val="-9"/>
          <w:sz w:val="24"/>
        </w:rPr>
        <w:t xml:space="preserve"> </w:t>
      </w:r>
      <w:r w:rsidRPr="009F6662">
        <w:rPr>
          <w:rFonts w:asciiTheme="minorHAnsi" w:hAnsiTheme="minorHAnsi" w:cstheme="minorHAnsi"/>
          <w:sz w:val="24"/>
        </w:rPr>
        <w:t>can</w:t>
      </w:r>
      <w:r w:rsidRPr="009F6662">
        <w:rPr>
          <w:rFonts w:asciiTheme="minorHAnsi" w:hAnsiTheme="minorHAnsi" w:cstheme="minorHAnsi"/>
          <w:spacing w:val="-12"/>
          <w:sz w:val="24"/>
        </w:rPr>
        <w:t xml:space="preserve"> </w:t>
      </w:r>
      <w:r w:rsidRPr="009F6662">
        <w:rPr>
          <w:rFonts w:asciiTheme="minorHAnsi" w:hAnsiTheme="minorHAnsi" w:cstheme="minorHAnsi"/>
          <w:sz w:val="24"/>
        </w:rPr>
        <w:t>be</w:t>
      </w:r>
      <w:r w:rsidRPr="009F6662">
        <w:rPr>
          <w:rFonts w:asciiTheme="minorHAnsi" w:hAnsiTheme="minorHAnsi" w:cstheme="minorHAnsi"/>
          <w:spacing w:val="-12"/>
          <w:sz w:val="24"/>
        </w:rPr>
        <w:t xml:space="preserve"> </w:t>
      </w:r>
      <w:r w:rsidRPr="009F6662">
        <w:rPr>
          <w:rFonts w:asciiTheme="minorHAnsi" w:hAnsiTheme="minorHAnsi" w:cstheme="minorHAnsi"/>
          <w:sz w:val="24"/>
        </w:rPr>
        <w:t>excluded</w:t>
      </w:r>
      <w:r w:rsidRPr="009F6662">
        <w:rPr>
          <w:rFonts w:asciiTheme="minorHAnsi" w:hAnsiTheme="minorHAnsi" w:cstheme="minorHAnsi"/>
          <w:spacing w:val="-12"/>
          <w:sz w:val="24"/>
        </w:rPr>
        <w:t xml:space="preserve"> </w:t>
      </w:r>
      <w:r w:rsidRPr="009F6662">
        <w:rPr>
          <w:rFonts w:asciiTheme="minorHAnsi" w:hAnsiTheme="minorHAnsi" w:cstheme="minorHAnsi"/>
          <w:sz w:val="24"/>
        </w:rPr>
        <w:t>for</w:t>
      </w:r>
      <w:r w:rsidRPr="009F6662">
        <w:rPr>
          <w:rFonts w:asciiTheme="minorHAnsi" w:hAnsiTheme="minorHAnsi" w:cstheme="minorHAnsi"/>
          <w:spacing w:val="-13"/>
          <w:sz w:val="24"/>
        </w:rPr>
        <w:t xml:space="preserve"> </w:t>
      </w:r>
      <w:r w:rsidRPr="009F6662">
        <w:rPr>
          <w:rFonts w:asciiTheme="minorHAnsi" w:hAnsiTheme="minorHAnsi" w:cstheme="minorHAnsi"/>
          <w:sz w:val="24"/>
        </w:rPr>
        <w:t>the</w:t>
      </w:r>
      <w:r w:rsidRPr="009F6662">
        <w:rPr>
          <w:rFonts w:asciiTheme="minorHAnsi" w:hAnsiTheme="minorHAnsi" w:cstheme="minorHAnsi"/>
          <w:spacing w:val="-12"/>
          <w:sz w:val="24"/>
        </w:rPr>
        <w:t xml:space="preserve"> </w:t>
      </w:r>
      <w:r w:rsidRPr="009F6662">
        <w:rPr>
          <w:rFonts w:asciiTheme="minorHAnsi" w:hAnsiTheme="minorHAnsi" w:cstheme="minorHAnsi"/>
          <w:sz w:val="24"/>
        </w:rPr>
        <w:t>purpose</w:t>
      </w:r>
      <w:r w:rsidRPr="009F6662">
        <w:rPr>
          <w:rFonts w:asciiTheme="minorHAnsi" w:hAnsiTheme="minorHAnsi" w:cstheme="minorHAnsi"/>
          <w:spacing w:val="-12"/>
          <w:sz w:val="24"/>
        </w:rPr>
        <w:t xml:space="preserve"> </w:t>
      </w:r>
      <w:r w:rsidRPr="009F6662">
        <w:rPr>
          <w:rFonts w:asciiTheme="minorHAnsi" w:hAnsiTheme="minorHAnsi" w:cstheme="minorHAnsi"/>
          <w:sz w:val="24"/>
        </w:rPr>
        <w:t>of</w:t>
      </w:r>
      <w:r w:rsidRPr="009F6662">
        <w:rPr>
          <w:rFonts w:asciiTheme="minorHAnsi" w:hAnsiTheme="minorHAnsi" w:cstheme="minorHAnsi"/>
          <w:spacing w:val="-12"/>
          <w:sz w:val="24"/>
        </w:rPr>
        <w:t xml:space="preserve"> </w:t>
      </w:r>
      <w:r w:rsidRPr="009F6662">
        <w:rPr>
          <w:rFonts w:asciiTheme="minorHAnsi" w:hAnsiTheme="minorHAnsi" w:cstheme="minorHAnsi"/>
          <w:sz w:val="24"/>
        </w:rPr>
        <w:t>sub-clause</w:t>
      </w:r>
      <w:r w:rsidRPr="009F6662">
        <w:rPr>
          <w:rFonts w:asciiTheme="minorHAnsi" w:hAnsiTheme="minorHAnsi" w:cstheme="minorHAnsi"/>
          <w:spacing w:val="-9"/>
          <w:sz w:val="24"/>
        </w:rPr>
        <w:t xml:space="preserve"> </w:t>
      </w:r>
      <w:r w:rsidRPr="009F6662">
        <w:rPr>
          <w:rFonts w:asciiTheme="minorHAnsi" w:hAnsiTheme="minorHAnsi" w:cstheme="minorHAnsi"/>
          <w:sz w:val="24"/>
        </w:rPr>
        <w:t>(i) and (ii) of this clause shall be declared as under:</w:t>
      </w:r>
    </w:p>
    <w:p w14:paraId="3C13B739" w14:textId="77777777" w:rsidR="00090072" w:rsidRPr="009F6662" w:rsidRDefault="00090072" w:rsidP="008B48A6">
      <w:pPr>
        <w:pStyle w:val="ListParagraph"/>
        <w:widowControl w:val="0"/>
        <w:numPr>
          <w:ilvl w:val="2"/>
          <w:numId w:val="59"/>
        </w:numPr>
        <w:tabs>
          <w:tab w:val="left" w:pos="1706"/>
        </w:tabs>
        <w:autoSpaceDE w:val="0"/>
        <w:autoSpaceDN w:val="0"/>
        <w:spacing w:before="160" w:after="0" w:line="240" w:lineRule="auto"/>
        <w:ind w:left="1706" w:hanging="266"/>
        <w:contextualSpacing w:val="0"/>
        <w:jc w:val="both"/>
        <w:rPr>
          <w:rFonts w:asciiTheme="minorHAnsi" w:hAnsiTheme="minorHAnsi" w:cstheme="minorHAnsi"/>
          <w:sz w:val="24"/>
        </w:rPr>
      </w:pPr>
      <w:r w:rsidRPr="009F6662">
        <w:rPr>
          <w:rFonts w:asciiTheme="minorHAnsi" w:hAnsiTheme="minorHAnsi" w:cstheme="minorHAnsi"/>
          <w:sz w:val="24"/>
        </w:rPr>
        <w:t>Maximum</w:t>
      </w:r>
      <w:r w:rsidRPr="009F6662">
        <w:rPr>
          <w:rFonts w:asciiTheme="minorHAnsi" w:hAnsiTheme="minorHAnsi" w:cstheme="minorHAnsi"/>
          <w:spacing w:val="-7"/>
          <w:sz w:val="24"/>
        </w:rPr>
        <w:t xml:space="preserve"> </w:t>
      </w:r>
      <w:r w:rsidRPr="009F6662">
        <w:rPr>
          <w:rFonts w:asciiTheme="minorHAnsi" w:hAnsiTheme="minorHAnsi" w:cstheme="minorHAnsi"/>
          <w:sz w:val="24"/>
        </w:rPr>
        <w:t>up</w:t>
      </w:r>
      <w:r w:rsidRPr="009F6662">
        <w:rPr>
          <w:rFonts w:asciiTheme="minorHAnsi" w:hAnsiTheme="minorHAnsi" w:cstheme="minorHAnsi"/>
          <w:spacing w:val="-6"/>
          <w:sz w:val="24"/>
        </w:rPr>
        <w:t xml:space="preserve"> </w:t>
      </w:r>
      <w:r w:rsidRPr="009F6662">
        <w:rPr>
          <w:rFonts w:asciiTheme="minorHAnsi" w:hAnsiTheme="minorHAnsi" w:cstheme="minorHAnsi"/>
          <w:sz w:val="24"/>
        </w:rPr>
        <w:t>to</w:t>
      </w:r>
      <w:r w:rsidRPr="009F6662">
        <w:rPr>
          <w:rFonts w:asciiTheme="minorHAnsi" w:hAnsiTheme="minorHAnsi" w:cstheme="minorHAnsi"/>
          <w:spacing w:val="-5"/>
          <w:sz w:val="24"/>
        </w:rPr>
        <w:t xml:space="preserve"> </w:t>
      </w:r>
      <w:r w:rsidRPr="009F6662">
        <w:rPr>
          <w:rFonts w:asciiTheme="minorHAnsi" w:hAnsiTheme="minorHAnsi" w:cstheme="minorHAnsi"/>
          <w:sz w:val="24"/>
        </w:rPr>
        <w:t>one</w:t>
      </w:r>
      <w:r w:rsidRPr="009F6662">
        <w:rPr>
          <w:rFonts w:asciiTheme="minorHAnsi" w:hAnsiTheme="minorHAnsi" w:cstheme="minorHAnsi"/>
          <w:spacing w:val="-6"/>
          <w:sz w:val="24"/>
        </w:rPr>
        <w:t xml:space="preserve"> </w:t>
      </w:r>
      <w:r w:rsidRPr="009F6662">
        <w:rPr>
          <w:rFonts w:asciiTheme="minorHAnsi" w:hAnsiTheme="minorHAnsi" w:cstheme="minorHAnsi"/>
          <w:sz w:val="24"/>
        </w:rPr>
        <w:t>month</w:t>
      </w:r>
      <w:r w:rsidRPr="009F6662">
        <w:rPr>
          <w:rFonts w:asciiTheme="minorHAnsi" w:hAnsiTheme="minorHAnsi" w:cstheme="minorHAnsi"/>
          <w:spacing w:val="-4"/>
          <w:sz w:val="24"/>
        </w:rPr>
        <w:t xml:space="preserve"> </w:t>
      </w:r>
      <w:r w:rsidRPr="009F6662">
        <w:rPr>
          <w:rFonts w:asciiTheme="minorHAnsi" w:hAnsiTheme="minorHAnsi" w:cstheme="minorHAnsi"/>
          <w:sz w:val="24"/>
        </w:rPr>
        <w:t>by</w:t>
      </w:r>
      <w:r w:rsidRPr="009F6662">
        <w:rPr>
          <w:rFonts w:asciiTheme="minorHAnsi" w:hAnsiTheme="minorHAnsi" w:cstheme="minorHAnsi"/>
          <w:spacing w:val="-4"/>
          <w:sz w:val="24"/>
        </w:rPr>
        <w:t xml:space="preserve"> </w:t>
      </w:r>
      <w:r w:rsidRPr="009F6662">
        <w:rPr>
          <w:rFonts w:asciiTheme="minorHAnsi" w:hAnsiTheme="minorHAnsi" w:cstheme="minorHAnsi"/>
          <w:sz w:val="24"/>
        </w:rPr>
        <w:t>the</w:t>
      </w:r>
      <w:r w:rsidRPr="009F6662">
        <w:rPr>
          <w:rFonts w:asciiTheme="minorHAnsi" w:hAnsiTheme="minorHAnsi" w:cstheme="minorHAnsi"/>
          <w:spacing w:val="-3"/>
          <w:sz w:val="24"/>
        </w:rPr>
        <w:t xml:space="preserve"> </w:t>
      </w:r>
      <w:r w:rsidRPr="009F6662">
        <w:rPr>
          <w:rFonts w:asciiTheme="minorHAnsi" w:hAnsiTheme="minorHAnsi" w:cstheme="minorHAnsi"/>
          <w:sz w:val="24"/>
        </w:rPr>
        <w:t>Member</w:t>
      </w:r>
      <w:r w:rsidRPr="009F6662">
        <w:rPr>
          <w:rFonts w:asciiTheme="minorHAnsi" w:hAnsiTheme="minorHAnsi" w:cstheme="minorHAnsi"/>
          <w:spacing w:val="-4"/>
          <w:sz w:val="24"/>
        </w:rPr>
        <w:t xml:space="preserve"> </w:t>
      </w:r>
      <w:r w:rsidRPr="009F6662">
        <w:rPr>
          <w:rFonts w:asciiTheme="minorHAnsi" w:hAnsiTheme="minorHAnsi" w:cstheme="minorHAnsi"/>
          <w:sz w:val="24"/>
        </w:rPr>
        <w:t>Secretary,</w:t>
      </w:r>
      <w:r w:rsidRPr="009F6662">
        <w:rPr>
          <w:rFonts w:asciiTheme="minorHAnsi" w:hAnsiTheme="minorHAnsi" w:cstheme="minorHAnsi"/>
          <w:spacing w:val="-3"/>
          <w:sz w:val="24"/>
        </w:rPr>
        <w:t xml:space="preserve"> </w:t>
      </w:r>
      <w:r w:rsidRPr="009F6662">
        <w:rPr>
          <w:rFonts w:asciiTheme="minorHAnsi" w:hAnsiTheme="minorHAnsi" w:cstheme="minorHAnsi"/>
          <w:spacing w:val="-4"/>
          <w:sz w:val="24"/>
        </w:rPr>
        <w:t>RPC;</w:t>
      </w:r>
    </w:p>
    <w:p w14:paraId="3C13B73A" w14:textId="77777777" w:rsidR="00090072" w:rsidRPr="009F6662" w:rsidRDefault="00090072" w:rsidP="008B48A6">
      <w:pPr>
        <w:pStyle w:val="ListParagraph"/>
        <w:widowControl w:val="0"/>
        <w:numPr>
          <w:ilvl w:val="2"/>
          <w:numId w:val="59"/>
        </w:numPr>
        <w:tabs>
          <w:tab w:val="left" w:pos="1706"/>
        </w:tabs>
        <w:autoSpaceDE w:val="0"/>
        <w:autoSpaceDN w:val="0"/>
        <w:spacing w:before="180" w:after="0" w:line="240" w:lineRule="auto"/>
        <w:ind w:left="1706" w:hanging="266"/>
        <w:contextualSpacing w:val="0"/>
        <w:jc w:val="both"/>
        <w:rPr>
          <w:rFonts w:asciiTheme="minorHAnsi" w:hAnsiTheme="minorHAnsi" w:cstheme="minorHAnsi"/>
          <w:sz w:val="24"/>
        </w:rPr>
      </w:pPr>
      <w:r w:rsidRPr="009F6662">
        <w:rPr>
          <w:rFonts w:asciiTheme="minorHAnsi" w:hAnsiTheme="minorHAnsi" w:cstheme="minorHAnsi"/>
          <w:sz w:val="24"/>
        </w:rPr>
        <w:t>Beyond</w:t>
      </w:r>
      <w:r w:rsidRPr="009F6662">
        <w:rPr>
          <w:rFonts w:asciiTheme="minorHAnsi" w:hAnsiTheme="minorHAnsi" w:cstheme="minorHAnsi"/>
          <w:spacing w:val="-2"/>
          <w:sz w:val="24"/>
        </w:rPr>
        <w:t xml:space="preserve"> </w:t>
      </w:r>
      <w:r w:rsidRPr="009F6662">
        <w:rPr>
          <w:rFonts w:asciiTheme="minorHAnsi" w:hAnsiTheme="minorHAnsi" w:cstheme="minorHAnsi"/>
          <w:sz w:val="24"/>
        </w:rPr>
        <w:t>one</w:t>
      </w:r>
      <w:r w:rsidRPr="009F6662">
        <w:rPr>
          <w:rFonts w:asciiTheme="minorHAnsi" w:hAnsiTheme="minorHAnsi" w:cstheme="minorHAnsi"/>
          <w:spacing w:val="-2"/>
          <w:sz w:val="24"/>
        </w:rPr>
        <w:t xml:space="preserve"> </w:t>
      </w:r>
      <w:r w:rsidRPr="009F6662">
        <w:rPr>
          <w:rFonts w:asciiTheme="minorHAnsi" w:hAnsiTheme="minorHAnsi" w:cstheme="minorHAnsi"/>
          <w:sz w:val="24"/>
        </w:rPr>
        <w:t>month</w:t>
      </w:r>
      <w:r w:rsidRPr="009F6662">
        <w:rPr>
          <w:rFonts w:asciiTheme="minorHAnsi" w:hAnsiTheme="minorHAnsi" w:cstheme="minorHAnsi"/>
          <w:spacing w:val="-3"/>
          <w:sz w:val="24"/>
        </w:rPr>
        <w:t xml:space="preserve"> </w:t>
      </w:r>
      <w:r w:rsidRPr="009F6662">
        <w:rPr>
          <w:rFonts w:asciiTheme="minorHAnsi" w:hAnsiTheme="minorHAnsi" w:cstheme="minorHAnsi"/>
          <w:sz w:val="24"/>
        </w:rPr>
        <w:t>and</w:t>
      </w:r>
      <w:r w:rsidRPr="009F6662">
        <w:rPr>
          <w:rFonts w:asciiTheme="minorHAnsi" w:hAnsiTheme="minorHAnsi" w:cstheme="minorHAnsi"/>
          <w:spacing w:val="-4"/>
          <w:sz w:val="24"/>
        </w:rPr>
        <w:t xml:space="preserve"> </w:t>
      </w:r>
      <w:r w:rsidRPr="009F6662">
        <w:rPr>
          <w:rFonts w:asciiTheme="minorHAnsi" w:hAnsiTheme="minorHAnsi" w:cstheme="minorHAnsi"/>
          <w:sz w:val="24"/>
        </w:rPr>
        <w:t>up</w:t>
      </w:r>
      <w:r w:rsidRPr="009F6662">
        <w:rPr>
          <w:rFonts w:asciiTheme="minorHAnsi" w:hAnsiTheme="minorHAnsi" w:cstheme="minorHAnsi"/>
          <w:spacing w:val="-4"/>
          <w:sz w:val="24"/>
        </w:rPr>
        <w:t xml:space="preserve"> </w:t>
      </w:r>
      <w:r w:rsidRPr="009F6662">
        <w:rPr>
          <w:rFonts w:asciiTheme="minorHAnsi" w:hAnsiTheme="minorHAnsi" w:cstheme="minorHAnsi"/>
          <w:sz w:val="24"/>
        </w:rPr>
        <w:t>to</w:t>
      </w:r>
      <w:r w:rsidRPr="009F6662">
        <w:rPr>
          <w:rFonts w:asciiTheme="minorHAnsi" w:hAnsiTheme="minorHAnsi" w:cstheme="minorHAnsi"/>
          <w:spacing w:val="-1"/>
          <w:sz w:val="24"/>
        </w:rPr>
        <w:t xml:space="preserve"> </w:t>
      </w:r>
      <w:r w:rsidRPr="009F6662">
        <w:rPr>
          <w:rFonts w:asciiTheme="minorHAnsi" w:hAnsiTheme="minorHAnsi" w:cstheme="minorHAnsi"/>
          <w:sz w:val="24"/>
        </w:rPr>
        <w:t>three</w:t>
      </w:r>
      <w:r w:rsidRPr="009F6662">
        <w:rPr>
          <w:rFonts w:asciiTheme="minorHAnsi" w:hAnsiTheme="minorHAnsi" w:cstheme="minorHAnsi"/>
          <w:spacing w:val="-2"/>
          <w:sz w:val="24"/>
        </w:rPr>
        <w:t xml:space="preserve"> </w:t>
      </w:r>
      <w:r w:rsidRPr="009F6662">
        <w:rPr>
          <w:rFonts w:asciiTheme="minorHAnsi" w:hAnsiTheme="minorHAnsi" w:cstheme="minorHAnsi"/>
          <w:sz w:val="24"/>
        </w:rPr>
        <w:t>months</w:t>
      </w:r>
      <w:r w:rsidRPr="009F6662">
        <w:rPr>
          <w:rFonts w:asciiTheme="minorHAnsi" w:hAnsiTheme="minorHAnsi" w:cstheme="minorHAnsi"/>
          <w:spacing w:val="-2"/>
          <w:sz w:val="24"/>
        </w:rPr>
        <w:t xml:space="preserve"> </w:t>
      </w:r>
      <w:r w:rsidRPr="009F6662">
        <w:rPr>
          <w:rFonts w:asciiTheme="minorHAnsi" w:hAnsiTheme="minorHAnsi" w:cstheme="minorHAnsi"/>
          <w:sz w:val="24"/>
        </w:rPr>
        <w:t>after</w:t>
      </w:r>
      <w:r w:rsidRPr="009F6662">
        <w:rPr>
          <w:rFonts w:asciiTheme="minorHAnsi" w:hAnsiTheme="minorHAnsi" w:cstheme="minorHAnsi"/>
          <w:spacing w:val="-5"/>
          <w:sz w:val="24"/>
        </w:rPr>
        <w:t xml:space="preserve"> </w:t>
      </w:r>
      <w:r w:rsidRPr="009F6662">
        <w:rPr>
          <w:rFonts w:asciiTheme="minorHAnsi" w:hAnsiTheme="minorHAnsi" w:cstheme="minorHAnsi"/>
          <w:sz w:val="24"/>
        </w:rPr>
        <w:t>the</w:t>
      </w:r>
      <w:r w:rsidRPr="009F6662">
        <w:rPr>
          <w:rFonts w:asciiTheme="minorHAnsi" w:hAnsiTheme="minorHAnsi" w:cstheme="minorHAnsi"/>
          <w:spacing w:val="-4"/>
          <w:sz w:val="24"/>
        </w:rPr>
        <w:t xml:space="preserve"> </w:t>
      </w:r>
      <w:r w:rsidRPr="009F6662">
        <w:rPr>
          <w:rFonts w:asciiTheme="minorHAnsi" w:hAnsiTheme="minorHAnsi" w:cstheme="minorHAnsi"/>
          <w:sz w:val="24"/>
        </w:rPr>
        <w:t>decision</w:t>
      </w:r>
      <w:r w:rsidRPr="009F6662">
        <w:rPr>
          <w:rFonts w:asciiTheme="minorHAnsi" w:hAnsiTheme="minorHAnsi" w:cstheme="minorHAnsi"/>
          <w:spacing w:val="-2"/>
          <w:sz w:val="24"/>
        </w:rPr>
        <w:t xml:space="preserve"> </w:t>
      </w:r>
      <w:r w:rsidRPr="009F6662">
        <w:rPr>
          <w:rFonts w:asciiTheme="minorHAnsi" w:hAnsiTheme="minorHAnsi" w:cstheme="minorHAnsi"/>
          <w:sz w:val="24"/>
        </w:rPr>
        <w:t>at</w:t>
      </w:r>
      <w:r w:rsidRPr="009F6662">
        <w:rPr>
          <w:rFonts w:asciiTheme="minorHAnsi" w:hAnsiTheme="minorHAnsi" w:cstheme="minorHAnsi"/>
          <w:spacing w:val="-5"/>
          <w:sz w:val="24"/>
        </w:rPr>
        <w:t xml:space="preserve"> </w:t>
      </w:r>
      <w:r w:rsidRPr="009F6662">
        <w:rPr>
          <w:rFonts w:asciiTheme="minorHAnsi" w:hAnsiTheme="minorHAnsi" w:cstheme="minorHAnsi"/>
          <w:spacing w:val="-4"/>
          <w:sz w:val="24"/>
        </w:rPr>
        <w:t>RPC;</w:t>
      </w:r>
    </w:p>
    <w:p w14:paraId="3C13B73B" w14:textId="77777777" w:rsidR="00090072" w:rsidRPr="009F6662" w:rsidRDefault="00090072" w:rsidP="008B48A6">
      <w:pPr>
        <w:pStyle w:val="ListParagraph"/>
        <w:widowControl w:val="0"/>
        <w:numPr>
          <w:ilvl w:val="2"/>
          <w:numId w:val="59"/>
        </w:numPr>
        <w:tabs>
          <w:tab w:val="left" w:pos="1725"/>
        </w:tabs>
        <w:autoSpaceDE w:val="0"/>
        <w:autoSpaceDN w:val="0"/>
        <w:spacing w:before="183" w:after="0" w:line="259" w:lineRule="auto"/>
        <w:ind w:left="1440" w:right="363" w:firstLine="0"/>
        <w:contextualSpacing w:val="0"/>
        <w:jc w:val="both"/>
        <w:rPr>
          <w:rFonts w:asciiTheme="minorHAnsi" w:hAnsiTheme="minorHAnsi" w:cstheme="minorHAnsi"/>
          <w:sz w:val="24"/>
        </w:rPr>
      </w:pPr>
      <w:r w:rsidRPr="009F6662">
        <w:rPr>
          <w:rFonts w:asciiTheme="minorHAnsi" w:hAnsiTheme="minorHAnsi" w:cstheme="minorHAnsi"/>
          <w:sz w:val="24"/>
        </w:rPr>
        <w:t>Beyond three months by the Commission for which the transmission license shall approach the Commission along with reasons and steps taken to mitigate the outage and restoration timeline.</w:t>
      </w:r>
    </w:p>
    <w:p w14:paraId="3C13B73C" w14:textId="77777777" w:rsidR="00090072" w:rsidRPr="009F6662" w:rsidRDefault="00090072" w:rsidP="008B48A6">
      <w:pPr>
        <w:pStyle w:val="ListParagraph"/>
        <w:widowControl w:val="0"/>
        <w:numPr>
          <w:ilvl w:val="0"/>
          <w:numId w:val="59"/>
        </w:numPr>
        <w:tabs>
          <w:tab w:val="left" w:pos="600"/>
        </w:tabs>
        <w:autoSpaceDE w:val="0"/>
        <w:autoSpaceDN w:val="0"/>
        <w:spacing w:after="0" w:line="259" w:lineRule="auto"/>
        <w:ind w:right="361"/>
        <w:contextualSpacing w:val="0"/>
        <w:jc w:val="both"/>
        <w:rPr>
          <w:rFonts w:asciiTheme="minorHAnsi" w:hAnsiTheme="minorHAnsi" w:cstheme="minorHAnsi"/>
          <w:sz w:val="24"/>
        </w:rPr>
      </w:pPr>
      <w:r w:rsidRPr="009F6662">
        <w:rPr>
          <w:rFonts w:asciiTheme="minorHAnsi" w:hAnsiTheme="minorHAnsi" w:cstheme="minorHAnsi"/>
          <w:sz w:val="24"/>
        </w:rPr>
        <w:t>Time frame for certification of transmission system availability: (1) The following schedule</w:t>
      </w:r>
      <w:r w:rsidRPr="009F6662">
        <w:rPr>
          <w:rFonts w:asciiTheme="minorHAnsi" w:hAnsiTheme="minorHAnsi" w:cstheme="minorHAnsi"/>
          <w:spacing w:val="-3"/>
          <w:sz w:val="24"/>
        </w:rPr>
        <w:t xml:space="preserve"> </w:t>
      </w:r>
      <w:r w:rsidRPr="009F6662">
        <w:rPr>
          <w:rFonts w:asciiTheme="minorHAnsi" w:hAnsiTheme="minorHAnsi" w:cstheme="minorHAnsi"/>
          <w:sz w:val="24"/>
        </w:rPr>
        <w:t>shall</w:t>
      </w:r>
      <w:r w:rsidRPr="009F6662">
        <w:rPr>
          <w:rFonts w:asciiTheme="minorHAnsi" w:hAnsiTheme="minorHAnsi" w:cstheme="minorHAnsi"/>
          <w:spacing w:val="-4"/>
          <w:sz w:val="24"/>
        </w:rPr>
        <w:t xml:space="preserve"> </w:t>
      </w:r>
      <w:r w:rsidRPr="009F6662">
        <w:rPr>
          <w:rFonts w:asciiTheme="minorHAnsi" w:hAnsiTheme="minorHAnsi" w:cstheme="minorHAnsi"/>
          <w:sz w:val="24"/>
        </w:rPr>
        <w:t>be</w:t>
      </w:r>
      <w:r w:rsidRPr="009F6662">
        <w:rPr>
          <w:rFonts w:asciiTheme="minorHAnsi" w:hAnsiTheme="minorHAnsi" w:cstheme="minorHAnsi"/>
          <w:spacing w:val="-5"/>
          <w:sz w:val="24"/>
        </w:rPr>
        <w:t xml:space="preserve"> </w:t>
      </w:r>
      <w:r w:rsidRPr="009F6662">
        <w:rPr>
          <w:rFonts w:asciiTheme="minorHAnsi" w:hAnsiTheme="minorHAnsi" w:cstheme="minorHAnsi"/>
          <w:sz w:val="24"/>
        </w:rPr>
        <w:t>followed</w:t>
      </w:r>
      <w:r w:rsidRPr="009F6662">
        <w:rPr>
          <w:rFonts w:asciiTheme="minorHAnsi" w:hAnsiTheme="minorHAnsi" w:cstheme="minorHAnsi"/>
          <w:spacing w:val="-2"/>
          <w:sz w:val="24"/>
        </w:rPr>
        <w:t xml:space="preserve"> </w:t>
      </w:r>
      <w:r w:rsidRPr="009F6662">
        <w:rPr>
          <w:rFonts w:asciiTheme="minorHAnsi" w:hAnsiTheme="minorHAnsi" w:cstheme="minorHAnsi"/>
          <w:sz w:val="24"/>
        </w:rPr>
        <w:t>for</w:t>
      </w:r>
      <w:r w:rsidRPr="009F6662">
        <w:rPr>
          <w:rFonts w:asciiTheme="minorHAnsi" w:hAnsiTheme="minorHAnsi" w:cstheme="minorHAnsi"/>
          <w:spacing w:val="-3"/>
          <w:sz w:val="24"/>
        </w:rPr>
        <w:t xml:space="preserve"> </w:t>
      </w:r>
      <w:r w:rsidRPr="009F6662">
        <w:rPr>
          <w:rFonts w:asciiTheme="minorHAnsi" w:hAnsiTheme="minorHAnsi" w:cstheme="minorHAnsi"/>
          <w:sz w:val="24"/>
        </w:rPr>
        <w:t>certification</w:t>
      </w:r>
      <w:r w:rsidRPr="009F6662">
        <w:rPr>
          <w:rFonts w:asciiTheme="minorHAnsi" w:hAnsiTheme="minorHAnsi" w:cstheme="minorHAnsi"/>
          <w:spacing w:val="-3"/>
          <w:sz w:val="24"/>
        </w:rPr>
        <w:t xml:space="preserve"> </w:t>
      </w:r>
      <w:r w:rsidRPr="009F6662">
        <w:rPr>
          <w:rFonts w:asciiTheme="minorHAnsi" w:hAnsiTheme="minorHAnsi" w:cstheme="minorHAnsi"/>
          <w:sz w:val="24"/>
        </w:rPr>
        <w:t>of</w:t>
      </w:r>
      <w:r w:rsidRPr="009F6662">
        <w:rPr>
          <w:rFonts w:asciiTheme="minorHAnsi" w:hAnsiTheme="minorHAnsi" w:cstheme="minorHAnsi"/>
          <w:spacing w:val="-5"/>
          <w:sz w:val="24"/>
        </w:rPr>
        <w:t xml:space="preserve"> </w:t>
      </w:r>
      <w:r w:rsidRPr="009F6662">
        <w:rPr>
          <w:rFonts w:asciiTheme="minorHAnsi" w:hAnsiTheme="minorHAnsi" w:cstheme="minorHAnsi"/>
          <w:sz w:val="24"/>
        </w:rPr>
        <w:t>availability</w:t>
      </w:r>
      <w:r w:rsidRPr="009F6662">
        <w:rPr>
          <w:rFonts w:asciiTheme="minorHAnsi" w:hAnsiTheme="minorHAnsi" w:cstheme="minorHAnsi"/>
          <w:spacing w:val="-3"/>
          <w:sz w:val="24"/>
        </w:rPr>
        <w:t xml:space="preserve"> </w:t>
      </w:r>
      <w:r w:rsidRPr="009F6662">
        <w:rPr>
          <w:rFonts w:asciiTheme="minorHAnsi" w:hAnsiTheme="minorHAnsi" w:cstheme="minorHAnsi"/>
          <w:sz w:val="24"/>
        </w:rPr>
        <w:t>by</w:t>
      </w:r>
      <w:r w:rsidRPr="009F6662">
        <w:rPr>
          <w:rFonts w:asciiTheme="minorHAnsi" w:hAnsiTheme="minorHAnsi" w:cstheme="minorHAnsi"/>
          <w:spacing w:val="-3"/>
          <w:sz w:val="24"/>
        </w:rPr>
        <w:t xml:space="preserve"> </w:t>
      </w:r>
      <w:r w:rsidRPr="009F6662">
        <w:rPr>
          <w:rFonts w:asciiTheme="minorHAnsi" w:hAnsiTheme="minorHAnsi" w:cstheme="minorHAnsi"/>
          <w:sz w:val="24"/>
        </w:rPr>
        <w:t>the</w:t>
      </w:r>
      <w:r w:rsidRPr="009F6662">
        <w:rPr>
          <w:rFonts w:asciiTheme="minorHAnsi" w:hAnsiTheme="minorHAnsi" w:cstheme="minorHAnsi"/>
          <w:spacing w:val="-3"/>
          <w:sz w:val="24"/>
        </w:rPr>
        <w:t xml:space="preserve"> </w:t>
      </w:r>
      <w:r w:rsidRPr="009F6662">
        <w:rPr>
          <w:rFonts w:asciiTheme="minorHAnsi" w:hAnsiTheme="minorHAnsi" w:cstheme="minorHAnsi"/>
          <w:sz w:val="24"/>
        </w:rPr>
        <w:t>Member</w:t>
      </w:r>
      <w:r w:rsidRPr="009F6662">
        <w:rPr>
          <w:rFonts w:asciiTheme="minorHAnsi" w:hAnsiTheme="minorHAnsi" w:cstheme="minorHAnsi"/>
          <w:spacing w:val="-3"/>
          <w:sz w:val="24"/>
        </w:rPr>
        <w:t xml:space="preserve"> </w:t>
      </w:r>
      <w:r w:rsidRPr="009F6662">
        <w:rPr>
          <w:rFonts w:asciiTheme="minorHAnsi" w:hAnsiTheme="minorHAnsi" w:cstheme="minorHAnsi"/>
          <w:sz w:val="24"/>
        </w:rPr>
        <w:t>Secretary of the concerned RPC:</w:t>
      </w:r>
    </w:p>
    <w:p w14:paraId="3C13B73D" w14:textId="77777777" w:rsidR="00090072" w:rsidRPr="009F6662" w:rsidRDefault="00090072" w:rsidP="00090072">
      <w:pPr>
        <w:pStyle w:val="ListParagraph"/>
        <w:tabs>
          <w:tab w:val="left" w:pos="600"/>
        </w:tabs>
        <w:spacing w:line="259" w:lineRule="auto"/>
        <w:ind w:right="361"/>
        <w:rPr>
          <w:rFonts w:asciiTheme="minorHAnsi" w:hAnsiTheme="minorHAnsi" w:cstheme="minorHAnsi"/>
          <w:sz w:val="24"/>
        </w:rPr>
      </w:pPr>
    </w:p>
    <w:p w14:paraId="3C13B73E" w14:textId="77777777" w:rsidR="00090072" w:rsidRPr="009F6662" w:rsidRDefault="00090072" w:rsidP="008B48A6">
      <w:pPr>
        <w:pStyle w:val="ListParagraph"/>
        <w:widowControl w:val="0"/>
        <w:numPr>
          <w:ilvl w:val="0"/>
          <w:numId w:val="60"/>
        </w:numPr>
        <w:tabs>
          <w:tab w:val="left" w:pos="600"/>
        </w:tabs>
        <w:autoSpaceDE w:val="0"/>
        <w:autoSpaceDN w:val="0"/>
        <w:spacing w:before="160" w:after="0" w:line="259" w:lineRule="auto"/>
        <w:ind w:right="361"/>
        <w:contextualSpacing w:val="0"/>
        <w:jc w:val="both"/>
        <w:rPr>
          <w:rFonts w:asciiTheme="minorHAnsi" w:hAnsiTheme="minorHAnsi" w:cstheme="minorHAnsi"/>
          <w:sz w:val="24"/>
        </w:rPr>
      </w:pPr>
      <w:r w:rsidRPr="009F6662">
        <w:rPr>
          <w:rFonts w:asciiTheme="minorHAnsi" w:hAnsiTheme="minorHAnsi" w:cstheme="minorHAnsi"/>
          <w:sz w:val="24"/>
        </w:rPr>
        <w:t>Submission of outage data along with documentary proof (if any) and TAFPn calculation by Transmission Licensees to RLDC/ constituents</w:t>
      </w:r>
    </w:p>
    <w:p w14:paraId="3C13B73F" w14:textId="77777777" w:rsidR="00090072" w:rsidRPr="009F6662" w:rsidRDefault="00090072" w:rsidP="00090072">
      <w:pPr>
        <w:pStyle w:val="ListParagraph"/>
        <w:tabs>
          <w:tab w:val="left" w:pos="600"/>
        </w:tabs>
        <w:spacing w:line="259" w:lineRule="auto"/>
        <w:ind w:right="361" w:hanging="33"/>
        <w:rPr>
          <w:rFonts w:asciiTheme="minorHAnsi" w:hAnsiTheme="minorHAnsi" w:cstheme="minorHAnsi"/>
          <w:sz w:val="24"/>
        </w:rPr>
      </w:pPr>
      <w:r w:rsidRPr="009F6662">
        <w:rPr>
          <w:rFonts w:asciiTheme="minorHAnsi" w:hAnsiTheme="minorHAnsi" w:cstheme="minorHAnsi"/>
          <w:sz w:val="24"/>
        </w:rPr>
        <w:t>– By the 5th of the following month;</w:t>
      </w:r>
    </w:p>
    <w:p w14:paraId="3C13B740" w14:textId="77777777" w:rsidR="00090072" w:rsidRPr="009F6662" w:rsidRDefault="00090072" w:rsidP="00090072">
      <w:pPr>
        <w:pStyle w:val="ListParagraph"/>
        <w:tabs>
          <w:tab w:val="left" w:pos="600"/>
        </w:tabs>
        <w:spacing w:line="259" w:lineRule="auto"/>
        <w:ind w:right="361" w:hanging="174"/>
        <w:rPr>
          <w:rFonts w:asciiTheme="minorHAnsi" w:hAnsiTheme="minorHAnsi" w:cstheme="minorHAnsi"/>
          <w:sz w:val="24"/>
        </w:rPr>
      </w:pPr>
      <w:r w:rsidRPr="009F6662">
        <w:rPr>
          <w:rFonts w:asciiTheme="minorHAnsi" w:hAnsiTheme="minorHAnsi" w:cstheme="minorHAnsi"/>
          <w:sz w:val="24"/>
        </w:rPr>
        <w:t>• Review of the outage data by RLDC / constituents and forward the same to respective RPC – by 20th of the month;</w:t>
      </w:r>
    </w:p>
    <w:p w14:paraId="3C13B741" w14:textId="77777777" w:rsidR="00AC1279" w:rsidRPr="009F6662" w:rsidRDefault="00AC1279" w:rsidP="00090072">
      <w:pPr>
        <w:pStyle w:val="ListParagraph"/>
        <w:tabs>
          <w:tab w:val="left" w:pos="600"/>
        </w:tabs>
        <w:spacing w:line="259" w:lineRule="auto"/>
        <w:ind w:right="361" w:hanging="174"/>
        <w:rPr>
          <w:rFonts w:asciiTheme="minorHAnsi" w:hAnsiTheme="minorHAnsi" w:cstheme="minorHAnsi"/>
          <w:sz w:val="24"/>
        </w:rPr>
      </w:pPr>
    </w:p>
    <w:p w14:paraId="3C13B742" w14:textId="77777777" w:rsidR="00090072" w:rsidRPr="009F6662" w:rsidRDefault="00090072" w:rsidP="00090072">
      <w:pPr>
        <w:pStyle w:val="ListParagraph"/>
        <w:tabs>
          <w:tab w:val="left" w:pos="600"/>
        </w:tabs>
        <w:spacing w:line="259" w:lineRule="auto"/>
        <w:ind w:right="361" w:hanging="174"/>
        <w:rPr>
          <w:rFonts w:asciiTheme="minorHAnsi" w:hAnsiTheme="minorHAnsi" w:cstheme="minorHAnsi"/>
          <w:sz w:val="24"/>
        </w:rPr>
      </w:pPr>
      <w:r w:rsidRPr="009F6662">
        <w:rPr>
          <w:rFonts w:asciiTheme="minorHAnsi" w:hAnsiTheme="minorHAnsi" w:cstheme="minorHAnsi"/>
          <w:sz w:val="24"/>
        </w:rPr>
        <w:t>• Issue of availability certificate by respective RPC – by the 3rd of the next month.</w:t>
      </w:r>
    </w:p>
    <w:p w14:paraId="3C13B743" w14:textId="77777777" w:rsidR="00AC1279" w:rsidRPr="009F6662" w:rsidRDefault="00AC1279" w:rsidP="00090072">
      <w:pPr>
        <w:pStyle w:val="ListParagraph"/>
        <w:tabs>
          <w:tab w:val="left" w:pos="600"/>
        </w:tabs>
        <w:spacing w:line="259" w:lineRule="auto"/>
        <w:ind w:right="361" w:hanging="174"/>
        <w:rPr>
          <w:rFonts w:asciiTheme="minorHAnsi" w:hAnsiTheme="minorHAnsi" w:cstheme="minorHAnsi"/>
          <w:sz w:val="24"/>
        </w:rPr>
      </w:pPr>
    </w:p>
    <w:p w14:paraId="3C13B744" w14:textId="77777777" w:rsidR="00090072" w:rsidRPr="009F6662" w:rsidRDefault="00090072" w:rsidP="00090072">
      <w:pPr>
        <w:pStyle w:val="BodyText"/>
        <w:ind w:left="794"/>
        <w:rPr>
          <w:rFonts w:asciiTheme="minorHAnsi" w:hAnsiTheme="minorHAnsi" w:cstheme="minorHAnsi"/>
          <w:sz w:val="20"/>
        </w:rPr>
      </w:pPr>
      <w:r w:rsidRPr="009F6662">
        <w:rPr>
          <w:rFonts w:asciiTheme="minorHAnsi" w:hAnsiTheme="minorHAnsi" w:cstheme="minorHAnsi"/>
          <w:noProof/>
          <w:sz w:val="20"/>
          <w:lang w:val="en-IN" w:eastAsia="en-IN"/>
        </w:rPr>
        <w:lastRenderedPageBreak/>
        <w:drawing>
          <wp:inline distT="0" distB="0" distL="0" distR="0" wp14:anchorId="3C13B782" wp14:editId="3C13B783">
            <wp:extent cx="5130108" cy="6812280"/>
            <wp:effectExtent l="0" t="0" r="0" b="0"/>
            <wp:docPr id="6" name="Image 6" descr="C:\Users\Lenovo\Downloads\WhatsApp Image 2024-03-21 at 11.57.03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descr="C:\Users\Lenovo\Downloads\WhatsApp Image 2024-03-21 at 11.57.03 AM.jpeg"/>
                    <pic:cNvPicPr/>
                  </pic:nvPicPr>
                  <pic:blipFill>
                    <a:blip r:embed="rId26" cstate="print"/>
                    <a:stretch>
                      <a:fillRect/>
                    </a:stretch>
                  </pic:blipFill>
                  <pic:spPr>
                    <a:xfrm>
                      <a:off x="0" y="0"/>
                      <a:ext cx="5130108" cy="6812280"/>
                    </a:xfrm>
                    <a:prstGeom prst="rect">
                      <a:avLst/>
                    </a:prstGeom>
                  </pic:spPr>
                </pic:pic>
              </a:graphicData>
            </a:graphic>
          </wp:inline>
        </w:drawing>
      </w:r>
    </w:p>
    <w:p w14:paraId="3C13B745" w14:textId="77777777" w:rsidR="00090072" w:rsidRPr="009F6662" w:rsidRDefault="00090072" w:rsidP="00090072">
      <w:pPr>
        <w:rPr>
          <w:rFonts w:asciiTheme="minorHAnsi" w:hAnsiTheme="minorHAnsi" w:cstheme="minorHAnsi"/>
          <w:sz w:val="20"/>
        </w:rPr>
        <w:sectPr w:rsidR="00090072" w:rsidRPr="009F6662" w:rsidSect="005C7754">
          <w:footerReference w:type="default" r:id="rId27"/>
          <w:pgSz w:w="12240" w:h="15840"/>
          <w:pgMar w:top="780" w:right="1080" w:bottom="1200" w:left="1560" w:header="624" w:footer="0" w:gutter="0"/>
          <w:cols w:space="720"/>
          <w:docGrid w:linePitch="326"/>
        </w:sectPr>
      </w:pPr>
    </w:p>
    <w:p w14:paraId="3C13B746" w14:textId="77777777" w:rsidR="00090072" w:rsidRPr="009F6662" w:rsidRDefault="00090072" w:rsidP="00090072">
      <w:pPr>
        <w:pStyle w:val="BodyText"/>
        <w:ind w:left="679"/>
        <w:rPr>
          <w:rFonts w:asciiTheme="minorHAnsi" w:hAnsiTheme="minorHAnsi" w:cstheme="minorHAnsi"/>
          <w:sz w:val="20"/>
        </w:rPr>
      </w:pPr>
      <w:r w:rsidRPr="009F6662">
        <w:rPr>
          <w:rFonts w:asciiTheme="minorHAnsi" w:hAnsiTheme="minorHAnsi" w:cstheme="minorHAnsi"/>
          <w:noProof/>
          <w:sz w:val="20"/>
          <w:lang w:val="en-IN" w:eastAsia="en-IN"/>
        </w:rPr>
        <w:lastRenderedPageBreak/>
        <w:drawing>
          <wp:inline distT="0" distB="0" distL="0" distR="0" wp14:anchorId="3C13B784" wp14:editId="3C13B785">
            <wp:extent cx="5591548" cy="7866126"/>
            <wp:effectExtent l="0" t="0" r="0" b="0"/>
            <wp:docPr id="7" name="Image 7" descr="C:\Users\Lenovo\Downloads\WhatsApp Image 2024-03-21 at 11.57.48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C:\Users\Lenovo\Downloads\WhatsApp Image 2024-03-21 at 11.57.48 AM.jpeg"/>
                    <pic:cNvPicPr/>
                  </pic:nvPicPr>
                  <pic:blipFill>
                    <a:blip r:embed="rId28" cstate="print"/>
                    <a:stretch>
                      <a:fillRect/>
                    </a:stretch>
                  </pic:blipFill>
                  <pic:spPr>
                    <a:xfrm>
                      <a:off x="0" y="0"/>
                      <a:ext cx="5591548" cy="7866126"/>
                    </a:xfrm>
                    <a:prstGeom prst="rect">
                      <a:avLst/>
                    </a:prstGeom>
                  </pic:spPr>
                </pic:pic>
              </a:graphicData>
            </a:graphic>
          </wp:inline>
        </w:drawing>
      </w:r>
    </w:p>
    <w:p w14:paraId="3C13B747" w14:textId="77777777" w:rsidR="000C4A2A" w:rsidRPr="009F6662" w:rsidRDefault="000C4A2A" w:rsidP="009623CD">
      <w:pPr>
        <w:spacing w:before="0" w:after="0"/>
        <w:ind w:left="0"/>
        <w:rPr>
          <w:rFonts w:asciiTheme="minorHAnsi" w:hAnsiTheme="minorHAnsi" w:cstheme="minorHAnsi"/>
        </w:rPr>
      </w:pPr>
    </w:p>
    <w:p w14:paraId="3C13B748" w14:textId="77777777" w:rsidR="000C4A2A" w:rsidRPr="009F6662" w:rsidRDefault="000C4A2A" w:rsidP="009623CD">
      <w:pPr>
        <w:spacing w:before="0" w:after="0"/>
        <w:ind w:left="0"/>
        <w:rPr>
          <w:rFonts w:asciiTheme="minorHAnsi" w:hAnsiTheme="minorHAnsi" w:cstheme="minorHAnsi"/>
        </w:rPr>
      </w:pPr>
    </w:p>
    <w:p w14:paraId="3C13B749" w14:textId="77777777" w:rsidR="000C4A2A" w:rsidRPr="009F6662" w:rsidRDefault="000C4A2A" w:rsidP="009623CD">
      <w:pPr>
        <w:spacing w:before="0" w:after="0"/>
        <w:ind w:left="0"/>
        <w:rPr>
          <w:rFonts w:asciiTheme="minorHAnsi" w:hAnsiTheme="minorHAnsi" w:cstheme="minorHAnsi"/>
        </w:rPr>
      </w:pPr>
    </w:p>
    <w:p w14:paraId="3C13B74A" w14:textId="77777777" w:rsidR="009623CD" w:rsidRPr="009F6662" w:rsidRDefault="009623CD" w:rsidP="009623CD">
      <w:pPr>
        <w:spacing w:before="0" w:after="0"/>
        <w:ind w:left="0"/>
        <w:rPr>
          <w:rFonts w:asciiTheme="minorHAnsi" w:hAnsiTheme="minorHAnsi" w:cstheme="minorHAnsi"/>
          <w:vanish/>
        </w:rPr>
      </w:pPr>
      <w:r w:rsidRPr="009F6662">
        <w:rPr>
          <w:rFonts w:asciiTheme="minorHAnsi" w:hAnsiTheme="minorHAnsi" w:cstheme="minorHAnsi"/>
          <w:vanish/>
        </w:rPr>
        <w:lastRenderedPageBreak/>
        <w:br w:type="page"/>
      </w:r>
    </w:p>
    <w:p w14:paraId="3C13B74B" w14:textId="77777777" w:rsidR="009623CD" w:rsidRPr="009F6662" w:rsidRDefault="009623CD" w:rsidP="009623CD">
      <w:pPr>
        <w:ind w:left="360"/>
        <w:jc w:val="center"/>
        <w:rPr>
          <w:rFonts w:asciiTheme="minorHAnsi" w:hAnsiTheme="minorHAnsi" w:cstheme="minorHAnsi"/>
          <w:b/>
          <w:sz w:val="28"/>
        </w:rPr>
      </w:pPr>
      <w:r w:rsidRPr="009F6662">
        <w:rPr>
          <w:rFonts w:asciiTheme="minorHAnsi" w:hAnsiTheme="minorHAnsi" w:cstheme="minorHAnsi"/>
          <w:b/>
          <w:sz w:val="28"/>
        </w:rPr>
        <w:t>Schedule: 7</w:t>
      </w:r>
    </w:p>
    <w:p w14:paraId="3C13B74C" w14:textId="77777777" w:rsidR="009623CD" w:rsidRDefault="009623CD" w:rsidP="009623CD">
      <w:pPr>
        <w:ind w:left="360"/>
        <w:jc w:val="both"/>
        <w:rPr>
          <w:rFonts w:asciiTheme="minorHAnsi" w:hAnsiTheme="minorHAnsi" w:cstheme="minorHAnsi"/>
          <w:b/>
        </w:rPr>
      </w:pPr>
      <w:r w:rsidRPr="009F6662">
        <w:rPr>
          <w:rFonts w:asciiTheme="minorHAnsi" w:hAnsiTheme="minorHAnsi" w:cstheme="minorHAnsi"/>
          <w:b/>
        </w:rPr>
        <w:t>Entire Bid (both financial bid and technical bid) of the Selected Bidder to be attached here</w:t>
      </w:r>
    </w:p>
    <w:p w14:paraId="100D36EA" w14:textId="4580DF5E" w:rsidR="001E67B4" w:rsidRDefault="00BC4D58" w:rsidP="009623CD">
      <w:pPr>
        <w:ind w:left="360"/>
        <w:jc w:val="both"/>
        <w:rPr>
          <w:rFonts w:asciiTheme="minorHAnsi" w:hAnsiTheme="minorHAnsi" w:cstheme="minorHAnsi"/>
          <w:b/>
        </w:rPr>
      </w:pPr>
      <w:r>
        <w:rPr>
          <w:rFonts w:asciiTheme="minorHAnsi" w:hAnsiTheme="minorHAnsi" w:cstheme="minorHAnsi"/>
          <w:b/>
        </w:rPr>
        <w:t xml:space="preserve">Technical </w:t>
      </w:r>
      <w:r w:rsidR="001E67B4">
        <w:rPr>
          <w:rFonts w:asciiTheme="minorHAnsi" w:hAnsiTheme="minorHAnsi" w:cstheme="minorHAnsi"/>
          <w:b/>
        </w:rPr>
        <w:t xml:space="preserve">Bid dated </w:t>
      </w:r>
      <w:r w:rsidR="006F0984">
        <w:rPr>
          <w:rFonts w:asciiTheme="minorHAnsi" w:hAnsiTheme="minorHAnsi" w:cstheme="minorHAnsi"/>
          <w:b/>
        </w:rPr>
        <w:t>09.08.2024</w:t>
      </w:r>
      <w:r>
        <w:rPr>
          <w:rFonts w:asciiTheme="minorHAnsi" w:hAnsiTheme="minorHAnsi" w:cstheme="minorHAnsi"/>
          <w:b/>
        </w:rPr>
        <w:t>&amp; financial bid dated 20.08.2024 &amp; 22.08.2024 shall be integral part of this agreement.</w:t>
      </w:r>
    </w:p>
    <w:p w14:paraId="375EE5C3" w14:textId="77777777" w:rsidR="001E67B4" w:rsidRPr="009F6662" w:rsidRDefault="001E67B4" w:rsidP="009623CD">
      <w:pPr>
        <w:ind w:left="360"/>
        <w:jc w:val="both"/>
        <w:rPr>
          <w:rFonts w:asciiTheme="minorHAnsi" w:hAnsiTheme="minorHAnsi" w:cstheme="minorHAnsi"/>
          <w:b/>
        </w:rPr>
      </w:pPr>
    </w:p>
    <w:p w14:paraId="3C13B74D" w14:textId="77777777" w:rsidR="009623CD" w:rsidRPr="009F6662" w:rsidRDefault="009623CD" w:rsidP="009623CD">
      <w:pPr>
        <w:ind w:left="360"/>
        <w:jc w:val="center"/>
        <w:rPr>
          <w:rFonts w:asciiTheme="minorHAnsi" w:hAnsiTheme="minorHAnsi" w:cstheme="minorHAnsi"/>
          <w:b/>
          <w:sz w:val="28"/>
        </w:rPr>
      </w:pPr>
      <w:r w:rsidRPr="009F6662">
        <w:rPr>
          <w:rFonts w:asciiTheme="minorHAnsi" w:hAnsiTheme="minorHAnsi" w:cstheme="minorHAnsi"/>
        </w:rPr>
        <w:br w:type="page"/>
      </w:r>
      <w:r w:rsidRPr="009F6662">
        <w:rPr>
          <w:rFonts w:asciiTheme="minorHAnsi" w:hAnsiTheme="minorHAnsi" w:cstheme="minorHAnsi"/>
          <w:b/>
          <w:sz w:val="28"/>
        </w:rPr>
        <w:lastRenderedPageBreak/>
        <w:t>Schedule: 8</w:t>
      </w:r>
    </w:p>
    <w:p w14:paraId="3C13B74E" w14:textId="77777777" w:rsidR="009623CD" w:rsidRPr="009F6662" w:rsidRDefault="009623CD" w:rsidP="00AC1279">
      <w:pPr>
        <w:tabs>
          <w:tab w:val="left" w:pos="1584"/>
          <w:tab w:val="left" w:pos="2304"/>
          <w:tab w:val="left" w:pos="3024"/>
          <w:tab w:val="left" w:pos="3744"/>
          <w:tab w:val="left" w:pos="4464"/>
          <w:tab w:val="left" w:pos="5184"/>
          <w:tab w:val="left" w:pos="5904"/>
          <w:tab w:val="left" w:pos="6624"/>
          <w:tab w:val="left" w:pos="7344"/>
        </w:tabs>
        <w:jc w:val="center"/>
        <w:rPr>
          <w:rFonts w:asciiTheme="minorHAnsi" w:hAnsiTheme="minorHAnsi" w:cstheme="minorHAnsi"/>
          <w:b/>
        </w:rPr>
      </w:pPr>
      <w:r w:rsidRPr="009F6662">
        <w:rPr>
          <w:rFonts w:asciiTheme="minorHAnsi" w:hAnsiTheme="minorHAnsi" w:cstheme="minorHAnsi"/>
          <w:b/>
        </w:rPr>
        <w:t>Contract Performance Guarantee</w:t>
      </w:r>
    </w:p>
    <w:p w14:paraId="3C13B74F" w14:textId="77777777" w:rsidR="009623CD" w:rsidRPr="009F6662"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9F6662">
        <w:rPr>
          <w:rFonts w:asciiTheme="minorHAnsi" w:hAnsiTheme="minorHAnsi" w:cstheme="minorHAnsi"/>
          <w:b/>
        </w:rPr>
        <w:t>(To be on non-judicial stamp paper of appropriate value as per Stamp Act relevant to place of execution. Foreign entities submitting Bids are required to follow the applicable law in their country.)</w:t>
      </w:r>
    </w:p>
    <w:p w14:paraId="3C13B750" w14:textId="77777777" w:rsidR="009623CD" w:rsidRPr="009F6662"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9F6662">
        <w:rPr>
          <w:rFonts w:asciiTheme="minorHAnsi" w:hAnsiTheme="minorHAnsi" w:cstheme="minorHAnsi"/>
        </w:rPr>
        <w:t xml:space="preserve">In consideration of the …………………….. [Insert name of the SPV or Selected Bidder on behalf of the TSP, or Lead Member in case of the Consortium, with address] agreeing to undertake the obligations under the Transmission Service Agreement dated ……….and the other RFP Project Documents and the Nodal Agency and the PFC Consulting Limited, agreeing to execute the </w:t>
      </w:r>
      <w:r w:rsidRPr="009F6662">
        <w:rPr>
          <w:rFonts w:asciiTheme="minorHAnsi" w:hAnsiTheme="minorHAnsi" w:cstheme="minorHAnsi"/>
          <w:i/>
        </w:rPr>
        <w:t xml:space="preserve">RFP Project Documents </w:t>
      </w:r>
      <w:r w:rsidRPr="009F6662">
        <w:rPr>
          <w:rFonts w:asciiTheme="minorHAnsi" w:hAnsiTheme="minorHAnsi" w:cstheme="minorHAnsi"/>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 (being the Nodal Agency) </w:t>
      </w:r>
      <w:r w:rsidRPr="009F6662">
        <w:rPr>
          <w:rFonts w:asciiTheme="minorHAnsi" w:hAnsiTheme="minorHAnsi" w:cstheme="minorHAnsi"/>
          <w:i/>
          <w:iCs/>
          <w:u w:val="single"/>
        </w:rPr>
        <w:t xml:space="preserve"> </w:t>
      </w:r>
      <w:r w:rsidRPr="009F6662">
        <w:rPr>
          <w:rFonts w:asciiTheme="minorHAnsi" w:hAnsiTheme="minorHAnsi" w:cstheme="minorHAnsi"/>
        </w:rPr>
        <w:t>at ……………………[</w:t>
      </w:r>
      <w:r w:rsidRPr="009F6662">
        <w:rPr>
          <w:rFonts w:asciiTheme="minorHAnsi" w:hAnsiTheme="minorHAnsi" w:cstheme="minorHAnsi"/>
          <w:iCs/>
          <w:u w:val="single"/>
        </w:rPr>
        <w:t xml:space="preserve">Insert the Place from the address of the </w:t>
      </w:r>
      <w:r w:rsidRPr="009F6662">
        <w:rPr>
          <w:rFonts w:asciiTheme="minorHAnsi" w:hAnsiTheme="minorHAnsi" w:cstheme="minorHAnsi"/>
        </w:rPr>
        <w:t>Nodal Agency</w:t>
      </w:r>
      <w:r w:rsidRPr="009F6662">
        <w:rPr>
          <w:rFonts w:asciiTheme="minorHAnsi" w:hAnsiTheme="minorHAnsi" w:cstheme="minorHAnsi"/>
          <w:iCs/>
          <w:u w:val="single"/>
        </w:rPr>
        <w:t xml:space="preserve"> indicated in the TSA]</w:t>
      </w:r>
      <w:r w:rsidRPr="009F6662">
        <w:rPr>
          <w:rFonts w:asciiTheme="minorHAnsi" w:hAnsiTheme="minorHAnsi" w:cstheme="minorHAnsi"/>
        </w:rPr>
        <w:t xml:space="preserve"> forthwith on demand in writing from the Nodal Agency</w:t>
      </w:r>
      <w:r w:rsidRPr="009F6662">
        <w:rPr>
          <w:rFonts w:asciiTheme="minorHAnsi" w:hAnsiTheme="minorHAnsi" w:cstheme="minorHAnsi"/>
          <w:i/>
          <w:iCs/>
          <w:u w:val="single"/>
        </w:rPr>
        <w:t xml:space="preserve"> </w:t>
      </w:r>
      <w:r w:rsidRPr="009F6662">
        <w:rPr>
          <w:rFonts w:asciiTheme="minorHAnsi" w:hAnsiTheme="minorHAnsi" w:cstheme="minorHAnsi"/>
          <w:iCs/>
          <w:u w:val="single"/>
        </w:rPr>
        <w:t>or</w:t>
      </w:r>
      <w:r w:rsidRPr="009F6662">
        <w:rPr>
          <w:rFonts w:asciiTheme="minorHAnsi" w:hAnsiTheme="minorHAnsi" w:cstheme="minorHAnsi"/>
        </w:rPr>
        <w:t xml:space="preserve"> any Officer authorized by it in this behalf, any amount up to and not exceeding Rupees ………………………….. Crores (Rs. ……….) only [Insert the amount of the bank guarantee] on behalf of M/s. …………………………………. [Insert name of the Selected Bidder or SPV].</w:t>
      </w:r>
    </w:p>
    <w:p w14:paraId="3C13B751" w14:textId="77777777" w:rsidR="009623CD" w:rsidRPr="009F6662"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9F6662">
        <w:rPr>
          <w:rFonts w:asciiTheme="minorHAnsi" w:hAnsiTheme="minorHAnsi" w:cstheme="minorHAnsi"/>
        </w:rPr>
        <w:t>This guarantee shall be valid and binding on the Guarantor Bank up to and including ……………………….and shall not be terminable by notice or any change in the constitution of 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3C13B752" w14:textId="27F5B6E6" w:rsidR="009623CD" w:rsidRPr="009F6662"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9F6662">
        <w:rPr>
          <w:rFonts w:asciiTheme="minorHAnsi" w:hAnsiTheme="minorHAnsi" w:cstheme="minorHAnsi"/>
        </w:rPr>
        <w:t xml:space="preserve">Our liability under this Guarantee is restricted to Rs. ………………….. Crores (Rs. ……………………………..) only. Our Guarantee shall remain in force until ……………………………………….. [Insert the date of validity of the Guarantee as per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_Ref195614516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0</w:t>
      </w:r>
      <w:r w:rsidRPr="009F6662">
        <w:rPr>
          <w:rFonts w:asciiTheme="minorHAnsi" w:hAnsiTheme="minorHAnsi" w:cstheme="minorHAnsi"/>
        </w:rPr>
        <w:fldChar w:fldCharType="end"/>
      </w:r>
      <w:r w:rsidRPr="009F6662">
        <w:rPr>
          <w:rFonts w:asciiTheme="minorHAnsi" w:hAnsiTheme="minorHAnsi" w:cstheme="minorHAnsi"/>
        </w:rPr>
        <w:t xml:space="preserve"> of this Agreement]. The Nodal Agency, shall be entitled to invoke this Guarantee up to three hundred sixty five (365) days of the last date of the validity of this Guarantee.</w:t>
      </w:r>
    </w:p>
    <w:p w14:paraId="3C13B753" w14:textId="77777777" w:rsidR="009623CD" w:rsidRPr="009F6662"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9F6662">
        <w:rPr>
          <w:rFonts w:asciiTheme="minorHAnsi" w:hAnsiTheme="minorHAnsi" w:cstheme="minorHAnsi"/>
          <w:szCs w:val="22"/>
        </w:rPr>
        <w:t xml:space="preserve">The Guarantor Bank hereby expressly agrees that it shall not require any proof in addition to the written demand from …………… (in its roles as the </w:t>
      </w:r>
      <w:r w:rsidRPr="009F6662">
        <w:rPr>
          <w:rFonts w:asciiTheme="minorHAnsi" w:hAnsiTheme="minorHAnsi" w:cstheme="minorHAnsi"/>
        </w:rPr>
        <w:t>Nodal Agency</w:t>
      </w:r>
      <w:r w:rsidRPr="009F6662">
        <w:rPr>
          <w:rFonts w:asciiTheme="minorHAnsi" w:hAnsiTheme="minorHAnsi" w:cstheme="minorHAnsi"/>
          <w:szCs w:val="22"/>
        </w:rPr>
        <w:t xml:space="preserve">), made in any format, raised at the above mentioned address of the Guarantor Bank, in order to make the said payment to </w:t>
      </w:r>
      <w:r w:rsidRPr="009F6662">
        <w:rPr>
          <w:rFonts w:asciiTheme="minorHAnsi" w:hAnsiTheme="minorHAnsi" w:cstheme="minorHAnsi"/>
        </w:rPr>
        <w:t>Nodal Agency</w:t>
      </w:r>
      <w:r w:rsidRPr="009F6662">
        <w:rPr>
          <w:rFonts w:asciiTheme="minorHAnsi" w:hAnsiTheme="minorHAnsi" w:cstheme="minorHAnsi"/>
          <w:szCs w:val="22"/>
        </w:rPr>
        <w:t>.</w:t>
      </w:r>
    </w:p>
    <w:p w14:paraId="3C13B754" w14:textId="77777777" w:rsidR="009623CD" w:rsidRPr="009F6662"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9F6662">
        <w:rPr>
          <w:rFonts w:asciiTheme="minorHAnsi" w:hAnsiTheme="minorHAnsi" w:cstheme="minorHAnsi"/>
          <w:szCs w:val="22"/>
        </w:rPr>
        <w:t xml:space="preserve">The Guarantor Bank shall make payment hereunder on first demand without restriction or conditions and notwithstanding any objection by ...................................... </w:t>
      </w:r>
      <w:r w:rsidRPr="009F6662">
        <w:rPr>
          <w:rFonts w:asciiTheme="minorHAnsi" w:hAnsiTheme="minorHAnsi" w:cstheme="minorHAnsi"/>
          <w:szCs w:val="22"/>
        </w:rPr>
        <w:lastRenderedPageBreak/>
        <w:t xml:space="preserve">[Insert name of the Selected Bidder], ……………………….. [Insert name of the TSP] and / or any other person. The Guarantor Bank shall not require </w:t>
      </w:r>
      <w:r w:rsidRPr="009F6662">
        <w:rPr>
          <w:rFonts w:asciiTheme="minorHAnsi" w:hAnsiTheme="minorHAnsi" w:cstheme="minorHAnsi"/>
        </w:rPr>
        <w:t>Nodal Agency</w:t>
      </w:r>
      <w:r w:rsidRPr="009F6662">
        <w:rPr>
          <w:rFonts w:asciiTheme="minorHAnsi" w:hAnsiTheme="minorHAnsi" w:cstheme="minorHAnsi"/>
          <w:szCs w:val="22"/>
        </w:rPr>
        <w:t xml:space="preserve"> to justify the invocation of this BANK GUARANTEE, nor shall the Guarantor Bank have any recourse against </w:t>
      </w:r>
      <w:r w:rsidRPr="009F6662">
        <w:rPr>
          <w:rFonts w:asciiTheme="minorHAnsi" w:hAnsiTheme="minorHAnsi" w:cstheme="minorHAnsi"/>
        </w:rPr>
        <w:t>Nodal Agency</w:t>
      </w:r>
      <w:r w:rsidRPr="009F6662">
        <w:rPr>
          <w:rFonts w:asciiTheme="minorHAnsi" w:hAnsiTheme="minorHAnsi" w:cstheme="minorHAnsi"/>
          <w:szCs w:val="22"/>
        </w:rPr>
        <w:t xml:space="preserve"> in respect of any payment made hereunder. </w:t>
      </w:r>
    </w:p>
    <w:p w14:paraId="3C13B755" w14:textId="77777777" w:rsidR="009623CD" w:rsidRPr="009F6662"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9F6662">
        <w:rPr>
          <w:rFonts w:asciiTheme="minorHAnsi" w:hAnsiTheme="minorHAnsi" w:cstheme="minorHAnsi"/>
          <w:b/>
          <w:szCs w:val="22"/>
        </w:rPr>
        <w:t>THIS BANK GUARANTEE</w:t>
      </w:r>
      <w:r w:rsidRPr="009F6662">
        <w:rPr>
          <w:rFonts w:asciiTheme="minorHAnsi" w:hAnsiTheme="minorHAnsi" w:cstheme="minorHAnsi"/>
          <w:szCs w:val="22"/>
        </w:rPr>
        <w:t xml:space="preserve"> shall be interpreted in accordance with the laws of India. </w:t>
      </w:r>
    </w:p>
    <w:p w14:paraId="3C13B756" w14:textId="77777777" w:rsidR="009623CD" w:rsidRPr="009F6662"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9F6662">
        <w:rPr>
          <w:rFonts w:asciiTheme="minorHAnsi" w:hAnsiTheme="minorHAnsi" w:cstheme="minorHAnsi"/>
          <w:szCs w:val="22"/>
        </w:rPr>
        <w:t>The Guarantor Bank represents that this BANK GUARANTEE has been established in such form and with such content that it is fully enforceable in accordance with its terms as against the Guarantor Bank in the manner provided herein.</w:t>
      </w:r>
    </w:p>
    <w:p w14:paraId="3C13B757" w14:textId="77777777" w:rsidR="009623CD" w:rsidRPr="009F6662"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9F6662">
        <w:rPr>
          <w:rFonts w:asciiTheme="minorHAnsi" w:hAnsiTheme="minorHAnsi" w:cstheme="minorHAnsi"/>
          <w:b/>
          <w:szCs w:val="22"/>
        </w:rPr>
        <w:t>THIS BANK GUARANTEE</w:t>
      </w:r>
      <w:r w:rsidRPr="009F6662">
        <w:rPr>
          <w:rFonts w:asciiTheme="minorHAnsi" w:hAnsiTheme="minorHAnsi" w:cstheme="minorHAnsi"/>
          <w:szCs w:val="22"/>
        </w:rPr>
        <w:t xml:space="preserve"> shall not be affected in any manner by reason of merger, amalgamation, restructuring, liquidation, winding up, dissolution or any other change in the constitution of the Guarantor Bank.</w:t>
      </w:r>
    </w:p>
    <w:p w14:paraId="3C13B758" w14:textId="77777777" w:rsidR="009623CD" w:rsidRPr="009F6662"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9F6662">
        <w:rPr>
          <w:rFonts w:asciiTheme="minorHAnsi" w:hAnsiTheme="minorHAnsi" w:cstheme="minorHAnsi"/>
          <w:b/>
          <w:szCs w:val="22"/>
        </w:rPr>
        <w:t>THIS BANK GUARANTEE</w:t>
      </w:r>
      <w:r w:rsidRPr="009F6662">
        <w:rPr>
          <w:rFonts w:asciiTheme="minorHAnsi" w:hAnsiTheme="minorHAnsi" w:cstheme="minorHAnsi"/>
          <w:szCs w:val="22"/>
        </w:rPr>
        <w:t xml:space="preserve"> shall be a primary obligation of the Guarantor Bank and accordingly </w:t>
      </w:r>
      <w:r w:rsidRPr="009F6662">
        <w:rPr>
          <w:rFonts w:asciiTheme="minorHAnsi" w:hAnsiTheme="minorHAnsi" w:cstheme="minorHAnsi"/>
        </w:rPr>
        <w:t>Nodal Agency</w:t>
      </w:r>
      <w:r w:rsidRPr="009F6662">
        <w:rPr>
          <w:rFonts w:asciiTheme="minorHAnsi" w:hAnsiTheme="minorHAnsi" w:cstheme="minorHAnsi"/>
          <w:szCs w:val="22"/>
        </w:rPr>
        <w:t xml:space="preserve"> shall not be obliged before enforcing this BANK GUARANTEE to take any action in any court </w:t>
      </w:r>
      <w:r w:rsidR="002C7C56" w:rsidRPr="009F6662">
        <w:rPr>
          <w:rFonts w:asciiTheme="minorHAnsi" w:hAnsiTheme="minorHAnsi" w:cstheme="minorHAnsi"/>
          <w:szCs w:val="22"/>
        </w:rPr>
        <w:t>or arbitral proceedings against</w:t>
      </w:r>
      <w:r w:rsidR="00AC1279" w:rsidRPr="009F6662">
        <w:rPr>
          <w:rFonts w:asciiTheme="minorHAnsi" w:hAnsiTheme="minorHAnsi" w:cstheme="minorHAnsi"/>
        </w:rPr>
        <w:t>,</w:t>
      </w:r>
      <w:r w:rsidR="0018771B" w:rsidRPr="009F6662">
        <w:rPr>
          <w:rFonts w:asciiTheme="minorHAnsi" w:hAnsiTheme="minorHAnsi" w:cstheme="minorHAnsi"/>
        </w:rPr>
        <w:t xml:space="preserve"> NAVINAL TRANSMISSION LIMITED </w:t>
      </w:r>
      <w:r w:rsidRPr="009F6662">
        <w:rPr>
          <w:rFonts w:asciiTheme="minorHAnsi" w:hAnsiTheme="minorHAnsi" w:cstheme="minorHAnsi"/>
          <w:szCs w:val="22"/>
        </w:rPr>
        <w:t>or the Selected Bidder, as the case may be, to make any claim agai</w:t>
      </w:r>
      <w:r w:rsidR="002C7C56" w:rsidRPr="009F6662">
        <w:rPr>
          <w:rFonts w:asciiTheme="minorHAnsi" w:hAnsiTheme="minorHAnsi" w:cstheme="minorHAnsi"/>
          <w:szCs w:val="22"/>
        </w:rPr>
        <w:t>nst or any demand on</w:t>
      </w:r>
      <w:r w:rsidR="00AC1279" w:rsidRPr="009F6662">
        <w:rPr>
          <w:rFonts w:asciiTheme="minorHAnsi" w:hAnsiTheme="minorHAnsi" w:cstheme="minorHAnsi"/>
        </w:rPr>
        <w:t>,</w:t>
      </w:r>
      <w:r w:rsidR="0018771B" w:rsidRPr="009F6662">
        <w:rPr>
          <w:rFonts w:asciiTheme="minorHAnsi" w:hAnsiTheme="minorHAnsi" w:cstheme="minorHAnsi"/>
        </w:rPr>
        <w:t xml:space="preserve"> NAVINAL TRANSMISSION LIMITED </w:t>
      </w:r>
      <w:r w:rsidR="00AC1279" w:rsidRPr="009F6662">
        <w:rPr>
          <w:rFonts w:asciiTheme="minorHAnsi" w:hAnsiTheme="minorHAnsi" w:cstheme="minorHAnsi"/>
        </w:rPr>
        <w:t xml:space="preserve"> </w:t>
      </w:r>
      <w:r w:rsidRPr="009F6662">
        <w:rPr>
          <w:rFonts w:asciiTheme="minorHAnsi" w:hAnsiTheme="minorHAnsi" w:cstheme="minorHAnsi"/>
          <w:szCs w:val="22"/>
        </w:rPr>
        <w:t>or the Selected Bidder, as the case m</w:t>
      </w:r>
      <w:r w:rsidR="002C7C56" w:rsidRPr="009F6662">
        <w:rPr>
          <w:rFonts w:asciiTheme="minorHAnsi" w:hAnsiTheme="minorHAnsi" w:cstheme="minorHAnsi"/>
          <w:szCs w:val="22"/>
        </w:rPr>
        <w:t>ay be, or to give any notice to</w:t>
      </w:r>
      <w:r w:rsidR="0018771B" w:rsidRPr="009F6662">
        <w:rPr>
          <w:rFonts w:asciiTheme="minorHAnsi" w:hAnsiTheme="minorHAnsi" w:cstheme="minorHAnsi"/>
        </w:rPr>
        <w:t xml:space="preserve"> NAVINAL TRANSMISSION LIMITED </w:t>
      </w:r>
      <w:r w:rsidRPr="009F6662">
        <w:rPr>
          <w:rFonts w:asciiTheme="minorHAnsi" w:hAnsiTheme="minorHAnsi" w:cstheme="minorHAnsi"/>
          <w:szCs w:val="22"/>
        </w:rPr>
        <w:t xml:space="preserve">or the Selected Bidder, as the case may be, or to enforce any security held by the </w:t>
      </w:r>
      <w:r w:rsidRPr="009F6662">
        <w:rPr>
          <w:rFonts w:asciiTheme="minorHAnsi" w:hAnsiTheme="minorHAnsi" w:cstheme="minorHAnsi"/>
        </w:rPr>
        <w:t xml:space="preserve">Nodal Agency </w:t>
      </w:r>
      <w:r w:rsidRPr="009F6662">
        <w:rPr>
          <w:rFonts w:asciiTheme="minorHAnsi" w:hAnsiTheme="minorHAnsi" w:cstheme="minorHAnsi"/>
          <w:szCs w:val="22"/>
        </w:rPr>
        <w:t xml:space="preserve">or to exercise, levy or enforce any distress, diligence or other process against </w:t>
      </w:r>
      <w:r w:rsidR="0018771B" w:rsidRPr="009F6662">
        <w:rPr>
          <w:rFonts w:asciiTheme="minorHAnsi" w:hAnsiTheme="minorHAnsi" w:cstheme="minorHAnsi"/>
        </w:rPr>
        <w:t xml:space="preserve">NAVINAL TRANSMISSION LIMITED </w:t>
      </w:r>
      <w:r w:rsidRPr="009F6662">
        <w:rPr>
          <w:rFonts w:asciiTheme="minorHAnsi" w:hAnsiTheme="minorHAnsi" w:cstheme="minorHAnsi"/>
          <w:szCs w:val="22"/>
        </w:rPr>
        <w:t>or the Selected Bidder, as the case may be.</w:t>
      </w:r>
    </w:p>
    <w:p w14:paraId="3C13B759" w14:textId="77777777" w:rsidR="009623CD" w:rsidRPr="009F6662"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9F6662">
        <w:rPr>
          <w:rFonts w:asciiTheme="minorHAnsi" w:hAnsiTheme="minorHAnsi" w:cstheme="minorHAnsi"/>
          <w:szCs w:val="22"/>
        </w:rPr>
        <w:t xml:space="preserve">The Guarantor Bank acknowledges that this BANK GUARANTEE is not personal to </w:t>
      </w:r>
      <w:r w:rsidRPr="009F6662">
        <w:rPr>
          <w:rFonts w:asciiTheme="minorHAnsi" w:hAnsiTheme="minorHAnsi" w:cstheme="minorHAnsi"/>
        </w:rPr>
        <w:t xml:space="preserve">Nodal Agency </w:t>
      </w:r>
      <w:r w:rsidRPr="009F6662">
        <w:rPr>
          <w:rFonts w:asciiTheme="minorHAnsi" w:hAnsiTheme="minorHAnsi" w:cstheme="minorHAnsi"/>
          <w:szCs w:val="22"/>
        </w:rPr>
        <w:t xml:space="preserve">and may be assigned, in whole or in part, (whether absolutely or by way of security) by </w:t>
      </w:r>
      <w:r w:rsidRPr="009F6662">
        <w:rPr>
          <w:rFonts w:asciiTheme="minorHAnsi" w:hAnsiTheme="minorHAnsi" w:cstheme="minorHAnsi"/>
        </w:rPr>
        <w:t xml:space="preserve">Nodal Agency </w:t>
      </w:r>
      <w:r w:rsidRPr="009F6662">
        <w:rPr>
          <w:rFonts w:asciiTheme="minorHAnsi" w:hAnsiTheme="minorHAnsi" w:cstheme="minorHAnsi"/>
          <w:szCs w:val="22"/>
        </w:rPr>
        <w:t>to any entity to whom the Nodal Agency is entitled to assign its rights and obligations under the Transmission Service Agreement.</w:t>
      </w:r>
    </w:p>
    <w:p w14:paraId="3C13B75A" w14:textId="77777777" w:rsidR="009623CD" w:rsidRPr="009F6662"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9F6662">
        <w:rPr>
          <w:rFonts w:asciiTheme="minorHAnsi" w:hAnsiTheme="minorHAnsi" w:cstheme="minorHAnsi"/>
        </w:rPr>
        <w:t>The Guarantor Bank hereby agrees and acknowledges that Nodal Agency shall have a right to invoke this Bank Guarantee either in part or in full, as it may deem fit.</w:t>
      </w:r>
    </w:p>
    <w:p w14:paraId="3C13B75B" w14:textId="102103F3" w:rsidR="009623CD" w:rsidRPr="009F6662" w:rsidRDefault="009623CD" w:rsidP="00AC1279">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9F6662">
        <w:rPr>
          <w:rFonts w:asciiTheme="minorHAnsi" w:hAnsiTheme="minorHAnsi" w:cstheme="minorHAnsi"/>
        </w:rPr>
        <w:t xml:space="preserve">Notwithstanding anything contained hereinabove, our liability under this Guarantee is restricted to Rs. ………………….. Crores (Rs. …………………..) only and it shall remain in force until ………………………[Date to be inserted on the basis of Article </w:t>
      </w:r>
      <w:r w:rsidRPr="009F6662">
        <w:rPr>
          <w:rFonts w:asciiTheme="minorHAnsi" w:hAnsiTheme="minorHAnsi" w:cstheme="minorHAnsi"/>
        </w:rPr>
        <w:fldChar w:fldCharType="begin"/>
      </w:r>
      <w:r w:rsidRPr="009F6662">
        <w:rPr>
          <w:rFonts w:asciiTheme="minorHAnsi" w:hAnsiTheme="minorHAnsi" w:cstheme="minorHAnsi"/>
        </w:rPr>
        <w:instrText xml:space="preserve"> REF _Ref195614516 \r \h  \* MERGEFORMAT </w:instrText>
      </w:r>
      <w:r w:rsidRPr="009F6662">
        <w:rPr>
          <w:rFonts w:asciiTheme="minorHAnsi" w:hAnsiTheme="minorHAnsi" w:cstheme="minorHAnsi"/>
        </w:rPr>
      </w:r>
      <w:r w:rsidRPr="009F6662">
        <w:rPr>
          <w:rFonts w:asciiTheme="minorHAnsi" w:hAnsiTheme="minorHAnsi" w:cstheme="minorHAnsi"/>
        </w:rPr>
        <w:fldChar w:fldCharType="separate"/>
      </w:r>
      <w:r w:rsidR="009429D3">
        <w:rPr>
          <w:rFonts w:asciiTheme="minorHAnsi" w:hAnsiTheme="minorHAnsi" w:cstheme="minorHAnsi"/>
        </w:rPr>
        <w:t>0</w:t>
      </w:r>
      <w:r w:rsidRPr="009F6662">
        <w:rPr>
          <w:rFonts w:asciiTheme="minorHAnsi" w:hAnsiTheme="minorHAnsi" w:cstheme="minorHAnsi"/>
        </w:rPr>
        <w:fldChar w:fldCharType="end"/>
      </w:r>
      <w:r w:rsidRPr="009F6662">
        <w:rPr>
          <w:rFonts w:asciiTheme="minorHAnsi" w:hAnsiTheme="minorHAnsi" w:cstheme="minorHAnsi"/>
        </w:rPr>
        <w:t>of the Transmission Service Agreement], with an additional claim period of three hundred sixty five (365) days thereafter. This BANK GUARANTEE shall be extended from time to time for such period, as may be desired by …………………………………….. [Insert name of the Selected Bidder or Lead Member in case of the Consortium or SPV]. We are liable to pay the guaranteed amount or any part thereof under this Bank Guarantee only if Nodal Agency serves upon us a written claim or demand.</w:t>
      </w:r>
    </w:p>
    <w:p w14:paraId="3C13B75C" w14:textId="77777777" w:rsidR="009623CD" w:rsidRPr="009F6662" w:rsidRDefault="009623CD" w:rsidP="009623CD">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p>
    <w:p w14:paraId="3C13B75D" w14:textId="77777777" w:rsidR="009623CD" w:rsidRPr="009F6662"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9F6662">
        <w:rPr>
          <w:rFonts w:asciiTheme="minorHAnsi" w:hAnsiTheme="minorHAnsi" w:cstheme="minorHAnsi"/>
          <w:b/>
        </w:rPr>
        <w:t>In witness where of:</w:t>
      </w:r>
    </w:p>
    <w:p w14:paraId="3C13B75E" w14:textId="77777777" w:rsidR="009623CD" w:rsidRPr="009F6662"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C13B75F" w14:textId="77777777" w:rsidR="009623CD" w:rsidRPr="009F6662"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9F6662">
        <w:rPr>
          <w:rFonts w:asciiTheme="minorHAnsi" w:hAnsiTheme="minorHAnsi" w:cstheme="minorHAnsi"/>
        </w:rPr>
        <w:t>Signature ..............................................</w:t>
      </w:r>
    </w:p>
    <w:p w14:paraId="3C13B760" w14:textId="77777777" w:rsidR="009623CD" w:rsidRPr="009F6662"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C13B761" w14:textId="77777777" w:rsidR="009623CD" w:rsidRPr="009F6662"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9F6662">
        <w:rPr>
          <w:rFonts w:asciiTheme="minorHAnsi" w:hAnsiTheme="minorHAnsi" w:cstheme="minorHAnsi"/>
        </w:rPr>
        <w:t>Name: ...................................................</w:t>
      </w:r>
    </w:p>
    <w:p w14:paraId="3C13B762" w14:textId="77777777" w:rsidR="009623CD" w:rsidRPr="009F6662"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9F6662">
        <w:rPr>
          <w:rFonts w:asciiTheme="minorHAnsi" w:hAnsiTheme="minorHAnsi" w:cstheme="minorHAnsi"/>
        </w:rPr>
        <w:t>Power of attorney No.: ………………………………</w:t>
      </w:r>
    </w:p>
    <w:p w14:paraId="3C13B763" w14:textId="77777777" w:rsidR="009623CD" w:rsidRPr="009F6662"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C13B764" w14:textId="77777777" w:rsidR="009623CD" w:rsidRPr="009F6662"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9F6662">
        <w:rPr>
          <w:rFonts w:asciiTheme="minorHAnsi" w:hAnsiTheme="minorHAnsi" w:cstheme="minorHAnsi"/>
          <w:b/>
        </w:rPr>
        <w:t>For:</w:t>
      </w:r>
    </w:p>
    <w:p w14:paraId="3C13B765" w14:textId="77777777" w:rsidR="009623CD" w:rsidRPr="009F6662" w:rsidRDefault="009623CD" w:rsidP="009623CD">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9F6662">
        <w:rPr>
          <w:rFonts w:asciiTheme="minorHAnsi" w:hAnsiTheme="minorHAnsi" w:cstheme="minorHAnsi"/>
        </w:rPr>
        <w:t>………………………………….. [Insert Name of the Bank]</w:t>
      </w:r>
    </w:p>
    <w:p w14:paraId="3C13B766" w14:textId="77777777" w:rsidR="009623CD" w:rsidRPr="009F6662" w:rsidRDefault="009623CD" w:rsidP="009623CD">
      <w:pPr>
        <w:ind w:left="360"/>
        <w:jc w:val="center"/>
        <w:rPr>
          <w:rFonts w:asciiTheme="minorHAnsi" w:hAnsiTheme="minorHAnsi" w:cstheme="minorHAnsi"/>
          <w:b/>
          <w:sz w:val="28"/>
        </w:rPr>
      </w:pPr>
      <w:r w:rsidRPr="009F6662">
        <w:rPr>
          <w:rFonts w:asciiTheme="minorHAnsi" w:hAnsiTheme="minorHAnsi" w:cstheme="minorHAnsi"/>
          <w:b/>
        </w:rPr>
        <w:t>Banker's Seal and Full Address, including mailing address of the Head Office</w:t>
      </w:r>
      <w:r w:rsidRPr="009F6662">
        <w:rPr>
          <w:rFonts w:asciiTheme="minorHAnsi" w:hAnsiTheme="minorHAnsi" w:cstheme="minorHAnsi"/>
        </w:rPr>
        <w:br w:type="page"/>
      </w:r>
      <w:r w:rsidRPr="009F6662">
        <w:rPr>
          <w:rFonts w:asciiTheme="minorHAnsi" w:hAnsiTheme="minorHAnsi" w:cstheme="minorHAnsi"/>
          <w:b/>
          <w:sz w:val="28"/>
        </w:rPr>
        <w:lastRenderedPageBreak/>
        <w:t>Schedule: 9</w:t>
      </w:r>
    </w:p>
    <w:p w14:paraId="3C13B767" w14:textId="77777777" w:rsidR="009623CD" w:rsidRPr="009F6662" w:rsidRDefault="009623CD" w:rsidP="009623CD">
      <w:pPr>
        <w:tabs>
          <w:tab w:val="left" w:pos="1584"/>
          <w:tab w:val="left" w:pos="2304"/>
          <w:tab w:val="left" w:pos="3024"/>
          <w:tab w:val="left" w:pos="3744"/>
          <w:tab w:val="left" w:pos="4464"/>
          <w:tab w:val="left" w:pos="5184"/>
          <w:tab w:val="left" w:pos="5904"/>
          <w:tab w:val="left" w:pos="6624"/>
          <w:tab w:val="left" w:pos="7344"/>
        </w:tabs>
        <w:ind w:left="0"/>
        <w:rPr>
          <w:rFonts w:asciiTheme="minorHAnsi" w:hAnsiTheme="minorHAnsi" w:cstheme="minorHAnsi"/>
          <w:b/>
        </w:rPr>
      </w:pPr>
      <w:r w:rsidRPr="009F6662">
        <w:rPr>
          <w:rFonts w:asciiTheme="minorHAnsi" w:hAnsiTheme="minorHAnsi" w:cstheme="minorHAnsi"/>
          <w:b/>
        </w:rPr>
        <w:t>Methodology for determining the Relief Under Force Majeure Event &amp; Change in Law during Construction Period</w:t>
      </w:r>
    </w:p>
    <w:p w14:paraId="3C13B768" w14:textId="77777777" w:rsidR="009623CD" w:rsidRPr="009F6662" w:rsidRDefault="009623CD" w:rsidP="009623CD">
      <w:pPr>
        <w:ind w:left="0"/>
        <w:jc w:val="both"/>
        <w:rPr>
          <w:rFonts w:asciiTheme="minorHAnsi" w:hAnsiTheme="minorHAnsi" w:cstheme="minorHAnsi"/>
        </w:rPr>
      </w:pPr>
      <w:r w:rsidRPr="009F6662">
        <w:rPr>
          <w:rFonts w:asciiTheme="minorHAnsi" w:hAnsiTheme="minorHAnsi" w:cstheme="minorHAnsi"/>
        </w:rPr>
        <w:t>The relief in the form of revision in tariff due to Force Majeure Event leading to extension of Scheduled COD for a period beyond one hundred eighty (180) days and/ or Change in Law during the construction period shall be as under:</w:t>
      </w:r>
    </w:p>
    <w:p w14:paraId="3C13B769" w14:textId="77777777" w:rsidR="009623CD" w:rsidRPr="009F6662" w:rsidRDefault="009623CD" w:rsidP="009623CD">
      <w:pPr>
        <w:ind w:left="0"/>
        <w:jc w:val="both"/>
        <w:rPr>
          <w:rFonts w:asciiTheme="minorHAnsi" w:hAnsiTheme="minorHAnsi" w:cstheme="minorHAnsi"/>
          <w:color w:val="000000"/>
        </w:rPr>
      </w:pPr>
      <w:r w:rsidRPr="009F6662">
        <w:rPr>
          <w:rFonts w:asciiTheme="minorHAnsi" w:hAnsiTheme="minorHAnsi" w:cstheme="minorHAnsi"/>
          <w:color w:val="000000"/>
        </w:rPr>
        <w:t>ΔT = [(P x d)]÷[1-(1+ d)^(-n)]</w:t>
      </w:r>
    </w:p>
    <w:p w14:paraId="3C13B76A" w14:textId="77777777" w:rsidR="009623CD" w:rsidRPr="009F6662" w:rsidRDefault="009623CD" w:rsidP="009623CD">
      <w:pPr>
        <w:ind w:left="0"/>
        <w:jc w:val="both"/>
        <w:rPr>
          <w:rFonts w:asciiTheme="minorHAnsi" w:hAnsiTheme="minorHAnsi" w:cstheme="minorHAnsi"/>
          <w:color w:val="000000"/>
        </w:rPr>
      </w:pPr>
      <w:r w:rsidRPr="009F6662">
        <w:rPr>
          <w:rFonts w:asciiTheme="minorHAnsi" w:hAnsiTheme="minorHAnsi" w:cstheme="minorHAnsi"/>
          <w:color w:val="000000"/>
        </w:rPr>
        <w:t>Where,</w:t>
      </w:r>
    </w:p>
    <w:p w14:paraId="3C13B76B" w14:textId="77777777" w:rsidR="009623CD" w:rsidRPr="009F6662" w:rsidRDefault="009623CD" w:rsidP="009623CD">
      <w:pPr>
        <w:ind w:left="0"/>
        <w:jc w:val="both"/>
        <w:rPr>
          <w:rFonts w:asciiTheme="minorHAnsi" w:hAnsiTheme="minorHAnsi" w:cstheme="minorHAnsi"/>
          <w:color w:val="000000"/>
        </w:rPr>
      </w:pPr>
      <w:r w:rsidRPr="009F6662">
        <w:rPr>
          <w:rFonts w:asciiTheme="minorHAnsi" w:hAnsiTheme="minorHAnsi" w:cstheme="minorHAnsi"/>
          <w:color w:val="000000"/>
        </w:rPr>
        <w:t xml:space="preserve">ΔT = Change in Transmission Charges for each year  </w:t>
      </w:r>
    </w:p>
    <w:p w14:paraId="3C13B76C" w14:textId="77777777" w:rsidR="009623CD" w:rsidRPr="009F6662" w:rsidRDefault="009623CD" w:rsidP="009623CD">
      <w:pPr>
        <w:ind w:left="0"/>
        <w:jc w:val="both"/>
        <w:rPr>
          <w:rFonts w:asciiTheme="minorHAnsi" w:hAnsiTheme="minorHAnsi" w:cstheme="minorHAnsi"/>
          <w:color w:val="000000"/>
        </w:rPr>
      </w:pPr>
      <w:r w:rsidRPr="009F6662">
        <w:rPr>
          <w:rFonts w:asciiTheme="minorHAnsi" w:hAnsiTheme="minorHAnsi" w:cstheme="minorHAnsi"/>
          <w:color w:val="000000"/>
        </w:rPr>
        <w:t xml:space="preserve">P = Sum of cumulative increase or decrease in the cost of the Project due to Change in Law and </w:t>
      </w:r>
      <w:r w:rsidRPr="009F6662">
        <w:rPr>
          <w:rFonts w:asciiTheme="minorHAnsi" w:hAnsiTheme="minorHAnsi" w:cstheme="minorHAnsi"/>
        </w:rPr>
        <w:t xml:space="preserve">interest cost during construction corresponding to the period exceeding one hundred eighty (180) </w:t>
      </w:r>
      <w:r w:rsidRPr="009F6662">
        <w:rPr>
          <w:rFonts w:asciiTheme="minorHAnsi" w:hAnsiTheme="minorHAnsi" w:cstheme="minorHAnsi"/>
          <w:color w:val="000000"/>
        </w:rPr>
        <w:t xml:space="preserve">due to Force Majeure Event leading to extension of Scheduled COD for a period beyond one hundred eighty (180) days </w:t>
      </w:r>
    </w:p>
    <w:p w14:paraId="3C13B76D" w14:textId="77777777" w:rsidR="009623CD" w:rsidRPr="009F6662" w:rsidRDefault="009623CD" w:rsidP="009623CD">
      <w:pPr>
        <w:ind w:left="0"/>
        <w:jc w:val="both"/>
        <w:rPr>
          <w:rFonts w:asciiTheme="minorHAnsi" w:hAnsiTheme="minorHAnsi" w:cstheme="minorHAnsi"/>
          <w:color w:val="000000"/>
        </w:rPr>
      </w:pPr>
      <w:r w:rsidRPr="009F6662">
        <w:rPr>
          <w:rFonts w:asciiTheme="minorHAnsi" w:hAnsiTheme="minorHAnsi" w:cstheme="minorHAnsi"/>
          <w:color w:val="000000"/>
        </w:rPr>
        <w:t>n = number of years over which the Transmission Charges has to be paid</w:t>
      </w:r>
    </w:p>
    <w:p w14:paraId="3C13B76E" w14:textId="77777777" w:rsidR="009623CD" w:rsidRPr="009F6662" w:rsidRDefault="009623CD" w:rsidP="009623CD">
      <w:pPr>
        <w:ind w:left="0"/>
        <w:jc w:val="both"/>
        <w:rPr>
          <w:rFonts w:asciiTheme="minorHAnsi" w:hAnsiTheme="minorHAnsi" w:cstheme="minorHAnsi"/>
          <w:color w:val="000000"/>
        </w:rPr>
      </w:pPr>
      <w:r w:rsidRPr="009F6662">
        <w:rPr>
          <w:rFonts w:asciiTheme="minorHAnsi" w:hAnsiTheme="minorHAnsi" w:cstheme="minorHAnsi"/>
          <w:color w:val="000000"/>
        </w:rPr>
        <w:t>d = Discount rate as notified by the CERC, applicable on the Bid Deadline</w:t>
      </w:r>
    </w:p>
    <w:p w14:paraId="3C13B76F" w14:textId="77777777" w:rsidR="009623CD" w:rsidRPr="005A6703" w:rsidRDefault="009623CD" w:rsidP="009623CD">
      <w:pPr>
        <w:spacing w:before="0" w:after="0"/>
        <w:ind w:left="0"/>
        <w:jc w:val="both"/>
        <w:rPr>
          <w:rFonts w:asciiTheme="minorHAnsi" w:hAnsiTheme="minorHAnsi" w:cstheme="minorHAnsi"/>
        </w:rPr>
      </w:pPr>
      <w:r w:rsidRPr="009F6662">
        <w:rPr>
          <w:rFonts w:asciiTheme="minorHAnsi" w:hAnsiTheme="minorHAnsi" w:cstheme="minorHAnsi"/>
          <w:color w:val="000000"/>
        </w:rPr>
        <w:t>The increase in Transmission Charges as stated above shall be applicable only if the value of increase in Transmission Charges as calculated above exceeds 0.30% (zero point three percent) of the quoted Transmission Charges of the TSP.</w:t>
      </w:r>
    </w:p>
    <w:p w14:paraId="3C13B770" w14:textId="77777777" w:rsidR="009623CD" w:rsidRPr="005A6703" w:rsidRDefault="009623CD" w:rsidP="009623CD">
      <w:pPr>
        <w:ind w:left="0"/>
        <w:jc w:val="both"/>
        <w:rPr>
          <w:rFonts w:asciiTheme="minorHAnsi" w:hAnsiTheme="minorHAnsi" w:cstheme="minorHAnsi"/>
        </w:rPr>
      </w:pPr>
    </w:p>
    <w:p w14:paraId="3C13B771" w14:textId="77777777" w:rsidR="009623CD" w:rsidRPr="005A6703" w:rsidRDefault="009623CD" w:rsidP="009623CD">
      <w:pPr>
        <w:tabs>
          <w:tab w:val="left" w:pos="9072"/>
        </w:tabs>
        <w:ind w:left="426" w:right="327"/>
        <w:jc w:val="center"/>
        <w:rPr>
          <w:rFonts w:asciiTheme="minorHAnsi" w:hAnsiTheme="minorHAnsi" w:cstheme="minorHAnsi"/>
          <w:b/>
        </w:rPr>
      </w:pPr>
    </w:p>
    <w:sectPr w:rsidR="009623CD" w:rsidRPr="005A6703" w:rsidSect="007525FC">
      <w:headerReference w:type="even" r:id="rId29"/>
      <w:pgSz w:w="11907" w:h="16839" w:code="9"/>
      <w:pgMar w:top="1260" w:right="992" w:bottom="1440" w:left="184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D0A869" w14:textId="77777777" w:rsidR="000B697F" w:rsidRDefault="000B697F">
      <w:r>
        <w:separator/>
      </w:r>
    </w:p>
  </w:endnote>
  <w:endnote w:type="continuationSeparator" w:id="0">
    <w:p w14:paraId="6320B52B" w14:textId="77777777" w:rsidR="000B697F" w:rsidRDefault="000B6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KFKKHP+TimesNewRoman,Bold">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1"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0456E74" w14:paraId="6246D940" w14:textId="77777777" w:rsidTr="194F49B0">
      <w:trPr>
        <w:trHeight w:val="300"/>
      </w:trPr>
      <w:tc>
        <w:tcPr>
          <w:tcW w:w="3020" w:type="dxa"/>
        </w:tcPr>
        <w:p w14:paraId="5011F5AB" w14:textId="2980DF38" w:rsidR="00456E74" w:rsidRDefault="00456E74" w:rsidP="194F49B0">
          <w:pPr>
            <w:pStyle w:val="Header"/>
            <w:ind w:left="-115"/>
          </w:pPr>
        </w:p>
      </w:tc>
      <w:tc>
        <w:tcPr>
          <w:tcW w:w="3020" w:type="dxa"/>
        </w:tcPr>
        <w:p w14:paraId="4422C169" w14:textId="0C169E23" w:rsidR="00456E74" w:rsidRDefault="00456E74" w:rsidP="194F49B0">
          <w:pPr>
            <w:pStyle w:val="Header"/>
            <w:jc w:val="center"/>
          </w:pPr>
        </w:p>
      </w:tc>
      <w:tc>
        <w:tcPr>
          <w:tcW w:w="3020" w:type="dxa"/>
        </w:tcPr>
        <w:p w14:paraId="29B2990C" w14:textId="4FD4448C" w:rsidR="00456E74" w:rsidRDefault="00456E74" w:rsidP="194F49B0">
          <w:pPr>
            <w:pStyle w:val="Header"/>
            <w:ind w:right="-115"/>
            <w:jc w:val="right"/>
          </w:pPr>
        </w:p>
      </w:tc>
    </w:tr>
  </w:tbl>
  <w:p w14:paraId="57F3A076" w14:textId="063AEEE7" w:rsidR="00456E74" w:rsidRDefault="00456E74" w:rsidP="194F49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62A81" w14:textId="232EB1CB" w:rsidR="00456E74" w:rsidRDefault="00456E74" w:rsidP="00456E74">
    <w:pPr>
      <w:pStyle w:val="Footer"/>
      <w:tabs>
        <w:tab w:val="clear" w:pos="8640"/>
        <w:tab w:val="left" w:pos="142"/>
        <w:tab w:val="right" w:pos="8820"/>
      </w:tabs>
      <w:spacing w:before="0"/>
      <w:ind w:left="-284"/>
      <w:jc w:val="cen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ptab w:relativeTo="margin" w:alignment="center" w:leader="none"/>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198</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Navinal</w:t>
    </w:r>
    <w:r w:rsidRPr="00F84DE2">
      <w:rPr>
        <w:rFonts w:ascii="Times New Roman" w:hAnsi="Times New Roman"/>
        <w:color w:val="222222"/>
        <w:sz w:val="20"/>
        <w:szCs w:val="20"/>
        <w:shd w:val="clear" w:color="auto" w:fill="FFFFFF"/>
      </w:rPr>
      <w:t xml:space="preserve"> Transmission Limited</w:t>
    </w:r>
  </w:p>
  <w:p w14:paraId="77496982" w14:textId="77777777" w:rsidR="00456E74" w:rsidRPr="00F84DE2" w:rsidRDefault="00456E74" w:rsidP="00456E74">
    <w:pPr>
      <w:pStyle w:val="Footer"/>
      <w:tabs>
        <w:tab w:val="clear" w:pos="8640"/>
        <w:tab w:val="right" w:pos="8820"/>
      </w:tabs>
      <w:spacing w:before="0"/>
      <w:ind w:firstLine="3600"/>
      <w:jc w:val="center"/>
      <w:rPr>
        <w:rFonts w:ascii="Times New Roman" w:hAnsi="Times New Roman"/>
        <w:sz w:val="20"/>
        <w:szCs w:val="20"/>
        <w:lang w:val="en-IN"/>
      </w:rPr>
    </w:pPr>
    <w:r>
      <w:rPr>
        <w:rFonts w:ascii="Times New Roman" w:hAnsi="Times New Roman"/>
        <w:color w:val="222222"/>
        <w:sz w:val="20"/>
        <w:szCs w:val="20"/>
        <w:shd w:val="clear" w:color="auto" w:fill="FFFFFF"/>
      </w:rPr>
      <w:t xml:space="preserve">                                                </w:t>
    </w:r>
    <w:r w:rsidRPr="00D228F7">
      <w:rPr>
        <w:rFonts w:ascii="Times New Roman" w:hAnsi="Times New Roman"/>
        <w:b/>
        <w:bCs/>
        <w:color w:val="222222"/>
        <w:sz w:val="20"/>
        <w:szCs w:val="20"/>
        <w:shd w:val="clear" w:color="auto" w:fill="FFFFFF"/>
      </w:rPr>
      <w:t xml:space="preserve"> |</w:t>
    </w:r>
    <w:r>
      <w:rPr>
        <w:rFonts w:ascii="Times New Roman" w:hAnsi="Times New Roman"/>
        <w:b/>
        <w:bCs/>
        <w:color w:val="222222"/>
        <w:sz w:val="20"/>
        <w:szCs w:val="20"/>
        <w:shd w:val="clear" w:color="auto" w:fill="FFFFFF"/>
      </w:rPr>
      <w:t xml:space="preserve"> </w:t>
    </w:r>
    <w:r>
      <w:rPr>
        <w:rFonts w:ascii="Times New Roman" w:hAnsi="Times New Roman"/>
        <w:color w:val="222222"/>
        <w:sz w:val="20"/>
        <w:szCs w:val="20"/>
        <w:shd w:val="clear" w:color="auto" w:fill="FFFFFF"/>
      </w:rPr>
      <w:t>October, 2024</w:t>
    </w:r>
  </w:p>
  <w:p w14:paraId="3C13B78C" w14:textId="33F830D5" w:rsidR="00456E74" w:rsidRPr="00456E74" w:rsidRDefault="00456E74" w:rsidP="00456E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CDD02" w14:textId="1A1E540B" w:rsidR="00456E74" w:rsidRDefault="00456E74" w:rsidP="00456E74">
    <w:pPr>
      <w:pStyle w:val="Footer"/>
      <w:tabs>
        <w:tab w:val="clear" w:pos="8640"/>
        <w:tab w:val="left" w:pos="142"/>
        <w:tab w:val="right" w:pos="8820"/>
      </w:tabs>
      <w:spacing w:before="0"/>
      <w:ind w:left="-284"/>
      <w:jc w:val="cen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ptab w:relativeTo="margin" w:alignment="center" w:leader="none"/>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198</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Navinal</w:t>
    </w:r>
    <w:r w:rsidRPr="00F84DE2">
      <w:rPr>
        <w:rFonts w:ascii="Times New Roman" w:hAnsi="Times New Roman"/>
        <w:color w:val="222222"/>
        <w:sz w:val="20"/>
        <w:szCs w:val="20"/>
        <w:shd w:val="clear" w:color="auto" w:fill="FFFFFF"/>
      </w:rPr>
      <w:t xml:space="preserve"> Transmission Limited</w:t>
    </w:r>
  </w:p>
  <w:p w14:paraId="4A677F26" w14:textId="77777777" w:rsidR="00456E74" w:rsidRPr="00F84DE2" w:rsidRDefault="00456E74" w:rsidP="00456E74">
    <w:pPr>
      <w:pStyle w:val="Footer"/>
      <w:tabs>
        <w:tab w:val="clear" w:pos="8640"/>
        <w:tab w:val="right" w:pos="8820"/>
      </w:tabs>
      <w:spacing w:before="0"/>
      <w:ind w:firstLine="3600"/>
      <w:jc w:val="center"/>
      <w:rPr>
        <w:rFonts w:ascii="Times New Roman" w:hAnsi="Times New Roman"/>
        <w:sz w:val="20"/>
        <w:szCs w:val="20"/>
        <w:lang w:val="en-IN"/>
      </w:rPr>
    </w:pPr>
    <w:r>
      <w:rPr>
        <w:rFonts w:ascii="Times New Roman" w:hAnsi="Times New Roman"/>
        <w:color w:val="222222"/>
        <w:sz w:val="20"/>
        <w:szCs w:val="20"/>
        <w:shd w:val="clear" w:color="auto" w:fill="FFFFFF"/>
      </w:rPr>
      <w:t xml:space="preserve">                                                </w:t>
    </w:r>
    <w:r w:rsidRPr="00D228F7">
      <w:rPr>
        <w:rFonts w:ascii="Times New Roman" w:hAnsi="Times New Roman"/>
        <w:b/>
        <w:bCs/>
        <w:color w:val="222222"/>
        <w:sz w:val="20"/>
        <w:szCs w:val="20"/>
        <w:shd w:val="clear" w:color="auto" w:fill="FFFFFF"/>
      </w:rPr>
      <w:t xml:space="preserve"> |</w:t>
    </w:r>
    <w:r>
      <w:rPr>
        <w:rFonts w:ascii="Times New Roman" w:hAnsi="Times New Roman"/>
        <w:b/>
        <w:bCs/>
        <w:color w:val="222222"/>
        <w:sz w:val="20"/>
        <w:szCs w:val="20"/>
        <w:shd w:val="clear" w:color="auto" w:fill="FFFFFF"/>
      </w:rPr>
      <w:t xml:space="preserve"> </w:t>
    </w:r>
    <w:r>
      <w:rPr>
        <w:rFonts w:ascii="Times New Roman" w:hAnsi="Times New Roman"/>
        <w:color w:val="222222"/>
        <w:sz w:val="20"/>
        <w:szCs w:val="20"/>
        <w:shd w:val="clear" w:color="auto" w:fill="FFFFFF"/>
      </w:rPr>
      <w:t>October, 2024</w:t>
    </w:r>
  </w:p>
  <w:p w14:paraId="3C13B78F" w14:textId="702F8E24" w:rsidR="00456E74" w:rsidRPr="00456E74" w:rsidRDefault="00456E74" w:rsidP="00456E7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6DB13" w14:textId="156B3ECD" w:rsidR="005C7754" w:rsidRDefault="005C7754" w:rsidP="005C7754">
    <w:pPr>
      <w:pStyle w:val="Footer"/>
      <w:tabs>
        <w:tab w:val="clear" w:pos="8640"/>
        <w:tab w:val="left" w:pos="142"/>
        <w:tab w:val="right" w:pos="8820"/>
      </w:tabs>
      <w:spacing w:before="0"/>
      <w:ind w:left="-284"/>
      <w:jc w:val="cen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ptab w:relativeTo="margin" w:alignment="center" w:leader="none"/>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107</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 xml:space="preserve">          </w:t>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Navinal</w:t>
    </w:r>
    <w:r w:rsidRPr="00F84DE2">
      <w:rPr>
        <w:rFonts w:ascii="Times New Roman" w:hAnsi="Times New Roman"/>
        <w:color w:val="222222"/>
        <w:sz w:val="20"/>
        <w:szCs w:val="20"/>
        <w:shd w:val="clear" w:color="auto" w:fill="FFFFFF"/>
      </w:rPr>
      <w:t xml:space="preserve"> Transmission Limited</w:t>
    </w:r>
  </w:p>
  <w:p w14:paraId="6BDF330E" w14:textId="77777777" w:rsidR="005C7754" w:rsidRPr="00F84DE2" w:rsidRDefault="005C7754" w:rsidP="005C7754">
    <w:pPr>
      <w:pStyle w:val="Footer"/>
      <w:tabs>
        <w:tab w:val="clear" w:pos="8640"/>
        <w:tab w:val="right" w:pos="8820"/>
      </w:tabs>
      <w:spacing w:before="0"/>
      <w:ind w:firstLine="3600"/>
      <w:jc w:val="center"/>
      <w:rPr>
        <w:rFonts w:ascii="Times New Roman" w:hAnsi="Times New Roman"/>
        <w:sz w:val="20"/>
        <w:szCs w:val="20"/>
        <w:lang w:val="en-IN"/>
      </w:rPr>
    </w:pPr>
    <w:r>
      <w:rPr>
        <w:rFonts w:ascii="Times New Roman" w:hAnsi="Times New Roman"/>
        <w:color w:val="222222"/>
        <w:sz w:val="20"/>
        <w:szCs w:val="20"/>
        <w:shd w:val="clear" w:color="auto" w:fill="FFFFFF"/>
      </w:rPr>
      <w:t xml:space="preserve">                                                </w:t>
    </w:r>
    <w:r w:rsidRPr="00D228F7">
      <w:rPr>
        <w:rFonts w:ascii="Times New Roman" w:hAnsi="Times New Roman"/>
        <w:b/>
        <w:bCs/>
        <w:color w:val="222222"/>
        <w:sz w:val="20"/>
        <w:szCs w:val="20"/>
        <w:shd w:val="clear" w:color="auto" w:fill="FFFFFF"/>
      </w:rPr>
      <w:t xml:space="preserve"> |</w:t>
    </w:r>
    <w:r>
      <w:rPr>
        <w:rFonts w:ascii="Times New Roman" w:hAnsi="Times New Roman"/>
        <w:b/>
        <w:bCs/>
        <w:color w:val="222222"/>
        <w:sz w:val="20"/>
        <w:szCs w:val="20"/>
        <w:shd w:val="clear" w:color="auto" w:fill="FFFFFF"/>
      </w:rPr>
      <w:t xml:space="preserve"> </w:t>
    </w:r>
    <w:r>
      <w:rPr>
        <w:rFonts w:ascii="Times New Roman" w:hAnsi="Times New Roman"/>
        <w:color w:val="222222"/>
        <w:sz w:val="20"/>
        <w:szCs w:val="20"/>
        <w:shd w:val="clear" w:color="auto" w:fill="FFFFFF"/>
      </w:rPr>
      <w:t>October, 2024</w:t>
    </w:r>
  </w:p>
  <w:p w14:paraId="6CB6810A" w14:textId="77777777" w:rsidR="005C7754" w:rsidRPr="00456E74" w:rsidRDefault="005C7754" w:rsidP="005C7754">
    <w:pPr>
      <w:pStyle w:val="Footer"/>
    </w:pPr>
  </w:p>
  <w:p w14:paraId="3C13B794" w14:textId="77777777" w:rsidR="00456E74" w:rsidRDefault="00456E7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3B796" w14:textId="77777777" w:rsidR="00456E74" w:rsidRDefault="00456E74" w:rsidP="00CE691A">
    <w:pPr>
      <w:pStyle w:val="Footer"/>
      <w:pBdr>
        <w:top w:val="single" w:sz="4" w:space="1" w:color="D9D9D9"/>
        <w:bottom w:val="single" w:sz="12" w:space="1" w:color="auto"/>
      </w:pBdr>
      <w:rPr>
        <w:rFonts w:cs="Arial"/>
        <w:color w:val="002060"/>
      </w:rPr>
    </w:pPr>
  </w:p>
  <w:p w14:paraId="3C13B797" w14:textId="77777777" w:rsidR="00456E74" w:rsidRDefault="00456E74" w:rsidP="00CE691A">
    <w:pPr>
      <w:pStyle w:val="Footer"/>
      <w:jc w:val="center"/>
      <w:rPr>
        <w:rFonts w:cs="Arial"/>
        <w:color w:val="002060"/>
      </w:rPr>
    </w:pPr>
  </w:p>
  <w:p w14:paraId="3C13B798" w14:textId="77777777" w:rsidR="00456E74" w:rsidRDefault="00456E74" w:rsidP="00CE691A">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110</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132</w:t>
    </w:r>
    <w:r>
      <w:rPr>
        <w:b/>
        <w:bCs/>
      </w:rPr>
      <w:fldChar w:fldCharType="end"/>
    </w:r>
  </w:p>
  <w:p w14:paraId="3C13B799" w14:textId="77777777" w:rsidR="00456E74" w:rsidRDefault="00456E74"/>
  <w:p w14:paraId="3C13B79A" w14:textId="77777777" w:rsidR="00456E74" w:rsidRDefault="00456E74"/>
  <w:p w14:paraId="3C13B79B" w14:textId="77777777" w:rsidR="00456E74" w:rsidRDefault="00456E74"/>
  <w:p w14:paraId="3C13B79C" w14:textId="77777777" w:rsidR="00456E74" w:rsidRDefault="00456E74"/>
  <w:p w14:paraId="3C13B79D" w14:textId="77777777" w:rsidR="00456E74" w:rsidRDefault="00456E74"/>
  <w:p w14:paraId="3C13B79E" w14:textId="77777777" w:rsidR="00456E74" w:rsidRDefault="00456E74"/>
  <w:p w14:paraId="3C13B79F" w14:textId="77777777" w:rsidR="00456E74" w:rsidRDefault="00456E7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732A1" w14:textId="77777777" w:rsidR="005C7754" w:rsidRDefault="005C7754" w:rsidP="005C7754">
    <w:pPr>
      <w:pStyle w:val="Footer"/>
      <w:tabs>
        <w:tab w:val="clear" w:pos="8640"/>
        <w:tab w:val="left" w:pos="142"/>
        <w:tab w:val="right" w:pos="8820"/>
      </w:tabs>
      <w:spacing w:before="0"/>
      <w:ind w:left="-284"/>
      <w:jc w:val="center"/>
      <w:rPr>
        <w:rFonts w:ascii="Times New Roman" w:hAnsi="Times New Roman"/>
        <w:color w:val="222222"/>
        <w:sz w:val="20"/>
        <w:szCs w:val="20"/>
        <w:shd w:val="clear" w:color="auto" w:fill="FFFFFF"/>
      </w:rPr>
    </w:pPr>
    <w:r w:rsidRPr="00F84DE2">
      <w:rPr>
        <w:rFonts w:ascii="Times New Roman" w:hAnsi="Times New Roman"/>
        <w:color w:val="222222"/>
        <w:sz w:val="20"/>
        <w:szCs w:val="20"/>
        <w:shd w:val="clear" w:color="auto" w:fill="FFFFFF"/>
      </w:rPr>
      <w:t>Central Transmission Utility of India Limited</w:t>
    </w:r>
    <w:r w:rsidRPr="00F84DE2">
      <w:rPr>
        <w:rFonts w:ascii="Times New Roman" w:hAnsi="Times New Roman"/>
        <w:color w:val="222222"/>
        <w:sz w:val="20"/>
        <w:szCs w:val="20"/>
        <w:shd w:val="clear" w:color="auto" w:fill="FFFFFF"/>
      </w:rPr>
      <w:ptab w:relativeTo="margin" w:alignment="center" w:leader="none"/>
    </w:r>
    <w:r w:rsidRPr="00F84DE2">
      <w:rPr>
        <w:rFonts w:ascii="Times New Roman" w:hAnsi="Times New Roman"/>
        <w:color w:val="222222"/>
        <w:sz w:val="20"/>
        <w:szCs w:val="20"/>
        <w:shd w:val="clear" w:color="auto" w:fill="FFFFFF"/>
      </w:rPr>
      <w:t xml:space="preserve">                   </w:t>
    </w:r>
    <w:r w:rsidRPr="008A6A18">
      <w:rPr>
        <w:rFonts w:ascii="Times New Roman" w:hAnsi="Times New Roman"/>
        <w:color w:val="222222"/>
        <w:sz w:val="20"/>
        <w:szCs w:val="20"/>
        <w:shd w:val="clear" w:color="auto" w:fill="FFFFFF"/>
      </w:rPr>
      <w:fldChar w:fldCharType="begin"/>
    </w:r>
    <w:r w:rsidRPr="008A6A18">
      <w:rPr>
        <w:rFonts w:ascii="Times New Roman" w:hAnsi="Times New Roman"/>
        <w:color w:val="222222"/>
        <w:sz w:val="20"/>
        <w:szCs w:val="20"/>
        <w:shd w:val="clear" w:color="auto" w:fill="FFFFFF"/>
      </w:rPr>
      <w:instrText xml:space="preserve"> PAGE   \* MERGEFORMAT </w:instrText>
    </w:r>
    <w:r w:rsidRPr="008A6A18">
      <w:rPr>
        <w:rFonts w:ascii="Times New Roman" w:hAnsi="Times New Roman"/>
        <w:color w:val="222222"/>
        <w:sz w:val="20"/>
        <w:szCs w:val="20"/>
        <w:shd w:val="clear" w:color="auto" w:fill="FFFFFF"/>
      </w:rPr>
      <w:fldChar w:fldCharType="separate"/>
    </w:r>
    <w:r>
      <w:rPr>
        <w:rFonts w:ascii="Times New Roman" w:hAnsi="Times New Roman"/>
        <w:color w:val="222222"/>
        <w:sz w:val="20"/>
        <w:szCs w:val="20"/>
        <w:shd w:val="clear" w:color="auto" w:fill="FFFFFF"/>
      </w:rPr>
      <w:t>107</w:t>
    </w:r>
    <w:r w:rsidRPr="008A6A18">
      <w:rPr>
        <w:rFonts w:ascii="Times New Roman" w:hAnsi="Times New Roman"/>
        <w:noProof/>
        <w:color w:val="222222"/>
        <w:sz w:val="20"/>
        <w:szCs w:val="20"/>
        <w:shd w:val="clear" w:color="auto" w:fill="FFFFFF"/>
      </w:rPr>
      <w:fldChar w:fldCharType="end"/>
    </w:r>
    <w:r>
      <w:rPr>
        <w:rFonts w:ascii="Times New Roman" w:hAnsi="Times New Roman"/>
        <w:color w:val="222222"/>
        <w:sz w:val="20"/>
        <w:szCs w:val="20"/>
        <w:shd w:val="clear" w:color="auto" w:fill="FFFFFF"/>
      </w:rPr>
      <w:t xml:space="preserve">                      </w:t>
    </w:r>
    <w:r>
      <w:rPr>
        <w:rFonts w:ascii="Times New Roman" w:hAnsi="Times New Roman"/>
        <w:color w:val="222222"/>
        <w:sz w:val="20"/>
        <w:szCs w:val="20"/>
        <w:shd w:val="clear" w:color="auto" w:fill="FFFFFF"/>
        <w:lang w:val="en-IN"/>
      </w:rPr>
      <w:t>Navinal</w:t>
    </w:r>
    <w:r w:rsidRPr="00F84DE2">
      <w:rPr>
        <w:rFonts w:ascii="Times New Roman" w:hAnsi="Times New Roman"/>
        <w:color w:val="222222"/>
        <w:sz w:val="20"/>
        <w:szCs w:val="20"/>
        <w:shd w:val="clear" w:color="auto" w:fill="FFFFFF"/>
      </w:rPr>
      <w:t xml:space="preserve"> Transmission Limited</w:t>
    </w:r>
  </w:p>
  <w:p w14:paraId="2BAE1D6F" w14:textId="77777777" w:rsidR="005C7754" w:rsidRPr="00F84DE2" w:rsidRDefault="005C7754" w:rsidP="005C7754">
    <w:pPr>
      <w:pStyle w:val="Footer"/>
      <w:tabs>
        <w:tab w:val="clear" w:pos="8640"/>
        <w:tab w:val="right" w:pos="8820"/>
      </w:tabs>
      <w:spacing w:before="0"/>
      <w:ind w:firstLine="3600"/>
      <w:jc w:val="center"/>
      <w:rPr>
        <w:rFonts w:ascii="Times New Roman" w:hAnsi="Times New Roman"/>
        <w:sz w:val="20"/>
        <w:szCs w:val="20"/>
        <w:lang w:val="en-IN"/>
      </w:rPr>
    </w:pPr>
    <w:r>
      <w:rPr>
        <w:rFonts w:ascii="Times New Roman" w:hAnsi="Times New Roman"/>
        <w:color w:val="222222"/>
        <w:sz w:val="20"/>
        <w:szCs w:val="20"/>
        <w:shd w:val="clear" w:color="auto" w:fill="FFFFFF"/>
      </w:rPr>
      <w:t xml:space="preserve">                                                </w:t>
    </w:r>
    <w:r w:rsidRPr="00D228F7">
      <w:rPr>
        <w:rFonts w:ascii="Times New Roman" w:hAnsi="Times New Roman"/>
        <w:b/>
        <w:bCs/>
        <w:color w:val="222222"/>
        <w:sz w:val="20"/>
        <w:szCs w:val="20"/>
        <w:shd w:val="clear" w:color="auto" w:fill="FFFFFF"/>
      </w:rPr>
      <w:t xml:space="preserve"> |</w:t>
    </w:r>
    <w:r>
      <w:rPr>
        <w:rFonts w:ascii="Times New Roman" w:hAnsi="Times New Roman"/>
        <w:b/>
        <w:bCs/>
        <w:color w:val="222222"/>
        <w:sz w:val="20"/>
        <w:szCs w:val="20"/>
        <w:shd w:val="clear" w:color="auto" w:fill="FFFFFF"/>
      </w:rPr>
      <w:t xml:space="preserve"> </w:t>
    </w:r>
    <w:r>
      <w:rPr>
        <w:rFonts w:ascii="Times New Roman" w:hAnsi="Times New Roman"/>
        <w:color w:val="222222"/>
        <w:sz w:val="20"/>
        <w:szCs w:val="20"/>
        <w:shd w:val="clear" w:color="auto" w:fill="FFFFFF"/>
      </w:rPr>
      <w:t>October, 2024</w:t>
    </w:r>
  </w:p>
  <w:p w14:paraId="51AC0816" w14:textId="77777777" w:rsidR="005C7754" w:rsidRPr="00456E74" w:rsidRDefault="005C7754" w:rsidP="005C7754">
    <w:pPr>
      <w:pStyle w:val="Footer"/>
    </w:pPr>
  </w:p>
  <w:p w14:paraId="3C13B7A2" w14:textId="77777777" w:rsidR="00456E74" w:rsidRDefault="00456E74">
    <w:pPr>
      <w:pStyle w:val="BodyText"/>
      <w:spacing w:line="14" w:lineRule="auto"/>
      <w:rPr>
        <w:sz w:val="20"/>
      </w:rPr>
    </w:pPr>
    <w:r>
      <w:rPr>
        <w:noProof/>
        <w:lang w:val="en-IN" w:eastAsia="en-IN"/>
      </w:rPr>
      <mc:AlternateContent>
        <mc:Choice Requires="wps">
          <w:drawing>
            <wp:anchor distT="0" distB="0" distL="0" distR="0" simplePos="0" relativeHeight="251659264" behindDoc="1" locked="0" layoutInCell="1" allowOverlap="1" wp14:anchorId="3C13B7A4" wp14:editId="3C13B7A5">
              <wp:simplePos x="0" y="0"/>
              <wp:positionH relativeFrom="page">
                <wp:posOffset>3561715</wp:posOffset>
              </wp:positionH>
              <wp:positionV relativeFrom="page">
                <wp:posOffset>9275774</wp:posOffset>
              </wp:positionV>
              <wp:extent cx="65024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0240" cy="165735"/>
                      </a:xfrm>
                      <a:prstGeom prst="rect">
                        <a:avLst/>
                      </a:prstGeom>
                    </wps:spPr>
                    <wps:txbx>
                      <w:txbxContent>
                        <w:p w14:paraId="3C13B7A8" w14:textId="77777777" w:rsidR="00456E74" w:rsidRDefault="00456E74" w:rsidP="002571C0">
                          <w:pPr>
                            <w:spacing w:line="245" w:lineRule="exact"/>
                            <w:rPr>
                              <w:rFonts w:ascii="Calibri"/>
                              <w:b/>
                            </w:rPr>
                          </w:pPr>
                        </w:p>
                      </w:txbxContent>
                    </wps:txbx>
                    <wps:bodyPr wrap="square" lIns="0" tIns="0" rIns="0" bIns="0" rtlCol="0">
                      <a:noAutofit/>
                    </wps:bodyPr>
                  </wps:wsp>
                </a:graphicData>
              </a:graphic>
            </wp:anchor>
          </w:drawing>
        </mc:Choice>
        <mc:Fallback>
          <w:pict>
            <v:shapetype w14:anchorId="3C13B7A4" id="_x0000_t202" coordsize="21600,21600" o:spt="202" path="m,l,21600r21600,l21600,xe">
              <v:stroke joinstyle="miter"/>
              <v:path gradientshapeok="t" o:connecttype="rect"/>
            </v:shapetype>
            <v:shape id="Textbox 2" o:spid="_x0000_s1027" type="#_x0000_t202" style="position:absolute;left:0;text-align:left;margin-left:280.45pt;margin-top:730.4pt;width:51.2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" filled="f" stroked="f">
              <v:textbox inset="0,0,0,0">
                <w:txbxContent>
                  <w:p w14:paraId="3C13B7A8" w14:textId="77777777" w:rsidR="00456E74" w:rsidRDefault="00456E74" w:rsidP="002571C0">
                    <w:pPr>
                      <w:spacing w:line="245" w:lineRule="exact"/>
                      <w:rPr>
                        <w:rFonts w:ascii="Calibri"/>
                        <w:b/>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FC2092" w14:textId="77777777" w:rsidR="000B697F" w:rsidRDefault="000B697F">
      <w:r>
        <w:separator/>
      </w:r>
    </w:p>
  </w:footnote>
  <w:footnote w:type="continuationSeparator" w:id="0">
    <w:p w14:paraId="120221C1" w14:textId="77777777" w:rsidR="000B697F" w:rsidRDefault="000B6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0456E74" w14:paraId="70B6D123" w14:textId="77777777" w:rsidTr="194F49B0">
      <w:trPr>
        <w:trHeight w:val="300"/>
      </w:trPr>
      <w:tc>
        <w:tcPr>
          <w:tcW w:w="3020" w:type="dxa"/>
        </w:tcPr>
        <w:p w14:paraId="7026ADA1" w14:textId="16DD182D" w:rsidR="00456E74" w:rsidRDefault="00456E74" w:rsidP="194F49B0">
          <w:pPr>
            <w:pStyle w:val="Header"/>
            <w:ind w:left="-115"/>
          </w:pPr>
        </w:p>
      </w:tc>
      <w:tc>
        <w:tcPr>
          <w:tcW w:w="3020" w:type="dxa"/>
        </w:tcPr>
        <w:p w14:paraId="053F5125" w14:textId="37E97367" w:rsidR="00456E74" w:rsidRDefault="00456E74" w:rsidP="194F49B0">
          <w:pPr>
            <w:pStyle w:val="Header"/>
            <w:jc w:val="center"/>
          </w:pPr>
        </w:p>
      </w:tc>
      <w:tc>
        <w:tcPr>
          <w:tcW w:w="3020" w:type="dxa"/>
        </w:tcPr>
        <w:p w14:paraId="3CB62BA3" w14:textId="09C1DCDF" w:rsidR="00456E74" w:rsidRDefault="00456E74" w:rsidP="194F49B0">
          <w:pPr>
            <w:pStyle w:val="Header"/>
            <w:ind w:right="-115"/>
            <w:jc w:val="right"/>
          </w:pPr>
        </w:p>
      </w:tc>
    </w:tr>
  </w:tbl>
  <w:p w14:paraId="1AC4E86A" w14:textId="25697730" w:rsidR="00456E74" w:rsidRDefault="00456E74" w:rsidP="194F49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3B78A" w14:textId="77777777" w:rsidR="00456E74" w:rsidRPr="00996EAD" w:rsidRDefault="00456E74" w:rsidP="002E34DC">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3B78D" w14:textId="77777777" w:rsidR="00456E74" w:rsidRPr="00232CC4" w:rsidRDefault="00456E74" w:rsidP="00BA6E84">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3B790" w14:textId="77777777" w:rsidR="00456E74" w:rsidRPr="00232CC4" w:rsidRDefault="00456E74" w:rsidP="00BB3BBB">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p w14:paraId="3C13B791" w14:textId="77777777" w:rsidR="00456E74" w:rsidRDefault="00456E74">
    <w:pPr>
      <w:pStyle w:val="Default"/>
      <w:jc w:val="both"/>
      <w:rPr>
        <w:rFonts w:ascii="Book Antiqua" w:hAnsi="Book Antiqua" w:cs="Arial"/>
        <w:b/>
        <w:bCs/>
        <w:i/>
        <w:color w:val="002060"/>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3B792" w14:textId="77777777" w:rsidR="00456E74" w:rsidRPr="00A0245A" w:rsidRDefault="00456E74" w:rsidP="00A0245A">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3B795" w14:textId="77777777" w:rsidR="00456E74" w:rsidRDefault="00456E74" w:rsidP="00A0245A">
    <w:pPr>
      <w:pStyle w:val="Header"/>
      <w:tabs>
        <w:tab w:val="clear" w:pos="4320"/>
        <w:tab w:val="clear" w:pos="8640"/>
        <w:tab w:val="center" w:pos="5040"/>
        <w:tab w:val="right" w:pos="9360"/>
      </w:tabs>
      <w:ind w:left="0"/>
      <w:jc w:val="center"/>
    </w:pPr>
    <w:r>
      <w:rPr>
        <w:sz w:val="20"/>
      </w:rPr>
      <w:t xml:space="preserve">Transmission </w:t>
    </w:r>
    <w:r w:rsidRPr="00232CC4">
      <w:rPr>
        <w:sz w:val="20"/>
      </w:rPr>
      <w:t>Service Agreement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3B7A3" w14:textId="77777777" w:rsidR="00456E74" w:rsidRDefault="00456E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7449B"/>
    <w:multiLevelType w:val="hybridMultilevel"/>
    <w:tmpl w:val="46B059A4"/>
    <w:lvl w:ilvl="0" w:tplc="8A1019F6">
      <w:start w:val="1"/>
      <w:numFmt w:val="decimal"/>
      <w:lvlText w:val="%1."/>
      <w:lvlJc w:val="left"/>
      <w:pPr>
        <w:ind w:left="1004" w:hanging="720"/>
      </w:pPr>
      <w:rPr>
        <w:rFonts w:asciiTheme="minorHAnsi" w:hAnsiTheme="minorHAnsi"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41E1804"/>
    <w:multiLevelType w:val="hybridMultilevel"/>
    <w:tmpl w:val="193EC7B6"/>
    <w:lvl w:ilvl="0" w:tplc="40090001">
      <w:start w:val="1"/>
      <w:numFmt w:val="bullet"/>
      <w:lvlText w:val=""/>
      <w:lvlJc w:val="left"/>
      <w:pPr>
        <w:ind w:left="753" w:hanging="360"/>
      </w:pPr>
      <w:rPr>
        <w:rFonts w:ascii="Symbol" w:hAnsi="Symbol" w:hint="default"/>
      </w:rPr>
    </w:lvl>
    <w:lvl w:ilvl="1" w:tplc="40090003" w:tentative="1">
      <w:start w:val="1"/>
      <w:numFmt w:val="bullet"/>
      <w:lvlText w:val="o"/>
      <w:lvlJc w:val="left"/>
      <w:pPr>
        <w:ind w:left="1473" w:hanging="360"/>
      </w:pPr>
      <w:rPr>
        <w:rFonts w:ascii="Courier New" w:hAnsi="Courier New" w:cs="Courier New" w:hint="default"/>
      </w:rPr>
    </w:lvl>
    <w:lvl w:ilvl="2" w:tplc="40090005" w:tentative="1">
      <w:start w:val="1"/>
      <w:numFmt w:val="bullet"/>
      <w:lvlText w:val=""/>
      <w:lvlJc w:val="left"/>
      <w:pPr>
        <w:ind w:left="2193" w:hanging="360"/>
      </w:pPr>
      <w:rPr>
        <w:rFonts w:ascii="Wingdings" w:hAnsi="Wingdings" w:hint="default"/>
      </w:rPr>
    </w:lvl>
    <w:lvl w:ilvl="3" w:tplc="40090001" w:tentative="1">
      <w:start w:val="1"/>
      <w:numFmt w:val="bullet"/>
      <w:lvlText w:val=""/>
      <w:lvlJc w:val="left"/>
      <w:pPr>
        <w:ind w:left="2913" w:hanging="360"/>
      </w:pPr>
      <w:rPr>
        <w:rFonts w:ascii="Symbol" w:hAnsi="Symbol" w:hint="default"/>
      </w:rPr>
    </w:lvl>
    <w:lvl w:ilvl="4" w:tplc="40090003" w:tentative="1">
      <w:start w:val="1"/>
      <w:numFmt w:val="bullet"/>
      <w:lvlText w:val="o"/>
      <w:lvlJc w:val="left"/>
      <w:pPr>
        <w:ind w:left="3633" w:hanging="360"/>
      </w:pPr>
      <w:rPr>
        <w:rFonts w:ascii="Courier New" w:hAnsi="Courier New" w:cs="Courier New" w:hint="default"/>
      </w:rPr>
    </w:lvl>
    <w:lvl w:ilvl="5" w:tplc="40090005" w:tentative="1">
      <w:start w:val="1"/>
      <w:numFmt w:val="bullet"/>
      <w:lvlText w:val=""/>
      <w:lvlJc w:val="left"/>
      <w:pPr>
        <w:ind w:left="4353" w:hanging="360"/>
      </w:pPr>
      <w:rPr>
        <w:rFonts w:ascii="Wingdings" w:hAnsi="Wingdings" w:hint="default"/>
      </w:rPr>
    </w:lvl>
    <w:lvl w:ilvl="6" w:tplc="40090001" w:tentative="1">
      <w:start w:val="1"/>
      <w:numFmt w:val="bullet"/>
      <w:lvlText w:val=""/>
      <w:lvlJc w:val="left"/>
      <w:pPr>
        <w:ind w:left="5073" w:hanging="360"/>
      </w:pPr>
      <w:rPr>
        <w:rFonts w:ascii="Symbol" w:hAnsi="Symbol" w:hint="default"/>
      </w:rPr>
    </w:lvl>
    <w:lvl w:ilvl="7" w:tplc="40090003" w:tentative="1">
      <w:start w:val="1"/>
      <w:numFmt w:val="bullet"/>
      <w:lvlText w:val="o"/>
      <w:lvlJc w:val="left"/>
      <w:pPr>
        <w:ind w:left="5793" w:hanging="360"/>
      </w:pPr>
      <w:rPr>
        <w:rFonts w:ascii="Courier New" w:hAnsi="Courier New" w:cs="Courier New" w:hint="default"/>
      </w:rPr>
    </w:lvl>
    <w:lvl w:ilvl="8" w:tplc="40090005" w:tentative="1">
      <w:start w:val="1"/>
      <w:numFmt w:val="bullet"/>
      <w:lvlText w:val=""/>
      <w:lvlJc w:val="left"/>
      <w:pPr>
        <w:ind w:left="6513" w:hanging="360"/>
      </w:pPr>
      <w:rPr>
        <w:rFonts w:ascii="Wingdings" w:hAnsi="Wingdings" w:hint="default"/>
      </w:rPr>
    </w:lvl>
  </w:abstractNum>
  <w:abstractNum w:abstractNumId="2" w15:restartNumberingAfterBreak="0">
    <w:nsid w:val="04E27117"/>
    <w:multiLevelType w:val="hybridMultilevel"/>
    <w:tmpl w:val="A69E9E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0B20F8"/>
    <w:multiLevelType w:val="hybridMultilevel"/>
    <w:tmpl w:val="1B68C9C0"/>
    <w:lvl w:ilvl="0" w:tplc="04090019">
      <w:start w:val="1"/>
      <w:numFmt w:val="lowerRoman"/>
      <w:lvlText w:val="(%1)"/>
      <w:lvlJc w:val="left"/>
      <w:pPr>
        <w:ind w:left="1146" w:hanging="360"/>
      </w:pPr>
      <w:rPr>
        <w:rFonts w:hint="default"/>
      </w:r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4" w15:restartNumberingAfterBreak="0">
    <w:nsid w:val="090774C9"/>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5" w15:restartNumberingAfterBreak="0">
    <w:nsid w:val="0A2B45D8"/>
    <w:multiLevelType w:val="hybridMultilevel"/>
    <w:tmpl w:val="54F4934C"/>
    <w:lvl w:ilvl="0" w:tplc="DEC6DB44">
      <w:start w:val="1"/>
      <w:numFmt w:val="lowerLetter"/>
      <w:lvlText w:val="%1."/>
      <w:lvlJc w:val="left"/>
      <w:pPr>
        <w:tabs>
          <w:tab w:val="num" w:pos="2160"/>
        </w:tabs>
        <w:ind w:left="2160" w:hanging="720"/>
      </w:pPr>
      <w:rPr>
        <w:rFonts w:hint="default"/>
      </w:rPr>
    </w:lvl>
    <w:lvl w:ilvl="1" w:tplc="6DD28D24" w:tentative="1">
      <w:start w:val="1"/>
      <w:numFmt w:val="lowerLetter"/>
      <w:lvlText w:val="%2."/>
      <w:lvlJc w:val="left"/>
      <w:pPr>
        <w:tabs>
          <w:tab w:val="num" w:pos="2160"/>
        </w:tabs>
        <w:ind w:left="2160" w:hanging="360"/>
      </w:pPr>
    </w:lvl>
    <w:lvl w:ilvl="2" w:tplc="FEACC696" w:tentative="1">
      <w:start w:val="1"/>
      <w:numFmt w:val="lowerRoman"/>
      <w:lvlText w:val="%3."/>
      <w:lvlJc w:val="right"/>
      <w:pPr>
        <w:tabs>
          <w:tab w:val="num" w:pos="2880"/>
        </w:tabs>
        <w:ind w:left="2880" w:hanging="180"/>
      </w:pPr>
    </w:lvl>
    <w:lvl w:ilvl="3" w:tplc="049E7646" w:tentative="1">
      <w:start w:val="1"/>
      <w:numFmt w:val="decimal"/>
      <w:lvlText w:val="%4."/>
      <w:lvlJc w:val="left"/>
      <w:pPr>
        <w:tabs>
          <w:tab w:val="num" w:pos="3600"/>
        </w:tabs>
        <w:ind w:left="3600" w:hanging="360"/>
      </w:pPr>
    </w:lvl>
    <w:lvl w:ilvl="4" w:tplc="E99233F4" w:tentative="1">
      <w:start w:val="1"/>
      <w:numFmt w:val="lowerLetter"/>
      <w:lvlText w:val="%5."/>
      <w:lvlJc w:val="left"/>
      <w:pPr>
        <w:tabs>
          <w:tab w:val="num" w:pos="4320"/>
        </w:tabs>
        <w:ind w:left="4320" w:hanging="360"/>
      </w:pPr>
    </w:lvl>
    <w:lvl w:ilvl="5" w:tplc="755828E6" w:tentative="1">
      <w:start w:val="1"/>
      <w:numFmt w:val="lowerRoman"/>
      <w:lvlText w:val="%6."/>
      <w:lvlJc w:val="right"/>
      <w:pPr>
        <w:tabs>
          <w:tab w:val="num" w:pos="5040"/>
        </w:tabs>
        <w:ind w:left="5040" w:hanging="180"/>
      </w:pPr>
    </w:lvl>
    <w:lvl w:ilvl="6" w:tplc="60C004A8" w:tentative="1">
      <w:start w:val="1"/>
      <w:numFmt w:val="decimal"/>
      <w:lvlText w:val="%7."/>
      <w:lvlJc w:val="left"/>
      <w:pPr>
        <w:tabs>
          <w:tab w:val="num" w:pos="5760"/>
        </w:tabs>
        <w:ind w:left="5760" w:hanging="360"/>
      </w:pPr>
    </w:lvl>
    <w:lvl w:ilvl="7" w:tplc="F2589CF2" w:tentative="1">
      <w:start w:val="1"/>
      <w:numFmt w:val="lowerLetter"/>
      <w:lvlText w:val="%8."/>
      <w:lvlJc w:val="left"/>
      <w:pPr>
        <w:tabs>
          <w:tab w:val="num" w:pos="6480"/>
        </w:tabs>
        <w:ind w:left="6480" w:hanging="360"/>
      </w:pPr>
    </w:lvl>
    <w:lvl w:ilvl="8" w:tplc="85466F40" w:tentative="1">
      <w:start w:val="1"/>
      <w:numFmt w:val="lowerRoman"/>
      <w:lvlText w:val="%9."/>
      <w:lvlJc w:val="right"/>
      <w:pPr>
        <w:tabs>
          <w:tab w:val="num" w:pos="7200"/>
        </w:tabs>
        <w:ind w:left="7200" w:hanging="180"/>
      </w:pPr>
    </w:lvl>
  </w:abstractNum>
  <w:abstractNum w:abstractNumId="6" w15:restartNumberingAfterBreak="0">
    <w:nsid w:val="0A7F5351"/>
    <w:multiLevelType w:val="hybridMultilevel"/>
    <w:tmpl w:val="3F366FD0"/>
    <w:lvl w:ilvl="0" w:tplc="03DA0720">
      <w:start w:val="1"/>
      <w:numFmt w:val="lowerRoman"/>
      <w:lvlText w:val="%1."/>
      <w:lvlJc w:val="left"/>
      <w:pPr>
        <w:ind w:left="1440" w:hanging="567"/>
      </w:pPr>
      <w:rPr>
        <w:rFonts w:ascii="Arial MT" w:eastAsia="Arial MT" w:hAnsi="Arial MT" w:cs="Arial MT" w:hint="default"/>
        <w:b w:val="0"/>
        <w:bCs w:val="0"/>
        <w:i w:val="0"/>
        <w:iCs w:val="0"/>
        <w:spacing w:val="0"/>
        <w:w w:val="100"/>
        <w:sz w:val="24"/>
        <w:szCs w:val="24"/>
        <w:lang w:val="en-US" w:eastAsia="en-US" w:bidi="ar-SA"/>
      </w:rPr>
    </w:lvl>
    <w:lvl w:ilvl="1" w:tplc="C3A088C6">
      <w:numFmt w:val="bullet"/>
      <w:lvlText w:val="•"/>
      <w:lvlJc w:val="left"/>
      <w:pPr>
        <w:ind w:left="2256" w:hanging="567"/>
      </w:pPr>
      <w:rPr>
        <w:rFonts w:hint="default"/>
        <w:lang w:val="en-US" w:eastAsia="en-US" w:bidi="ar-SA"/>
      </w:rPr>
    </w:lvl>
    <w:lvl w:ilvl="2" w:tplc="9DFA2BBA">
      <w:numFmt w:val="bullet"/>
      <w:lvlText w:val="•"/>
      <w:lvlJc w:val="left"/>
      <w:pPr>
        <w:ind w:left="3072" w:hanging="567"/>
      </w:pPr>
      <w:rPr>
        <w:rFonts w:hint="default"/>
        <w:lang w:val="en-US" w:eastAsia="en-US" w:bidi="ar-SA"/>
      </w:rPr>
    </w:lvl>
    <w:lvl w:ilvl="3" w:tplc="D2D26D78">
      <w:numFmt w:val="bullet"/>
      <w:lvlText w:val="•"/>
      <w:lvlJc w:val="left"/>
      <w:pPr>
        <w:ind w:left="3888" w:hanging="567"/>
      </w:pPr>
      <w:rPr>
        <w:rFonts w:hint="default"/>
        <w:lang w:val="en-US" w:eastAsia="en-US" w:bidi="ar-SA"/>
      </w:rPr>
    </w:lvl>
    <w:lvl w:ilvl="4" w:tplc="334443B2">
      <w:numFmt w:val="bullet"/>
      <w:lvlText w:val="•"/>
      <w:lvlJc w:val="left"/>
      <w:pPr>
        <w:ind w:left="4704" w:hanging="567"/>
      </w:pPr>
      <w:rPr>
        <w:rFonts w:hint="default"/>
        <w:lang w:val="en-US" w:eastAsia="en-US" w:bidi="ar-SA"/>
      </w:rPr>
    </w:lvl>
    <w:lvl w:ilvl="5" w:tplc="85348790">
      <w:numFmt w:val="bullet"/>
      <w:lvlText w:val="•"/>
      <w:lvlJc w:val="left"/>
      <w:pPr>
        <w:ind w:left="5520" w:hanging="567"/>
      </w:pPr>
      <w:rPr>
        <w:rFonts w:hint="default"/>
        <w:lang w:val="en-US" w:eastAsia="en-US" w:bidi="ar-SA"/>
      </w:rPr>
    </w:lvl>
    <w:lvl w:ilvl="6" w:tplc="0AE2D3BE">
      <w:numFmt w:val="bullet"/>
      <w:lvlText w:val="•"/>
      <w:lvlJc w:val="left"/>
      <w:pPr>
        <w:ind w:left="6336" w:hanging="567"/>
      </w:pPr>
      <w:rPr>
        <w:rFonts w:hint="default"/>
        <w:lang w:val="en-US" w:eastAsia="en-US" w:bidi="ar-SA"/>
      </w:rPr>
    </w:lvl>
    <w:lvl w:ilvl="7" w:tplc="C826D798">
      <w:numFmt w:val="bullet"/>
      <w:lvlText w:val="•"/>
      <w:lvlJc w:val="left"/>
      <w:pPr>
        <w:ind w:left="7152" w:hanging="567"/>
      </w:pPr>
      <w:rPr>
        <w:rFonts w:hint="default"/>
        <w:lang w:val="en-US" w:eastAsia="en-US" w:bidi="ar-SA"/>
      </w:rPr>
    </w:lvl>
    <w:lvl w:ilvl="8" w:tplc="6C98680A">
      <w:numFmt w:val="bullet"/>
      <w:lvlText w:val="•"/>
      <w:lvlJc w:val="left"/>
      <w:pPr>
        <w:ind w:left="7968" w:hanging="567"/>
      </w:pPr>
      <w:rPr>
        <w:rFonts w:hint="default"/>
        <w:lang w:val="en-US" w:eastAsia="en-US" w:bidi="ar-SA"/>
      </w:rPr>
    </w:lvl>
  </w:abstractNum>
  <w:abstractNum w:abstractNumId="7" w15:restartNumberingAfterBreak="0">
    <w:nsid w:val="0D411F60"/>
    <w:multiLevelType w:val="multilevel"/>
    <w:tmpl w:val="DDE672E2"/>
    <w:lvl w:ilvl="0">
      <w:start w:val="1"/>
      <w:numFmt w:val="upperRoman"/>
      <w:lvlText w:val="(%1)"/>
      <w:lvlJc w:val="left"/>
      <w:pPr>
        <w:ind w:left="1107"/>
      </w:pPr>
      <w:rPr>
        <w:rFonts w:asciiTheme="minorHAnsi" w:eastAsia="Times New Roman" w:hAnsiTheme="minorHAnsi" w:cstheme="minorHAnsi" w:hint="default"/>
        <w:b w:val="0"/>
        <w:i w:val="0"/>
        <w:strike w:val="0"/>
        <w:dstrike w:val="0"/>
        <w:color w:val="000000"/>
        <w:sz w:val="24"/>
        <w:szCs w:val="24"/>
        <w:u w:val="none" w:color="000000"/>
        <w:vertAlign w:val="baseline"/>
      </w:rPr>
    </w:lvl>
    <w:lvl w:ilvl="1">
      <w:start w:val="1"/>
      <w:numFmt w:val="lowerLetter"/>
      <w:lvlText w:val="%2"/>
      <w:lvlJc w:val="left"/>
      <w:pPr>
        <w:ind w:left="1527"/>
      </w:pPr>
      <w:rPr>
        <w:rFonts w:ascii="Arial" w:eastAsia="Times New Roman" w:hAnsi="Arial" w:cs="Arial"/>
        <w:b w:val="0"/>
        <w:i w:val="0"/>
        <w:strike w:val="0"/>
        <w:dstrike w:val="0"/>
        <w:color w:val="000000"/>
        <w:sz w:val="24"/>
        <w:szCs w:val="24"/>
        <w:u w:val="none" w:color="000000"/>
        <w:vertAlign w:val="baseline"/>
      </w:rPr>
    </w:lvl>
    <w:lvl w:ilvl="2">
      <w:start w:val="1"/>
      <w:numFmt w:val="lowerRoman"/>
      <w:lvlText w:val="%3"/>
      <w:lvlJc w:val="left"/>
      <w:pPr>
        <w:ind w:left="2247"/>
      </w:pPr>
      <w:rPr>
        <w:rFonts w:ascii="Arial" w:eastAsia="Times New Roman" w:hAnsi="Arial" w:cs="Arial"/>
        <w:b w:val="0"/>
        <w:i w:val="0"/>
        <w:strike w:val="0"/>
        <w:dstrike w:val="0"/>
        <w:color w:val="000000"/>
        <w:sz w:val="24"/>
        <w:szCs w:val="24"/>
        <w:u w:val="none" w:color="000000"/>
        <w:vertAlign w:val="baseline"/>
      </w:rPr>
    </w:lvl>
    <w:lvl w:ilvl="3">
      <w:start w:val="1"/>
      <w:numFmt w:val="decimal"/>
      <w:lvlText w:val="%4"/>
      <w:lvlJc w:val="left"/>
      <w:pPr>
        <w:ind w:left="2967"/>
      </w:pPr>
      <w:rPr>
        <w:rFonts w:ascii="Arial" w:eastAsia="Times New Roman" w:hAnsi="Arial" w:cs="Arial"/>
        <w:b w:val="0"/>
        <w:i w:val="0"/>
        <w:strike w:val="0"/>
        <w:dstrike w:val="0"/>
        <w:color w:val="000000"/>
        <w:sz w:val="24"/>
        <w:szCs w:val="24"/>
        <w:u w:val="none" w:color="000000"/>
        <w:vertAlign w:val="baseline"/>
      </w:rPr>
    </w:lvl>
    <w:lvl w:ilvl="4">
      <w:start w:val="1"/>
      <w:numFmt w:val="lowerLetter"/>
      <w:lvlText w:val="%5"/>
      <w:lvlJc w:val="left"/>
      <w:pPr>
        <w:ind w:left="3687"/>
      </w:pPr>
      <w:rPr>
        <w:rFonts w:ascii="Arial" w:eastAsia="Times New Roman" w:hAnsi="Arial" w:cs="Arial"/>
        <w:b w:val="0"/>
        <w:i w:val="0"/>
        <w:strike w:val="0"/>
        <w:dstrike w:val="0"/>
        <w:color w:val="000000"/>
        <w:sz w:val="24"/>
        <w:szCs w:val="24"/>
        <w:u w:val="none" w:color="000000"/>
        <w:vertAlign w:val="baseline"/>
      </w:rPr>
    </w:lvl>
    <w:lvl w:ilvl="5">
      <w:start w:val="1"/>
      <w:numFmt w:val="lowerRoman"/>
      <w:lvlText w:val="%6"/>
      <w:lvlJc w:val="left"/>
      <w:pPr>
        <w:ind w:left="4407"/>
      </w:pPr>
      <w:rPr>
        <w:rFonts w:ascii="Arial" w:eastAsia="Times New Roman" w:hAnsi="Arial" w:cs="Arial"/>
        <w:b w:val="0"/>
        <w:i w:val="0"/>
        <w:strike w:val="0"/>
        <w:dstrike w:val="0"/>
        <w:color w:val="000000"/>
        <w:sz w:val="24"/>
        <w:szCs w:val="24"/>
        <w:u w:val="none" w:color="000000"/>
        <w:vertAlign w:val="baseline"/>
      </w:rPr>
    </w:lvl>
    <w:lvl w:ilvl="6">
      <w:start w:val="1"/>
      <w:numFmt w:val="decimal"/>
      <w:lvlText w:val="%7"/>
      <w:lvlJc w:val="left"/>
      <w:pPr>
        <w:ind w:left="5127"/>
      </w:pPr>
      <w:rPr>
        <w:rFonts w:ascii="Arial" w:eastAsia="Times New Roman" w:hAnsi="Arial" w:cs="Arial"/>
        <w:b w:val="0"/>
        <w:i w:val="0"/>
        <w:strike w:val="0"/>
        <w:dstrike w:val="0"/>
        <w:color w:val="000000"/>
        <w:sz w:val="24"/>
        <w:szCs w:val="24"/>
        <w:u w:val="none" w:color="000000"/>
        <w:vertAlign w:val="baseline"/>
      </w:rPr>
    </w:lvl>
    <w:lvl w:ilvl="7">
      <w:start w:val="1"/>
      <w:numFmt w:val="lowerLetter"/>
      <w:lvlText w:val="%8"/>
      <w:lvlJc w:val="left"/>
      <w:pPr>
        <w:ind w:left="5847"/>
      </w:pPr>
      <w:rPr>
        <w:rFonts w:ascii="Arial" w:eastAsia="Times New Roman" w:hAnsi="Arial" w:cs="Arial"/>
        <w:b w:val="0"/>
        <w:i w:val="0"/>
        <w:strike w:val="0"/>
        <w:dstrike w:val="0"/>
        <w:color w:val="000000"/>
        <w:sz w:val="24"/>
        <w:szCs w:val="24"/>
        <w:u w:val="none" w:color="000000"/>
        <w:vertAlign w:val="baseline"/>
      </w:rPr>
    </w:lvl>
    <w:lvl w:ilvl="8">
      <w:start w:val="1"/>
      <w:numFmt w:val="lowerRoman"/>
      <w:lvlText w:val="%9"/>
      <w:lvlJc w:val="left"/>
      <w:pPr>
        <w:ind w:left="6567"/>
      </w:pPr>
      <w:rPr>
        <w:rFonts w:ascii="Arial" w:eastAsia="Times New Roman" w:hAnsi="Arial" w:cs="Arial"/>
        <w:b w:val="0"/>
        <w:i w:val="0"/>
        <w:strike w:val="0"/>
        <w:dstrike w:val="0"/>
        <w:color w:val="000000"/>
        <w:sz w:val="24"/>
        <w:szCs w:val="24"/>
        <w:u w:val="none" w:color="000000"/>
        <w:vertAlign w:val="baseline"/>
      </w:rPr>
    </w:lvl>
  </w:abstractNum>
  <w:abstractNum w:abstractNumId="8" w15:restartNumberingAfterBreak="0">
    <w:nsid w:val="0EAD35F1"/>
    <w:multiLevelType w:val="multilevel"/>
    <w:tmpl w:val="CAB4E926"/>
    <w:lvl w:ilvl="0">
      <w:start w:val="1"/>
      <w:numFmt w:val="decimal"/>
      <w:lvlText w:val="%1:"/>
      <w:lvlJc w:val="left"/>
      <w:pPr>
        <w:tabs>
          <w:tab w:val="num" w:pos="720"/>
        </w:tabs>
        <w:ind w:left="720" w:hanging="720"/>
      </w:pPr>
      <w:rPr>
        <w:rFonts w:asciiTheme="minorHAnsi" w:hAnsiTheme="minorHAnsi" w:cstheme="minorHAnsi" w:hint="default"/>
        <w:b w:val="0"/>
        <w:i w:val="0"/>
        <w:sz w:val="24"/>
        <w:szCs w:val="24"/>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9" w15:restartNumberingAfterBreak="0">
    <w:nsid w:val="10D32D1C"/>
    <w:multiLevelType w:val="hybridMultilevel"/>
    <w:tmpl w:val="FFFFFFFF"/>
    <w:lvl w:ilvl="0" w:tplc="9BFA5504">
      <w:start w:val="1"/>
      <w:numFmt w:val="lowerRoman"/>
      <w:lvlText w:val="(%1)"/>
      <w:lvlJc w:val="left"/>
      <w:pPr>
        <w:ind w:left="1536" w:hanging="509"/>
      </w:pPr>
      <w:rPr>
        <w:rFonts w:cs="Times New Roman" w:hint="default"/>
        <w:b w:val="0"/>
        <w:bCs w:val="0"/>
        <w:i w:val="0"/>
        <w:iCs w:val="0"/>
        <w:strike w:val="0"/>
        <w:dstrike w:val="0"/>
        <w:color w:val="000000"/>
        <w:w w:val="100"/>
        <w:sz w:val="24"/>
        <w:szCs w:val="24"/>
        <w:u w:val="none" w:color="000000"/>
        <w:effect w:val="none"/>
        <w:vertAlign w:val="baseline"/>
      </w:rPr>
    </w:lvl>
    <w:lvl w:ilvl="1" w:tplc="BE0C8A48">
      <w:numFmt w:val="bullet"/>
      <w:lvlText w:val="•"/>
      <w:lvlJc w:val="left"/>
      <w:pPr>
        <w:ind w:left="2422" w:hanging="509"/>
      </w:pPr>
      <w:rPr>
        <w:rFonts w:hint="default"/>
      </w:rPr>
    </w:lvl>
    <w:lvl w:ilvl="2" w:tplc="6F34A210">
      <w:numFmt w:val="bullet"/>
      <w:lvlText w:val="•"/>
      <w:lvlJc w:val="left"/>
      <w:pPr>
        <w:ind w:left="3305" w:hanging="509"/>
      </w:pPr>
      <w:rPr>
        <w:rFonts w:hint="default"/>
      </w:rPr>
    </w:lvl>
    <w:lvl w:ilvl="3" w:tplc="CE6A61BC">
      <w:numFmt w:val="bullet"/>
      <w:lvlText w:val="•"/>
      <w:lvlJc w:val="left"/>
      <w:pPr>
        <w:ind w:left="4187" w:hanging="509"/>
      </w:pPr>
      <w:rPr>
        <w:rFonts w:hint="default"/>
      </w:rPr>
    </w:lvl>
    <w:lvl w:ilvl="4" w:tplc="04E64CD0">
      <w:numFmt w:val="bullet"/>
      <w:lvlText w:val="•"/>
      <w:lvlJc w:val="left"/>
      <w:pPr>
        <w:ind w:left="5070" w:hanging="509"/>
      </w:pPr>
      <w:rPr>
        <w:rFonts w:hint="default"/>
      </w:rPr>
    </w:lvl>
    <w:lvl w:ilvl="5" w:tplc="2E721DB2">
      <w:numFmt w:val="bullet"/>
      <w:lvlText w:val="•"/>
      <w:lvlJc w:val="left"/>
      <w:pPr>
        <w:ind w:left="5952" w:hanging="509"/>
      </w:pPr>
      <w:rPr>
        <w:rFonts w:hint="default"/>
      </w:rPr>
    </w:lvl>
    <w:lvl w:ilvl="6" w:tplc="AB5C7624">
      <w:numFmt w:val="bullet"/>
      <w:lvlText w:val="•"/>
      <w:lvlJc w:val="left"/>
      <w:pPr>
        <w:ind w:left="6835" w:hanging="509"/>
      </w:pPr>
      <w:rPr>
        <w:rFonts w:hint="default"/>
      </w:rPr>
    </w:lvl>
    <w:lvl w:ilvl="7" w:tplc="B5C61CCC">
      <w:numFmt w:val="bullet"/>
      <w:lvlText w:val="•"/>
      <w:lvlJc w:val="left"/>
      <w:pPr>
        <w:ind w:left="7717" w:hanging="509"/>
      </w:pPr>
      <w:rPr>
        <w:rFonts w:hint="default"/>
      </w:rPr>
    </w:lvl>
    <w:lvl w:ilvl="8" w:tplc="1EB68258">
      <w:numFmt w:val="bullet"/>
      <w:lvlText w:val="•"/>
      <w:lvlJc w:val="left"/>
      <w:pPr>
        <w:ind w:left="8600" w:hanging="509"/>
      </w:pPr>
      <w:rPr>
        <w:rFonts w:hint="default"/>
      </w:rPr>
    </w:lvl>
  </w:abstractNum>
  <w:abstractNum w:abstractNumId="10" w15:restartNumberingAfterBreak="0">
    <w:nsid w:val="112B4329"/>
    <w:multiLevelType w:val="hybridMultilevel"/>
    <w:tmpl w:val="C73C030E"/>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1" w15:restartNumberingAfterBreak="0">
    <w:nsid w:val="13F55433"/>
    <w:multiLevelType w:val="hybridMultilevel"/>
    <w:tmpl w:val="66DA13B4"/>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2" w15:restartNumberingAfterBreak="0">
    <w:nsid w:val="15D544E2"/>
    <w:multiLevelType w:val="hybridMultilevel"/>
    <w:tmpl w:val="A0A2EBAA"/>
    <w:lvl w:ilvl="0" w:tplc="40090001">
      <w:start w:val="1"/>
      <w:numFmt w:val="bullet"/>
      <w:lvlText w:val=""/>
      <w:lvlJc w:val="left"/>
      <w:pPr>
        <w:ind w:left="2563" w:hanging="360"/>
      </w:pPr>
      <w:rPr>
        <w:rFonts w:ascii="Symbol" w:hAnsi="Symbol" w:hint="default"/>
      </w:rPr>
    </w:lvl>
    <w:lvl w:ilvl="1" w:tplc="40090003" w:tentative="1">
      <w:start w:val="1"/>
      <w:numFmt w:val="bullet"/>
      <w:lvlText w:val="o"/>
      <w:lvlJc w:val="left"/>
      <w:pPr>
        <w:ind w:left="3283" w:hanging="360"/>
      </w:pPr>
      <w:rPr>
        <w:rFonts w:ascii="Courier New" w:hAnsi="Courier New" w:cs="Courier New" w:hint="default"/>
      </w:rPr>
    </w:lvl>
    <w:lvl w:ilvl="2" w:tplc="40090005" w:tentative="1">
      <w:start w:val="1"/>
      <w:numFmt w:val="bullet"/>
      <w:lvlText w:val=""/>
      <w:lvlJc w:val="left"/>
      <w:pPr>
        <w:ind w:left="4003" w:hanging="360"/>
      </w:pPr>
      <w:rPr>
        <w:rFonts w:ascii="Wingdings" w:hAnsi="Wingdings" w:hint="default"/>
      </w:rPr>
    </w:lvl>
    <w:lvl w:ilvl="3" w:tplc="40090001" w:tentative="1">
      <w:start w:val="1"/>
      <w:numFmt w:val="bullet"/>
      <w:lvlText w:val=""/>
      <w:lvlJc w:val="left"/>
      <w:pPr>
        <w:ind w:left="4723" w:hanging="360"/>
      </w:pPr>
      <w:rPr>
        <w:rFonts w:ascii="Symbol" w:hAnsi="Symbol" w:hint="default"/>
      </w:rPr>
    </w:lvl>
    <w:lvl w:ilvl="4" w:tplc="40090003" w:tentative="1">
      <w:start w:val="1"/>
      <w:numFmt w:val="bullet"/>
      <w:lvlText w:val="o"/>
      <w:lvlJc w:val="left"/>
      <w:pPr>
        <w:ind w:left="5443" w:hanging="360"/>
      </w:pPr>
      <w:rPr>
        <w:rFonts w:ascii="Courier New" w:hAnsi="Courier New" w:cs="Courier New" w:hint="default"/>
      </w:rPr>
    </w:lvl>
    <w:lvl w:ilvl="5" w:tplc="40090005" w:tentative="1">
      <w:start w:val="1"/>
      <w:numFmt w:val="bullet"/>
      <w:lvlText w:val=""/>
      <w:lvlJc w:val="left"/>
      <w:pPr>
        <w:ind w:left="6163" w:hanging="360"/>
      </w:pPr>
      <w:rPr>
        <w:rFonts w:ascii="Wingdings" w:hAnsi="Wingdings" w:hint="default"/>
      </w:rPr>
    </w:lvl>
    <w:lvl w:ilvl="6" w:tplc="40090001" w:tentative="1">
      <w:start w:val="1"/>
      <w:numFmt w:val="bullet"/>
      <w:lvlText w:val=""/>
      <w:lvlJc w:val="left"/>
      <w:pPr>
        <w:ind w:left="6883" w:hanging="360"/>
      </w:pPr>
      <w:rPr>
        <w:rFonts w:ascii="Symbol" w:hAnsi="Symbol" w:hint="default"/>
      </w:rPr>
    </w:lvl>
    <w:lvl w:ilvl="7" w:tplc="40090003" w:tentative="1">
      <w:start w:val="1"/>
      <w:numFmt w:val="bullet"/>
      <w:lvlText w:val="o"/>
      <w:lvlJc w:val="left"/>
      <w:pPr>
        <w:ind w:left="7603" w:hanging="360"/>
      </w:pPr>
      <w:rPr>
        <w:rFonts w:ascii="Courier New" w:hAnsi="Courier New" w:cs="Courier New" w:hint="default"/>
      </w:rPr>
    </w:lvl>
    <w:lvl w:ilvl="8" w:tplc="40090005" w:tentative="1">
      <w:start w:val="1"/>
      <w:numFmt w:val="bullet"/>
      <w:lvlText w:val=""/>
      <w:lvlJc w:val="left"/>
      <w:pPr>
        <w:ind w:left="8323" w:hanging="360"/>
      </w:pPr>
      <w:rPr>
        <w:rFonts w:ascii="Wingdings" w:hAnsi="Wingdings" w:hint="default"/>
      </w:rPr>
    </w:lvl>
  </w:abstractNum>
  <w:abstractNum w:abstractNumId="13" w15:restartNumberingAfterBreak="0">
    <w:nsid w:val="15ED5F02"/>
    <w:multiLevelType w:val="hybridMultilevel"/>
    <w:tmpl w:val="C73C030E"/>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4" w15:restartNumberingAfterBreak="0">
    <w:nsid w:val="16100FD4"/>
    <w:multiLevelType w:val="hybridMultilevel"/>
    <w:tmpl w:val="EC54080C"/>
    <w:lvl w:ilvl="0" w:tplc="0409000F">
      <w:start w:val="1"/>
      <w:numFmt w:val="decimal"/>
      <w:lvlText w:val="%1."/>
      <w:lvlJc w:val="left"/>
      <w:pPr>
        <w:ind w:left="495" w:hanging="360"/>
      </w:p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5"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7" w15:restartNumberingAfterBreak="0">
    <w:nsid w:val="1EDC286B"/>
    <w:multiLevelType w:val="hybridMultilevel"/>
    <w:tmpl w:val="A69E9E2C"/>
    <w:lvl w:ilvl="0" w:tplc="A2287FA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1FC759F2"/>
    <w:multiLevelType w:val="multilevel"/>
    <w:tmpl w:val="1E20FDB8"/>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19" w15:restartNumberingAfterBreak="0">
    <w:nsid w:val="206633BC"/>
    <w:multiLevelType w:val="multilevel"/>
    <w:tmpl w:val="1E20FDB8"/>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20"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21770B84"/>
    <w:multiLevelType w:val="hybridMultilevel"/>
    <w:tmpl w:val="E38AA7AA"/>
    <w:lvl w:ilvl="0" w:tplc="04090019">
      <w:start w:val="1"/>
      <w:numFmt w:val="lowerRoman"/>
      <w:lvlText w:val="(%1)"/>
      <w:lvlJc w:val="left"/>
      <w:pPr>
        <w:tabs>
          <w:tab w:val="num" w:pos="540"/>
        </w:tabs>
        <w:ind w:left="540" w:hanging="180"/>
      </w:pPr>
      <w:rPr>
        <w:rFonts w:hint="default"/>
      </w:r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22" w15:restartNumberingAfterBreak="0">
    <w:nsid w:val="21D05B75"/>
    <w:multiLevelType w:val="multilevel"/>
    <w:tmpl w:val="A970D4F6"/>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23" w15:restartNumberingAfterBreak="0">
    <w:nsid w:val="22F260D6"/>
    <w:multiLevelType w:val="hybridMultilevel"/>
    <w:tmpl w:val="84FC5DDA"/>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24"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5AC7F57"/>
    <w:multiLevelType w:val="hybridMultilevel"/>
    <w:tmpl w:val="C63C6DC0"/>
    <w:lvl w:ilvl="0" w:tplc="04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6" w15:restartNumberingAfterBreak="0">
    <w:nsid w:val="25D808A1"/>
    <w:multiLevelType w:val="hybridMultilevel"/>
    <w:tmpl w:val="8BE2DD78"/>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7" w15:restartNumberingAfterBreak="0">
    <w:nsid w:val="2C765FF0"/>
    <w:multiLevelType w:val="hybridMultilevel"/>
    <w:tmpl w:val="691E2E4C"/>
    <w:lvl w:ilvl="0" w:tplc="04090011">
      <w:start w:val="1"/>
      <w:numFmt w:val="lowerLetter"/>
      <w:lvlText w:val="%1."/>
      <w:lvlJc w:val="left"/>
      <w:pPr>
        <w:ind w:left="1146" w:hanging="360"/>
      </w:pPr>
      <w:rPr>
        <w:rFonts w:hint="default"/>
      </w:r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8" w15:restartNumberingAfterBreak="0">
    <w:nsid w:val="2D693E28"/>
    <w:multiLevelType w:val="multilevel"/>
    <w:tmpl w:val="988E2C00"/>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ascii="Arial" w:hAnsi="Arial" w:cs="Arial" w:hint="default"/>
        <w:b w:val="0"/>
        <w:i w:val="0"/>
        <w:sz w:val="24"/>
        <w:szCs w:val="24"/>
      </w:rPr>
    </w:lvl>
    <w:lvl w:ilvl="4">
      <w:start w:val="1"/>
      <w:numFmt w:val="lowerRoman"/>
      <w:lvlText w:val="%5."/>
      <w:lvlJc w:val="right"/>
      <w:pPr>
        <w:tabs>
          <w:tab w:val="num" w:pos="5850"/>
        </w:tabs>
        <w:ind w:left="5850" w:hanging="360"/>
      </w:pPr>
      <w:rPr>
        <w:rFonts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29" w15:restartNumberingAfterBreak="0">
    <w:nsid w:val="2E466128"/>
    <w:multiLevelType w:val="hybridMultilevel"/>
    <w:tmpl w:val="033A0CFE"/>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0" w15:restartNumberingAfterBreak="0">
    <w:nsid w:val="309D442A"/>
    <w:multiLevelType w:val="hybridMultilevel"/>
    <w:tmpl w:val="E38AA7AA"/>
    <w:lvl w:ilvl="0" w:tplc="04090019">
      <w:start w:val="1"/>
      <w:numFmt w:val="lowerRoman"/>
      <w:lvlText w:val="(%1)"/>
      <w:lvlJc w:val="left"/>
      <w:pPr>
        <w:tabs>
          <w:tab w:val="num" w:pos="540"/>
        </w:tabs>
        <w:ind w:left="540" w:hanging="180"/>
      </w:pPr>
      <w:rPr>
        <w:rFonts w:hint="default"/>
      </w:r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31" w15:restartNumberingAfterBreak="0">
    <w:nsid w:val="30DA642E"/>
    <w:multiLevelType w:val="multilevel"/>
    <w:tmpl w:val="36EC75B0"/>
    <w:lvl w:ilvl="0">
      <w:start w:val="1"/>
      <w:numFmt w:val="decimal"/>
      <w:pStyle w:val="Heading1"/>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pStyle w:val="Heading2"/>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pStyle w:val="Heading3"/>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ascii="Arial" w:hAnsi="Arial" w:cs="Arial"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32" w15:restartNumberingAfterBreak="0">
    <w:nsid w:val="31BE7B2F"/>
    <w:multiLevelType w:val="hybridMultilevel"/>
    <w:tmpl w:val="807A3C78"/>
    <w:lvl w:ilvl="0" w:tplc="4009000F">
      <w:start w:val="1"/>
      <w:numFmt w:val="decimal"/>
      <w:lvlText w:val="%1."/>
      <w:lvlJc w:val="left"/>
      <w:pPr>
        <w:ind w:left="1080" w:hanging="360"/>
      </w:pPr>
    </w:lvl>
    <w:lvl w:ilvl="1" w:tplc="8A1019F6">
      <w:start w:val="1"/>
      <w:numFmt w:val="decimal"/>
      <w:lvlText w:val="%2."/>
      <w:lvlJc w:val="left"/>
      <w:pPr>
        <w:ind w:left="1571" w:hanging="720"/>
      </w:pPr>
      <w:rPr>
        <w:rFonts w:asciiTheme="minorHAnsi" w:hAnsiTheme="minorHAnsi" w:hint="default"/>
        <w:i w:val="0"/>
      </w:r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3"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4" w15:restartNumberingAfterBreak="0">
    <w:nsid w:val="368F4C32"/>
    <w:multiLevelType w:val="hybridMultilevel"/>
    <w:tmpl w:val="C73C030E"/>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5" w15:restartNumberingAfterBreak="0">
    <w:nsid w:val="38E574C7"/>
    <w:multiLevelType w:val="hybridMultilevel"/>
    <w:tmpl w:val="869E046C"/>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6" w15:restartNumberingAfterBreak="0">
    <w:nsid w:val="396776FB"/>
    <w:multiLevelType w:val="hybridMultilevel"/>
    <w:tmpl w:val="D47E7D54"/>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7" w15:restartNumberingAfterBreak="0">
    <w:nsid w:val="39A369CF"/>
    <w:multiLevelType w:val="hybridMultilevel"/>
    <w:tmpl w:val="10F278D8"/>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3A7A1097"/>
    <w:multiLevelType w:val="hybridMultilevel"/>
    <w:tmpl w:val="D47E7D54"/>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9"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42"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03F7184"/>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44"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45"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45D076DD"/>
    <w:multiLevelType w:val="hybridMultilevel"/>
    <w:tmpl w:val="878C8114"/>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47" w15:restartNumberingAfterBreak="0">
    <w:nsid w:val="463C324A"/>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48" w15:restartNumberingAfterBreak="0">
    <w:nsid w:val="490C1BBA"/>
    <w:multiLevelType w:val="hybridMultilevel"/>
    <w:tmpl w:val="D4C6652C"/>
    <w:lvl w:ilvl="0" w:tplc="40090017">
      <w:start w:val="1"/>
      <w:numFmt w:val="lowerLetter"/>
      <w:lvlText w:val="%1)"/>
      <w:lvlJc w:val="left"/>
      <w:pPr>
        <w:ind w:left="2610" w:hanging="360"/>
      </w:pPr>
    </w:lvl>
    <w:lvl w:ilvl="1" w:tplc="40090019" w:tentative="1">
      <w:start w:val="1"/>
      <w:numFmt w:val="lowerLetter"/>
      <w:lvlText w:val="%2."/>
      <w:lvlJc w:val="left"/>
      <w:pPr>
        <w:ind w:left="3330" w:hanging="360"/>
      </w:pPr>
    </w:lvl>
    <w:lvl w:ilvl="2" w:tplc="4009001B" w:tentative="1">
      <w:start w:val="1"/>
      <w:numFmt w:val="lowerRoman"/>
      <w:lvlText w:val="%3."/>
      <w:lvlJc w:val="right"/>
      <w:pPr>
        <w:ind w:left="4050" w:hanging="180"/>
      </w:pPr>
    </w:lvl>
    <w:lvl w:ilvl="3" w:tplc="4009000F" w:tentative="1">
      <w:start w:val="1"/>
      <w:numFmt w:val="decimal"/>
      <w:lvlText w:val="%4."/>
      <w:lvlJc w:val="left"/>
      <w:pPr>
        <w:ind w:left="4770" w:hanging="360"/>
      </w:pPr>
    </w:lvl>
    <w:lvl w:ilvl="4" w:tplc="40090019" w:tentative="1">
      <w:start w:val="1"/>
      <w:numFmt w:val="lowerLetter"/>
      <w:lvlText w:val="%5."/>
      <w:lvlJc w:val="left"/>
      <w:pPr>
        <w:ind w:left="5490" w:hanging="360"/>
      </w:pPr>
    </w:lvl>
    <w:lvl w:ilvl="5" w:tplc="4009001B" w:tentative="1">
      <w:start w:val="1"/>
      <w:numFmt w:val="lowerRoman"/>
      <w:lvlText w:val="%6."/>
      <w:lvlJc w:val="right"/>
      <w:pPr>
        <w:ind w:left="6210" w:hanging="180"/>
      </w:pPr>
    </w:lvl>
    <w:lvl w:ilvl="6" w:tplc="4009000F" w:tentative="1">
      <w:start w:val="1"/>
      <w:numFmt w:val="decimal"/>
      <w:lvlText w:val="%7."/>
      <w:lvlJc w:val="left"/>
      <w:pPr>
        <w:ind w:left="6930" w:hanging="360"/>
      </w:pPr>
    </w:lvl>
    <w:lvl w:ilvl="7" w:tplc="40090019" w:tentative="1">
      <w:start w:val="1"/>
      <w:numFmt w:val="lowerLetter"/>
      <w:lvlText w:val="%8."/>
      <w:lvlJc w:val="left"/>
      <w:pPr>
        <w:ind w:left="7650" w:hanging="360"/>
      </w:pPr>
    </w:lvl>
    <w:lvl w:ilvl="8" w:tplc="4009001B" w:tentative="1">
      <w:start w:val="1"/>
      <w:numFmt w:val="lowerRoman"/>
      <w:lvlText w:val="%9."/>
      <w:lvlJc w:val="right"/>
      <w:pPr>
        <w:ind w:left="8370" w:hanging="180"/>
      </w:pPr>
    </w:lvl>
  </w:abstractNum>
  <w:abstractNum w:abstractNumId="49" w15:restartNumberingAfterBreak="0">
    <w:nsid w:val="49A45FA8"/>
    <w:multiLevelType w:val="hybridMultilevel"/>
    <w:tmpl w:val="55F85B1E"/>
    <w:lvl w:ilvl="0" w:tplc="0409000B">
      <w:start w:val="1"/>
      <w:numFmt w:val="bullet"/>
      <w:lvlText w:val=""/>
      <w:lvlJc w:val="left"/>
      <w:pPr>
        <w:ind w:left="360" w:hanging="360"/>
      </w:pPr>
      <w:rPr>
        <w:rFonts w:ascii="Wingdings" w:hAnsi="Wingdings" w:hint="default"/>
      </w:rPr>
    </w:lvl>
    <w:lvl w:ilvl="1" w:tplc="FFFFFFFF">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0" w15:restartNumberingAfterBreak="0">
    <w:nsid w:val="4A920B1B"/>
    <w:multiLevelType w:val="hybridMultilevel"/>
    <w:tmpl w:val="68145BB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1" w15:restartNumberingAfterBreak="0">
    <w:nsid w:val="4C32668D"/>
    <w:multiLevelType w:val="hybridMultilevel"/>
    <w:tmpl w:val="CF3A63A8"/>
    <w:lvl w:ilvl="0" w:tplc="B8C62532">
      <w:start w:val="1"/>
      <w:numFmt w:val="decimal"/>
      <w:lvlText w:val="%1."/>
      <w:lvlJc w:val="left"/>
      <w:pPr>
        <w:ind w:left="600" w:hanging="360"/>
      </w:pPr>
      <w:rPr>
        <w:rFonts w:asciiTheme="minorHAnsi" w:eastAsia="Arial MT" w:hAnsiTheme="minorHAnsi" w:cstheme="minorHAnsi" w:hint="default"/>
        <w:b w:val="0"/>
        <w:bCs w:val="0"/>
        <w:i w:val="0"/>
        <w:iCs w:val="0"/>
        <w:spacing w:val="0"/>
        <w:w w:val="100"/>
        <w:sz w:val="24"/>
        <w:szCs w:val="24"/>
        <w:lang w:val="en-US" w:eastAsia="en-US" w:bidi="ar-SA"/>
      </w:rPr>
    </w:lvl>
    <w:lvl w:ilvl="1" w:tplc="C9B0003E">
      <w:start w:val="1"/>
      <w:numFmt w:val="lowerRoman"/>
      <w:lvlText w:val="%2)"/>
      <w:lvlJc w:val="left"/>
      <w:pPr>
        <w:ind w:left="1723" w:hanging="711"/>
      </w:pPr>
      <w:rPr>
        <w:rFonts w:ascii="Arial MT" w:eastAsia="Arial MT" w:hAnsi="Arial MT" w:cs="Arial MT" w:hint="default"/>
        <w:b w:val="0"/>
        <w:bCs w:val="0"/>
        <w:i w:val="0"/>
        <w:iCs w:val="0"/>
        <w:spacing w:val="0"/>
        <w:w w:val="100"/>
        <w:sz w:val="24"/>
        <w:szCs w:val="24"/>
        <w:lang w:val="en-US" w:eastAsia="en-US" w:bidi="ar-SA"/>
      </w:rPr>
    </w:lvl>
    <w:lvl w:ilvl="2" w:tplc="887EE11A">
      <w:start w:val="1"/>
      <w:numFmt w:val="lowerLetter"/>
      <w:lvlText w:val="%3."/>
      <w:lvlJc w:val="left"/>
      <w:pPr>
        <w:ind w:left="1708" w:hanging="269"/>
      </w:pPr>
      <w:rPr>
        <w:rFonts w:ascii="Arial MT" w:eastAsia="Arial MT" w:hAnsi="Arial MT" w:cs="Arial MT" w:hint="default"/>
        <w:b w:val="0"/>
        <w:bCs w:val="0"/>
        <w:i w:val="0"/>
        <w:iCs w:val="0"/>
        <w:spacing w:val="0"/>
        <w:w w:val="100"/>
        <w:sz w:val="24"/>
        <w:szCs w:val="24"/>
        <w:lang w:val="en-US" w:eastAsia="en-US" w:bidi="ar-SA"/>
      </w:rPr>
    </w:lvl>
    <w:lvl w:ilvl="3" w:tplc="6658A186">
      <w:numFmt w:val="bullet"/>
      <w:lvlText w:val="•"/>
      <w:lvlJc w:val="left"/>
      <w:pPr>
        <w:ind w:left="1720" w:hanging="269"/>
      </w:pPr>
      <w:rPr>
        <w:rFonts w:hint="default"/>
        <w:lang w:val="en-US" w:eastAsia="en-US" w:bidi="ar-SA"/>
      </w:rPr>
    </w:lvl>
    <w:lvl w:ilvl="4" w:tplc="16761CAC">
      <w:numFmt w:val="bullet"/>
      <w:lvlText w:val="•"/>
      <w:lvlJc w:val="left"/>
      <w:pPr>
        <w:ind w:left="2845" w:hanging="269"/>
      </w:pPr>
      <w:rPr>
        <w:rFonts w:hint="default"/>
        <w:lang w:val="en-US" w:eastAsia="en-US" w:bidi="ar-SA"/>
      </w:rPr>
    </w:lvl>
    <w:lvl w:ilvl="5" w:tplc="373C5B8A">
      <w:numFmt w:val="bullet"/>
      <w:lvlText w:val="•"/>
      <w:lvlJc w:val="left"/>
      <w:pPr>
        <w:ind w:left="3971" w:hanging="269"/>
      </w:pPr>
      <w:rPr>
        <w:rFonts w:hint="default"/>
        <w:lang w:val="en-US" w:eastAsia="en-US" w:bidi="ar-SA"/>
      </w:rPr>
    </w:lvl>
    <w:lvl w:ilvl="6" w:tplc="1902CBAC">
      <w:numFmt w:val="bullet"/>
      <w:lvlText w:val="•"/>
      <w:lvlJc w:val="left"/>
      <w:pPr>
        <w:ind w:left="5097" w:hanging="269"/>
      </w:pPr>
      <w:rPr>
        <w:rFonts w:hint="default"/>
        <w:lang w:val="en-US" w:eastAsia="en-US" w:bidi="ar-SA"/>
      </w:rPr>
    </w:lvl>
    <w:lvl w:ilvl="7" w:tplc="1298D03E">
      <w:numFmt w:val="bullet"/>
      <w:lvlText w:val="•"/>
      <w:lvlJc w:val="left"/>
      <w:pPr>
        <w:ind w:left="6222" w:hanging="269"/>
      </w:pPr>
      <w:rPr>
        <w:rFonts w:hint="default"/>
        <w:lang w:val="en-US" w:eastAsia="en-US" w:bidi="ar-SA"/>
      </w:rPr>
    </w:lvl>
    <w:lvl w:ilvl="8" w:tplc="6BBA37A8">
      <w:numFmt w:val="bullet"/>
      <w:lvlText w:val="•"/>
      <w:lvlJc w:val="left"/>
      <w:pPr>
        <w:ind w:left="7348" w:hanging="269"/>
      </w:pPr>
      <w:rPr>
        <w:rFonts w:hint="default"/>
        <w:lang w:val="en-US" w:eastAsia="en-US" w:bidi="ar-SA"/>
      </w:rPr>
    </w:lvl>
  </w:abstractNum>
  <w:abstractNum w:abstractNumId="52" w15:restartNumberingAfterBreak="0">
    <w:nsid w:val="4CB80027"/>
    <w:multiLevelType w:val="hybridMultilevel"/>
    <w:tmpl w:val="B4B8A18A"/>
    <w:lvl w:ilvl="0" w:tplc="B126ACA8">
      <w:start w:val="1"/>
      <w:numFmt w:val="lowerRoman"/>
      <w:lvlText w:val="%1)"/>
      <w:lvlJc w:val="left"/>
      <w:pPr>
        <w:ind w:left="2412" w:hanging="720"/>
      </w:pPr>
      <w:rPr>
        <w:rFonts w:hint="default"/>
        <w:b w:val="0"/>
        <w:bCs w:val="0"/>
        <w:i/>
        <w:iCs/>
        <w:strike w:val="0"/>
      </w:rPr>
    </w:lvl>
    <w:lvl w:ilvl="1" w:tplc="04090019">
      <w:start w:val="1"/>
      <w:numFmt w:val="lowerLetter"/>
      <w:lvlText w:val="%2."/>
      <w:lvlJc w:val="left"/>
      <w:pPr>
        <w:ind w:left="2772" w:hanging="360"/>
      </w:pPr>
    </w:lvl>
    <w:lvl w:ilvl="2" w:tplc="0409001B">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53"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4" w15:restartNumberingAfterBreak="0">
    <w:nsid w:val="4E5C5626"/>
    <w:multiLevelType w:val="hybridMultilevel"/>
    <w:tmpl w:val="66DA13B4"/>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55" w15:restartNumberingAfterBreak="0">
    <w:nsid w:val="4FC5760A"/>
    <w:multiLevelType w:val="hybridMultilevel"/>
    <w:tmpl w:val="3E26BDA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6" w15:restartNumberingAfterBreak="0">
    <w:nsid w:val="50C00B3E"/>
    <w:multiLevelType w:val="hybridMultilevel"/>
    <w:tmpl w:val="144AB518"/>
    <w:lvl w:ilvl="0" w:tplc="DDC2D93E">
      <w:start w:val="1"/>
      <w:numFmt w:val="decimal"/>
      <w:lvlText w:val="(%1)"/>
      <w:lvlJc w:val="left"/>
      <w:pPr>
        <w:ind w:left="720" w:hanging="360"/>
      </w:pPr>
      <w:rPr>
        <w:rFonts w:ascii="Times New Roman" w:hAnsi="Times New Roman" w:cs="Times New Roman" w:hint="default"/>
        <w:i w:val="0"/>
        <w:iCs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52803146"/>
    <w:multiLevelType w:val="hybridMultilevel"/>
    <w:tmpl w:val="C63C6DC0"/>
    <w:lvl w:ilvl="0" w:tplc="04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58" w15:restartNumberingAfterBreak="0">
    <w:nsid w:val="52A13211"/>
    <w:multiLevelType w:val="hybridMultilevel"/>
    <w:tmpl w:val="276CABB0"/>
    <w:lvl w:ilvl="0" w:tplc="F32A28B0">
      <w:start w:val="1"/>
      <w:numFmt w:val="upperLetter"/>
      <w:lvlText w:val="%1)"/>
      <w:lvlJc w:val="right"/>
      <w:pPr>
        <w:ind w:left="1145" w:hanging="360"/>
      </w:pPr>
      <w:rPr>
        <w:rFonts w:asciiTheme="minorHAnsi" w:hAnsiTheme="minorHAnsi" w:cstheme="minorHAnsi" w:hint="default"/>
        <w:b w:val="0"/>
        <w:i w:val="0"/>
        <w:sz w:val="24"/>
        <w:szCs w:val="24"/>
      </w:rPr>
    </w:lvl>
    <w:lvl w:ilvl="1" w:tplc="40090019" w:tentative="1">
      <w:start w:val="1"/>
      <w:numFmt w:val="lowerLetter"/>
      <w:lvlText w:val="%2."/>
      <w:lvlJc w:val="left"/>
      <w:pPr>
        <w:ind w:left="1865" w:hanging="360"/>
      </w:pPr>
    </w:lvl>
    <w:lvl w:ilvl="2" w:tplc="4009001B" w:tentative="1">
      <w:start w:val="1"/>
      <w:numFmt w:val="lowerRoman"/>
      <w:lvlText w:val="%3."/>
      <w:lvlJc w:val="right"/>
      <w:pPr>
        <w:ind w:left="2585" w:hanging="180"/>
      </w:pPr>
    </w:lvl>
    <w:lvl w:ilvl="3" w:tplc="4009000F" w:tentative="1">
      <w:start w:val="1"/>
      <w:numFmt w:val="decimal"/>
      <w:lvlText w:val="%4."/>
      <w:lvlJc w:val="left"/>
      <w:pPr>
        <w:ind w:left="3305" w:hanging="360"/>
      </w:pPr>
    </w:lvl>
    <w:lvl w:ilvl="4" w:tplc="40090019" w:tentative="1">
      <w:start w:val="1"/>
      <w:numFmt w:val="lowerLetter"/>
      <w:lvlText w:val="%5."/>
      <w:lvlJc w:val="left"/>
      <w:pPr>
        <w:ind w:left="4025" w:hanging="360"/>
      </w:pPr>
    </w:lvl>
    <w:lvl w:ilvl="5" w:tplc="4009001B" w:tentative="1">
      <w:start w:val="1"/>
      <w:numFmt w:val="lowerRoman"/>
      <w:lvlText w:val="%6."/>
      <w:lvlJc w:val="right"/>
      <w:pPr>
        <w:ind w:left="4745" w:hanging="180"/>
      </w:pPr>
    </w:lvl>
    <w:lvl w:ilvl="6" w:tplc="4009000F" w:tentative="1">
      <w:start w:val="1"/>
      <w:numFmt w:val="decimal"/>
      <w:lvlText w:val="%7."/>
      <w:lvlJc w:val="left"/>
      <w:pPr>
        <w:ind w:left="5465" w:hanging="360"/>
      </w:pPr>
    </w:lvl>
    <w:lvl w:ilvl="7" w:tplc="40090019" w:tentative="1">
      <w:start w:val="1"/>
      <w:numFmt w:val="lowerLetter"/>
      <w:lvlText w:val="%8."/>
      <w:lvlJc w:val="left"/>
      <w:pPr>
        <w:ind w:left="6185" w:hanging="360"/>
      </w:pPr>
    </w:lvl>
    <w:lvl w:ilvl="8" w:tplc="4009001B" w:tentative="1">
      <w:start w:val="1"/>
      <w:numFmt w:val="lowerRoman"/>
      <w:lvlText w:val="%9."/>
      <w:lvlJc w:val="right"/>
      <w:pPr>
        <w:ind w:left="6905" w:hanging="180"/>
      </w:pPr>
    </w:lvl>
  </w:abstractNum>
  <w:abstractNum w:abstractNumId="59"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85747DC"/>
    <w:multiLevelType w:val="hybridMultilevel"/>
    <w:tmpl w:val="0D0837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 w15:restartNumberingAfterBreak="0">
    <w:nsid w:val="5A7573E7"/>
    <w:multiLevelType w:val="multilevel"/>
    <w:tmpl w:val="1E20FDB8"/>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62" w15:restartNumberingAfterBreak="0">
    <w:nsid w:val="5B24314C"/>
    <w:multiLevelType w:val="hybridMultilevel"/>
    <w:tmpl w:val="C5FCF696"/>
    <w:lvl w:ilvl="0" w:tplc="04090017">
      <w:start w:val="1"/>
      <w:numFmt w:val="lowerLetter"/>
      <w:lvlText w:val="%1)"/>
      <w:lvlJc w:val="left"/>
      <w:pPr>
        <w:ind w:left="643" w:hanging="360"/>
      </w:p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63" w15:restartNumberingAfterBreak="0">
    <w:nsid w:val="5B6A4A7E"/>
    <w:multiLevelType w:val="multilevel"/>
    <w:tmpl w:val="1E20FDB8"/>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64" w15:restartNumberingAfterBreak="0">
    <w:nsid w:val="5C573529"/>
    <w:multiLevelType w:val="hybridMultilevel"/>
    <w:tmpl w:val="C63C6DC0"/>
    <w:lvl w:ilvl="0" w:tplc="04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65" w15:restartNumberingAfterBreak="0">
    <w:nsid w:val="5FB449C4"/>
    <w:multiLevelType w:val="hybridMultilevel"/>
    <w:tmpl w:val="504033B2"/>
    <w:lvl w:ilvl="0" w:tplc="897CBC2E">
      <w:start w:val="1"/>
      <w:numFmt w:val="decimal"/>
      <w:pStyle w:val="TOC1"/>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66" w15:restartNumberingAfterBreak="0">
    <w:nsid w:val="60E618CE"/>
    <w:multiLevelType w:val="multilevel"/>
    <w:tmpl w:val="988E2C00"/>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ascii="Arial" w:hAnsi="Arial" w:cs="Arial" w:hint="default"/>
        <w:b w:val="0"/>
        <w:i w:val="0"/>
        <w:sz w:val="24"/>
        <w:szCs w:val="24"/>
      </w:rPr>
    </w:lvl>
    <w:lvl w:ilvl="4">
      <w:start w:val="1"/>
      <w:numFmt w:val="lowerRoman"/>
      <w:lvlText w:val="%5."/>
      <w:lvlJc w:val="right"/>
      <w:pPr>
        <w:tabs>
          <w:tab w:val="num" w:pos="5850"/>
        </w:tabs>
        <w:ind w:left="5850" w:hanging="360"/>
      </w:pPr>
      <w:rPr>
        <w:rFonts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67" w15:restartNumberingAfterBreak="0">
    <w:nsid w:val="6146016F"/>
    <w:multiLevelType w:val="hybridMultilevel"/>
    <w:tmpl w:val="FFFFFFFF"/>
    <w:lvl w:ilvl="0" w:tplc="5930FE2C">
      <w:start w:val="1"/>
      <w:numFmt w:val="lowerRoman"/>
      <w:lvlText w:val="(%1)"/>
      <w:lvlJc w:val="left"/>
      <w:pPr>
        <w:ind w:left="1637" w:hanging="720"/>
      </w:pPr>
      <w:rPr>
        <w:rFonts w:cs="Times New Roman" w:hint="default"/>
      </w:rPr>
    </w:lvl>
    <w:lvl w:ilvl="1" w:tplc="04090019">
      <w:start w:val="1"/>
      <w:numFmt w:val="lowerLetter"/>
      <w:lvlText w:val="%2."/>
      <w:lvlJc w:val="left"/>
      <w:pPr>
        <w:ind w:left="1997" w:hanging="360"/>
      </w:pPr>
      <w:rPr>
        <w:rFonts w:cs="Times New Roman"/>
      </w:rPr>
    </w:lvl>
    <w:lvl w:ilvl="2" w:tplc="0409001B" w:tentative="1">
      <w:start w:val="1"/>
      <w:numFmt w:val="lowerRoman"/>
      <w:lvlText w:val="%3."/>
      <w:lvlJc w:val="right"/>
      <w:pPr>
        <w:ind w:left="2717" w:hanging="180"/>
      </w:pPr>
      <w:rPr>
        <w:rFonts w:cs="Times New Roman"/>
      </w:rPr>
    </w:lvl>
    <w:lvl w:ilvl="3" w:tplc="0409000F" w:tentative="1">
      <w:start w:val="1"/>
      <w:numFmt w:val="decimal"/>
      <w:lvlText w:val="%4."/>
      <w:lvlJc w:val="left"/>
      <w:pPr>
        <w:ind w:left="3437" w:hanging="360"/>
      </w:pPr>
      <w:rPr>
        <w:rFonts w:cs="Times New Roman"/>
      </w:rPr>
    </w:lvl>
    <w:lvl w:ilvl="4" w:tplc="04090019" w:tentative="1">
      <w:start w:val="1"/>
      <w:numFmt w:val="lowerLetter"/>
      <w:lvlText w:val="%5."/>
      <w:lvlJc w:val="left"/>
      <w:pPr>
        <w:ind w:left="4157" w:hanging="360"/>
      </w:pPr>
      <w:rPr>
        <w:rFonts w:cs="Times New Roman"/>
      </w:rPr>
    </w:lvl>
    <w:lvl w:ilvl="5" w:tplc="0409001B" w:tentative="1">
      <w:start w:val="1"/>
      <w:numFmt w:val="lowerRoman"/>
      <w:lvlText w:val="%6."/>
      <w:lvlJc w:val="right"/>
      <w:pPr>
        <w:ind w:left="4877" w:hanging="180"/>
      </w:pPr>
      <w:rPr>
        <w:rFonts w:cs="Times New Roman"/>
      </w:rPr>
    </w:lvl>
    <w:lvl w:ilvl="6" w:tplc="0409000F" w:tentative="1">
      <w:start w:val="1"/>
      <w:numFmt w:val="decimal"/>
      <w:lvlText w:val="%7."/>
      <w:lvlJc w:val="left"/>
      <w:pPr>
        <w:ind w:left="5597" w:hanging="360"/>
      </w:pPr>
      <w:rPr>
        <w:rFonts w:cs="Times New Roman"/>
      </w:rPr>
    </w:lvl>
    <w:lvl w:ilvl="7" w:tplc="04090019" w:tentative="1">
      <w:start w:val="1"/>
      <w:numFmt w:val="lowerLetter"/>
      <w:lvlText w:val="%8."/>
      <w:lvlJc w:val="left"/>
      <w:pPr>
        <w:ind w:left="6317" w:hanging="360"/>
      </w:pPr>
      <w:rPr>
        <w:rFonts w:cs="Times New Roman"/>
      </w:rPr>
    </w:lvl>
    <w:lvl w:ilvl="8" w:tplc="0409001B" w:tentative="1">
      <w:start w:val="1"/>
      <w:numFmt w:val="lowerRoman"/>
      <w:lvlText w:val="%9."/>
      <w:lvlJc w:val="right"/>
      <w:pPr>
        <w:ind w:left="7037" w:hanging="180"/>
      </w:pPr>
      <w:rPr>
        <w:rFonts w:cs="Times New Roman"/>
      </w:rPr>
    </w:lvl>
  </w:abstractNum>
  <w:abstractNum w:abstractNumId="68" w15:restartNumberingAfterBreak="0">
    <w:nsid w:val="617806F0"/>
    <w:multiLevelType w:val="hybridMultilevel"/>
    <w:tmpl w:val="D8664046"/>
    <w:lvl w:ilvl="0" w:tplc="60503356">
      <w:start w:val="1"/>
      <w:numFmt w:val="lowerLetter"/>
      <w:lvlText w:val="%1)"/>
      <w:lvlJc w:val="left"/>
      <w:pPr>
        <w:ind w:left="927" w:hanging="360"/>
      </w:pPr>
      <w:rPr>
        <w:rFonts w:hint="default"/>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69"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70" w15:restartNumberingAfterBreak="0">
    <w:nsid w:val="63835D66"/>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1" w15:restartNumberingAfterBreak="0">
    <w:nsid w:val="653F7D88"/>
    <w:multiLevelType w:val="hybridMultilevel"/>
    <w:tmpl w:val="4B9E550E"/>
    <w:lvl w:ilvl="0" w:tplc="8110E29A">
      <w:start w:val="1"/>
      <w:numFmt w:val="lowerLetter"/>
      <w:lvlText w:val="(%1)"/>
      <w:lvlJc w:val="left"/>
      <w:pPr>
        <w:ind w:left="1865" w:hanging="567"/>
      </w:pPr>
      <w:rPr>
        <w:rFonts w:ascii="Arial MT" w:eastAsia="Arial MT" w:hAnsi="Arial MT" w:cs="Arial MT" w:hint="default"/>
        <w:b w:val="0"/>
        <w:bCs w:val="0"/>
        <w:i w:val="0"/>
        <w:iCs w:val="0"/>
        <w:spacing w:val="0"/>
        <w:w w:val="100"/>
        <w:sz w:val="24"/>
        <w:szCs w:val="24"/>
        <w:lang w:val="en-US" w:eastAsia="en-US" w:bidi="ar-SA"/>
      </w:rPr>
    </w:lvl>
    <w:lvl w:ilvl="1" w:tplc="F27C2016">
      <w:numFmt w:val="bullet"/>
      <w:lvlText w:val="•"/>
      <w:lvlJc w:val="left"/>
      <w:pPr>
        <w:ind w:left="2634" w:hanging="567"/>
      </w:pPr>
      <w:rPr>
        <w:rFonts w:hint="default"/>
        <w:lang w:val="en-US" w:eastAsia="en-US" w:bidi="ar-SA"/>
      </w:rPr>
    </w:lvl>
    <w:lvl w:ilvl="2" w:tplc="5A864358">
      <w:numFmt w:val="bullet"/>
      <w:lvlText w:val="•"/>
      <w:lvlJc w:val="left"/>
      <w:pPr>
        <w:ind w:left="3408" w:hanging="567"/>
      </w:pPr>
      <w:rPr>
        <w:rFonts w:hint="default"/>
        <w:lang w:val="en-US" w:eastAsia="en-US" w:bidi="ar-SA"/>
      </w:rPr>
    </w:lvl>
    <w:lvl w:ilvl="3" w:tplc="EFCC0726">
      <w:numFmt w:val="bullet"/>
      <w:lvlText w:val="•"/>
      <w:lvlJc w:val="left"/>
      <w:pPr>
        <w:ind w:left="4182" w:hanging="567"/>
      </w:pPr>
      <w:rPr>
        <w:rFonts w:hint="default"/>
        <w:lang w:val="en-US" w:eastAsia="en-US" w:bidi="ar-SA"/>
      </w:rPr>
    </w:lvl>
    <w:lvl w:ilvl="4" w:tplc="9CE0CEF2">
      <w:numFmt w:val="bullet"/>
      <w:lvlText w:val="•"/>
      <w:lvlJc w:val="left"/>
      <w:pPr>
        <w:ind w:left="4956" w:hanging="567"/>
      </w:pPr>
      <w:rPr>
        <w:rFonts w:hint="default"/>
        <w:lang w:val="en-US" w:eastAsia="en-US" w:bidi="ar-SA"/>
      </w:rPr>
    </w:lvl>
    <w:lvl w:ilvl="5" w:tplc="C3B820F8">
      <w:numFmt w:val="bullet"/>
      <w:lvlText w:val="•"/>
      <w:lvlJc w:val="left"/>
      <w:pPr>
        <w:ind w:left="5730" w:hanging="567"/>
      </w:pPr>
      <w:rPr>
        <w:rFonts w:hint="default"/>
        <w:lang w:val="en-US" w:eastAsia="en-US" w:bidi="ar-SA"/>
      </w:rPr>
    </w:lvl>
    <w:lvl w:ilvl="6" w:tplc="243C63DC">
      <w:numFmt w:val="bullet"/>
      <w:lvlText w:val="•"/>
      <w:lvlJc w:val="left"/>
      <w:pPr>
        <w:ind w:left="6504" w:hanging="567"/>
      </w:pPr>
      <w:rPr>
        <w:rFonts w:hint="default"/>
        <w:lang w:val="en-US" w:eastAsia="en-US" w:bidi="ar-SA"/>
      </w:rPr>
    </w:lvl>
    <w:lvl w:ilvl="7" w:tplc="48E269C4">
      <w:numFmt w:val="bullet"/>
      <w:lvlText w:val="•"/>
      <w:lvlJc w:val="left"/>
      <w:pPr>
        <w:ind w:left="7278" w:hanging="567"/>
      </w:pPr>
      <w:rPr>
        <w:rFonts w:hint="default"/>
        <w:lang w:val="en-US" w:eastAsia="en-US" w:bidi="ar-SA"/>
      </w:rPr>
    </w:lvl>
    <w:lvl w:ilvl="8" w:tplc="E2242EEC">
      <w:numFmt w:val="bullet"/>
      <w:lvlText w:val="•"/>
      <w:lvlJc w:val="left"/>
      <w:pPr>
        <w:ind w:left="8052" w:hanging="567"/>
      </w:pPr>
      <w:rPr>
        <w:rFonts w:hint="default"/>
        <w:lang w:val="en-US" w:eastAsia="en-US" w:bidi="ar-SA"/>
      </w:rPr>
    </w:lvl>
  </w:abstractNum>
  <w:abstractNum w:abstractNumId="72" w15:restartNumberingAfterBreak="0">
    <w:nsid w:val="66144EAA"/>
    <w:multiLevelType w:val="hybridMultilevel"/>
    <w:tmpl w:val="4EF8FC26"/>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73" w15:restartNumberingAfterBreak="0">
    <w:nsid w:val="69802F83"/>
    <w:multiLevelType w:val="hybridMultilevel"/>
    <w:tmpl w:val="FB50B760"/>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BC64871"/>
    <w:multiLevelType w:val="hybridMultilevel"/>
    <w:tmpl w:val="FFFFFFFF"/>
    <w:lvl w:ilvl="0" w:tplc="9BFA5504">
      <w:start w:val="1"/>
      <w:numFmt w:val="lowerRoman"/>
      <w:lvlText w:val="(%1)"/>
      <w:lvlJc w:val="left"/>
      <w:pPr>
        <w:ind w:left="1287" w:hanging="720"/>
      </w:pPr>
      <w:rPr>
        <w:rFonts w:cs="Times New Roman" w:hint="default"/>
      </w:rPr>
    </w:lvl>
    <w:lvl w:ilvl="1" w:tplc="40090019" w:tentative="1">
      <w:start w:val="1"/>
      <w:numFmt w:val="lowerLetter"/>
      <w:lvlText w:val="%2."/>
      <w:lvlJc w:val="left"/>
      <w:pPr>
        <w:ind w:left="1647" w:hanging="360"/>
      </w:pPr>
      <w:rPr>
        <w:rFonts w:cs="Times New Roman"/>
      </w:rPr>
    </w:lvl>
    <w:lvl w:ilvl="2" w:tplc="4009001B" w:tentative="1">
      <w:start w:val="1"/>
      <w:numFmt w:val="lowerRoman"/>
      <w:lvlText w:val="%3."/>
      <w:lvlJc w:val="right"/>
      <w:pPr>
        <w:ind w:left="2367" w:hanging="180"/>
      </w:pPr>
      <w:rPr>
        <w:rFonts w:cs="Times New Roman"/>
      </w:rPr>
    </w:lvl>
    <w:lvl w:ilvl="3" w:tplc="4009000F" w:tentative="1">
      <w:start w:val="1"/>
      <w:numFmt w:val="decimal"/>
      <w:lvlText w:val="%4."/>
      <w:lvlJc w:val="left"/>
      <w:pPr>
        <w:ind w:left="3087" w:hanging="360"/>
      </w:pPr>
      <w:rPr>
        <w:rFonts w:cs="Times New Roman"/>
      </w:rPr>
    </w:lvl>
    <w:lvl w:ilvl="4" w:tplc="40090019" w:tentative="1">
      <w:start w:val="1"/>
      <w:numFmt w:val="lowerLetter"/>
      <w:lvlText w:val="%5."/>
      <w:lvlJc w:val="left"/>
      <w:pPr>
        <w:ind w:left="3807" w:hanging="360"/>
      </w:pPr>
      <w:rPr>
        <w:rFonts w:cs="Times New Roman"/>
      </w:rPr>
    </w:lvl>
    <w:lvl w:ilvl="5" w:tplc="4009001B" w:tentative="1">
      <w:start w:val="1"/>
      <w:numFmt w:val="lowerRoman"/>
      <w:lvlText w:val="%6."/>
      <w:lvlJc w:val="right"/>
      <w:pPr>
        <w:ind w:left="4527" w:hanging="180"/>
      </w:pPr>
      <w:rPr>
        <w:rFonts w:cs="Times New Roman"/>
      </w:rPr>
    </w:lvl>
    <w:lvl w:ilvl="6" w:tplc="4009000F" w:tentative="1">
      <w:start w:val="1"/>
      <w:numFmt w:val="decimal"/>
      <w:lvlText w:val="%7."/>
      <w:lvlJc w:val="left"/>
      <w:pPr>
        <w:ind w:left="5247" w:hanging="360"/>
      </w:pPr>
      <w:rPr>
        <w:rFonts w:cs="Times New Roman"/>
      </w:rPr>
    </w:lvl>
    <w:lvl w:ilvl="7" w:tplc="40090019" w:tentative="1">
      <w:start w:val="1"/>
      <w:numFmt w:val="lowerLetter"/>
      <w:lvlText w:val="%8."/>
      <w:lvlJc w:val="left"/>
      <w:pPr>
        <w:ind w:left="5967" w:hanging="360"/>
      </w:pPr>
      <w:rPr>
        <w:rFonts w:cs="Times New Roman"/>
      </w:rPr>
    </w:lvl>
    <w:lvl w:ilvl="8" w:tplc="4009001B" w:tentative="1">
      <w:start w:val="1"/>
      <w:numFmt w:val="lowerRoman"/>
      <w:lvlText w:val="%9."/>
      <w:lvlJc w:val="right"/>
      <w:pPr>
        <w:ind w:left="6687" w:hanging="180"/>
      </w:pPr>
      <w:rPr>
        <w:rFonts w:cs="Times New Roman"/>
      </w:rPr>
    </w:lvl>
  </w:abstractNum>
  <w:abstractNum w:abstractNumId="75" w15:restartNumberingAfterBreak="0">
    <w:nsid w:val="6D1347B9"/>
    <w:multiLevelType w:val="hybridMultilevel"/>
    <w:tmpl w:val="9CCE2C38"/>
    <w:lvl w:ilvl="0" w:tplc="40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76"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77" w15:restartNumberingAfterBreak="0">
    <w:nsid w:val="6E4B0867"/>
    <w:multiLevelType w:val="hybridMultilevel"/>
    <w:tmpl w:val="315E333C"/>
    <w:lvl w:ilvl="0" w:tplc="08090001">
      <w:start w:val="1"/>
      <w:numFmt w:val="bullet"/>
      <w:lvlText w:val=""/>
      <w:lvlJc w:val="left"/>
      <w:pPr>
        <w:ind w:left="297" w:hanging="360"/>
      </w:pPr>
      <w:rPr>
        <w:rFonts w:ascii="Symbol" w:hAnsi="Symbol" w:hint="default"/>
      </w:rPr>
    </w:lvl>
    <w:lvl w:ilvl="1" w:tplc="08090003">
      <w:start w:val="1"/>
      <w:numFmt w:val="bullet"/>
      <w:lvlText w:val="o"/>
      <w:lvlJc w:val="left"/>
      <w:pPr>
        <w:ind w:left="1017" w:hanging="360"/>
      </w:pPr>
      <w:rPr>
        <w:rFonts w:ascii="Courier New" w:hAnsi="Courier New" w:cs="Courier New" w:hint="default"/>
      </w:rPr>
    </w:lvl>
    <w:lvl w:ilvl="2" w:tplc="08090005" w:tentative="1">
      <w:start w:val="1"/>
      <w:numFmt w:val="bullet"/>
      <w:lvlText w:val=""/>
      <w:lvlJc w:val="left"/>
      <w:pPr>
        <w:ind w:left="1737" w:hanging="360"/>
      </w:pPr>
      <w:rPr>
        <w:rFonts w:ascii="Wingdings" w:hAnsi="Wingdings" w:hint="default"/>
      </w:rPr>
    </w:lvl>
    <w:lvl w:ilvl="3" w:tplc="08090001" w:tentative="1">
      <w:start w:val="1"/>
      <w:numFmt w:val="bullet"/>
      <w:lvlText w:val=""/>
      <w:lvlJc w:val="left"/>
      <w:pPr>
        <w:ind w:left="2457" w:hanging="360"/>
      </w:pPr>
      <w:rPr>
        <w:rFonts w:ascii="Symbol" w:hAnsi="Symbol" w:hint="default"/>
      </w:rPr>
    </w:lvl>
    <w:lvl w:ilvl="4" w:tplc="08090003" w:tentative="1">
      <w:start w:val="1"/>
      <w:numFmt w:val="bullet"/>
      <w:lvlText w:val="o"/>
      <w:lvlJc w:val="left"/>
      <w:pPr>
        <w:ind w:left="3177" w:hanging="360"/>
      </w:pPr>
      <w:rPr>
        <w:rFonts w:ascii="Courier New" w:hAnsi="Courier New" w:cs="Courier New" w:hint="default"/>
      </w:rPr>
    </w:lvl>
    <w:lvl w:ilvl="5" w:tplc="08090005" w:tentative="1">
      <w:start w:val="1"/>
      <w:numFmt w:val="bullet"/>
      <w:lvlText w:val=""/>
      <w:lvlJc w:val="left"/>
      <w:pPr>
        <w:ind w:left="3897" w:hanging="360"/>
      </w:pPr>
      <w:rPr>
        <w:rFonts w:ascii="Wingdings" w:hAnsi="Wingdings" w:hint="default"/>
      </w:rPr>
    </w:lvl>
    <w:lvl w:ilvl="6" w:tplc="08090001" w:tentative="1">
      <w:start w:val="1"/>
      <w:numFmt w:val="bullet"/>
      <w:lvlText w:val=""/>
      <w:lvlJc w:val="left"/>
      <w:pPr>
        <w:ind w:left="4617" w:hanging="360"/>
      </w:pPr>
      <w:rPr>
        <w:rFonts w:ascii="Symbol" w:hAnsi="Symbol" w:hint="default"/>
      </w:rPr>
    </w:lvl>
    <w:lvl w:ilvl="7" w:tplc="08090003" w:tentative="1">
      <w:start w:val="1"/>
      <w:numFmt w:val="bullet"/>
      <w:lvlText w:val="o"/>
      <w:lvlJc w:val="left"/>
      <w:pPr>
        <w:ind w:left="5337" w:hanging="360"/>
      </w:pPr>
      <w:rPr>
        <w:rFonts w:ascii="Courier New" w:hAnsi="Courier New" w:cs="Courier New" w:hint="default"/>
      </w:rPr>
    </w:lvl>
    <w:lvl w:ilvl="8" w:tplc="08090005" w:tentative="1">
      <w:start w:val="1"/>
      <w:numFmt w:val="bullet"/>
      <w:lvlText w:val=""/>
      <w:lvlJc w:val="left"/>
      <w:pPr>
        <w:ind w:left="6057" w:hanging="360"/>
      </w:pPr>
      <w:rPr>
        <w:rFonts w:ascii="Wingdings" w:hAnsi="Wingdings" w:hint="default"/>
      </w:rPr>
    </w:lvl>
  </w:abstractNum>
  <w:abstractNum w:abstractNumId="78" w15:restartNumberingAfterBreak="0">
    <w:nsid w:val="6E9C2F62"/>
    <w:multiLevelType w:val="hybridMultilevel"/>
    <w:tmpl w:val="B6E8760E"/>
    <w:lvl w:ilvl="0" w:tplc="7E42480C">
      <w:start w:val="1"/>
      <w:numFmt w:val="lowerLetter"/>
      <w:lvlText w:val="%1)"/>
      <w:lvlJc w:val="left"/>
      <w:pPr>
        <w:ind w:left="720" w:hanging="360"/>
      </w:pPr>
      <w:rPr>
        <w:b w:val="0"/>
        <w:bCs/>
        <w:sz w:val="22"/>
        <w:szCs w:val="22"/>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81"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2" w15:restartNumberingAfterBreak="0">
    <w:nsid w:val="711D3C67"/>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83" w15:restartNumberingAfterBreak="0">
    <w:nsid w:val="71657A27"/>
    <w:multiLevelType w:val="hybridMultilevel"/>
    <w:tmpl w:val="FB487F5C"/>
    <w:lvl w:ilvl="0" w:tplc="71E8633C">
      <w:numFmt w:val="bullet"/>
      <w:lvlText w:val=""/>
      <w:lvlJc w:val="left"/>
      <w:pPr>
        <w:ind w:left="530" w:hanging="360"/>
      </w:pPr>
      <w:rPr>
        <w:rFonts w:ascii="Symbol" w:eastAsia="Symbol" w:hAnsi="Symbol" w:cs="Symbol" w:hint="default"/>
        <w:b w:val="0"/>
        <w:bCs w:val="0"/>
        <w:i w:val="0"/>
        <w:iCs w:val="0"/>
        <w:spacing w:val="0"/>
        <w:w w:val="100"/>
        <w:sz w:val="24"/>
        <w:szCs w:val="24"/>
        <w:lang w:val="en-US" w:eastAsia="en-US" w:bidi="ar-SA"/>
      </w:rPr>
    </w:lvl>
    <w:lvl w:ilvl="1" w:tplc="8794C53E">
      <w:numFmt w:val="bullet"/>
      <w:lvlText w:val="•"/>
      <w:lvlJc w:val="left"/>
      <w:pPr>
        <w:ind w:left="1049" w:hanging="360"/>
      </w:pPr>
      <w:rPr>
        <w:rFonts w:hint="default"/>
        <w:lang w:val="en-US" w:eastAsia="en-US" w:bidi="ar-SA"/>
      </w:rPr>
    </w:lvl>
    <w:lvl w:ilvl="2" w:tplc="7FE2A2DA">
      <w:numFmt w:val="bullet"/>
      <w:lvlText w:val="•"/>
      <w:lvlJc w:val="left"/>
      <w:pPr>
        <w:ind w:left="1559" w:hanging="360"/>
      </w:pPr>
      <w:rPr>
        <w:rFonts w:hint="default"/>
        <w:lang w:val="en-US" w:eastAsia="en-US" w:bidi="ar-SA"/>
      </w:rPr>
    </w:lvl>
    <w:lvl w:ilvl="3" w:tplc="18D63142">
      <w:numFmt w:val="bullet"/>
      <w:lvlText w:val="•"/>
      <w:lvlJc w:val="left"/>
      <w:pPr>
        <w:ind w:left="2068" w:hanging="360"/>
      </w:pPr>
      <w:rPr>
        <w:rFonts w:hint="default"/>
        <w:lang w:val="en-US" w:eastAsia="en-US" w:bidi="ar-SA"/>
      </w:rPr>
    </w:lvl>
    <w:lvl w:ilvl="4" w:tplc="2CD66A10">
      <w:numFmt w:val="bullet"/>
      <w:lvlText w:val="•"/>
      <w:lvlJc w:val="left"/>
      <w:pPr>
        <w:ind w:left="2578" w:hanging="360"/>
      </w:pPr>
      <w:rPr>
        <w:rFonts w:hint="default"/>
        <w:lang w:val="en-US" w:eastAsia="en-US" w:bidi="ar-SA"/>
      </w:rPr>
    </w:lvl>
    <w:lvl w:ilvl="5" w:tplc="5E6CC262">
      <w:numFmt w:val="bullet"/>
      <w:lvlText w:val="•"/>
      <w:lvlJc w:val="left"/>
      <w:pPr>
        <w:ind w:left="3088" w:hanging="360"/>
      </w:pPr>
      <w:rPr>
        <w:rFonts w:hint="default"/>
        <w:lang w:val="en-US" w:eastAsia="en-US" w:bidi="ar-SA"/>
      </w:rPr>
    </w:lvl>
    <w:lvl w:ilvl="6" w:tplc="B2A4D444">
      <w:numFmt w:val="bullet"/>
      <w:lvlText w:val="•"/>
      <w:lvlJc w:val="left"/>
      <w:pPr>
        <w:ind w:left="3597" w:hanging="360"/>
      </w:pPr>
      <w:rPr>
        <w:rFonts w:hint="default"/>
        <w:lang w:val="en-US" w:eastAsia="en-US" w:bidi="ar-SA"/>
      </w:rPr>
    </w:lvl>
    <w:lvl w:ilvl="7" w:tplc="CC8491B4">
      <w:numFmt w:val="bullet"/>
      <w:lvlText w:val="•"/>
      <w:lvlJc w:val="left"/>
      <w:pPr>
        <w:ind w:left="4107" w:hanging="360"/>
      </w:pPr>
      <w:rPr>
        <w:rFonts w:hint="default"/>
        <w:lang w:val="en-US" w:eastAsia="en-US" w:bidi="ar-SA"/>
      </w:rPr>
    </w:lvl>
    <w:lvl w:ilvl="8" w:tplc="0E32DD8E">
      <w:numFmt w:val="bullet"/>
      <w:lvlText w:val="•"/>
      <w:lvlJc w:val="left"/>
      <w:pPr>
        <w:ind w:left="4616" w:hanging="360"/>
      </w:pPr>
      <w:rPr>
        <w:rFonts w:hint="default"/>
        <w:lang w:val="en-US" w:eastAsia="en-US" w:bidi="ar-SA"/>
      </w:rPr>
    </w:lvl>
  </w:abstractNum>
  <w:abstractNum w:abstractNumId="84" w15:restartNumberingAfterBreak="0">
    <w:nsid w:val="71A468E4"/>
    <w:multiLevelType w:val="hybridMultilevel"/>
    <w:tmpl w:val="E2E63F50"/>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1A81428"/>
    <w:multiLevelType w:val="hybridMultilevel"/>
    <w:tmpl w:val="F59023DE"/>
    <w:lvl w:ilvl="0" w:tplc="04090019">
      <w:start w:val="1"/>
      <w:numFmt w:val="lowerLetter"/>
      <w:lvlText w:val="%1."/>
      <w:lvlJc w:val="left"/>
      <w:pPr>
        <w:ind w:left="2772"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6" w15:restartNumberingAfterBreak="0">
    <w:nsid w:val="71E80F27"/>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87" w15:restartNumberingAfterBreak="0">
    <w:nsid w:val="72D77466"/>
    <w:multiLevelType w:val="hybridMultilevel"/>
    <w:tmpl w:val="6AFCDF04"/>
    <w:lvl w:ilvl="0" w:tplc="40090017">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8" w15:restartNumberingAfterBreak="0">
    <w:nsid w:val="74AD5EF9"/>
    <w:multiLevelType w:val="hybridMultilevel"/>
    <w:tmpl w:val="9E4C68E0"/>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89" w15:restartNumberingAfterBreak="0">
    <w:nsid w:val="751042FD"/>
    <w:multiLevelType w:val="hybridMultilevel"/>
    <w:tmpl w:val="269A4A3A"/>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90" w15:restartNumberingAfterBreak="0">
    <w:nsid w:val="776124D0"/>
    <w:multiLevelType w:val="hybridMultilevel"/>
    <w:tmpl w:val="D47E7D54"/>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91" w15:restartNumberingAfterBreak="0">
    <w:nsid w:val="7A486C26"/>
    <w:multiLevelType w:val="hybridMultilevel"/>
    <w:tmpl w:val="FFFFFFFF"/>
    <w:lvl w:ilvl="0" w:tplc="7D4677C0">
      <w:start w:val="3"/>
      <w:numFmt w:val="lowerRoman"/>
      <w:lvlText w:val="%1)"/>
      <w:lvlJc w:val="left"/>
      <w:pPr>
        <w:tabs>
          <w:tab w:val="num" w:pos="1440"/>
        </w:tabs>
        <w:ind w:left="1440" w:hanging="720"/>
      </w:pPr>
      <w:rPr>
        <w:rFonts w:cs="Times New Roman"/>
      </w:rPr>
    </w:lvl>
    <w:lvl w:ilvl="1" w:tplc="A7AAB7DA">
      <w:start w:val="1"/>
      <w:numFmt w:val="lowerLetter"/>
      <w:lvlText w:val="(%2)"/>
      <w:lvlJc w:val="left"/>
      <w:pPr>
        <w:tabs>
          <w:tab w:val="num" w:pos="1440"/>
        </w:tabs>
        <w:ind w:left="1800" w:hanging="360"/>
      </w:pPr>
      <w:rPr>
        <w:rFonts w:ascii="Times New Roman" w:eastAsia="Times New Roman" w:hAnsi="Times New Roman" w:cs="Times New Roman" w:hint="default"/>
        <w:strike w:val="0"/>
        <w:color w:val="auto"/>
      </w:rPr>
    </w:lvl>
    <w:lvl w:ilvl="2" w:tplc="0409001B">
      <w:start w:val="1"/>
      <w:numFmt w:val="lowerRoman"/>
      <w:lvlText w:val="%3."/>
      <w:lvlJc w:val="right"/>
      <w:pPr>
        <w:tabs>
          <w:tab w:val="num" w:pos="2520"/>
        </w:tabs>
        <w:ind w:left="2520" w:hanging="180"/>
      </w:pPr>
      <w:rPr>
        <w:rFonts w:cs="Times New Roman"/>
      </w:rPr>
    </w:lvl>
    <w:lvl w:ilvl="3" w:tplc="2E889B58">
      <w:start w:val="4"/>
      <w:numFmt w:val="decimal"/>
      <w:lvlText w:val="%4."/>
      <w:lvlJc w:val="left"/>
      <w:pPr>
        <w:tabs>
          <w:tab w:val="num" w:pos="3240"/>
        </w:tabs>
        <w:ind w:left="3240" w:hanging="360"/>
      </w:pPr>
      <w:rPr>
        <w:rFonts w:ascii="Times New Roman" w:hAnsi="Times New Roman"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92"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7B4268D7"/>
    <w:multiLevelType w:val="hybridMultilevel"/>
    <w:tmpl w:val="892AB2D2"/>
    <w:lvl w:ilvl="0" w:tplc="40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94" w15:restartNumberingAfterBreak="0">
    <w:nsid w:val="7E4E4028"/>
    <w:multiLevelType w:val="multilevel"/>
    <w:tmpl w:val="DB1C5BC4"/>
    <w:lvl w:ilvl="0">
      <w:start w:val="1"/>
      <w:numFmt w:val="decimal"/>
      <w:lvlText w:val="%1"/>
      <w:lvlJc w:val="left"/>
      <w:pPr>
        <w:tabs>
          <w:tab w:val="num" w:pos="960"/>
        </w:tabs>
        <w:ind w:left="960" w:hanging="960"/>
      </w:pPr>
      <w:rPr>
        <w:rFonts w:asciiTheme="minorHAnsi" w:hAnsiTheme="minorHAnsi" w:cstheme="minorHAnsi" w:hint="default"/>
        <w:b/>
        <w:i w:val="0"/>
        <w:sz w:val="24"/>
        <w:szCs w:val="28"/>
      </w:rPr>
    </w:lvl>
    <w:lvl w:ilvl="1">
      <w:start w:val="1"/>
      <w:numFmt w:val="decimal"/>
      <w:isLgl/>
      <w:lvlText w:val="%1.%2"/>
      <w:lvlJc w:val="left"/>
      <w:pPr>
        <w:tabs>
          <w:tab w:val="num" w:pos="960"/>
        </w:tabs>
        <w:ind w:left="960" w:hanging="960"/>
      </w:pPr>
      <w:rPr>
        <w:rFonts w:asciiTheme="minorHAnsi" w:hAnsiTheme="minorHAnsi" w:cstheme="minorHAnsi" w:hint="default"/>
        <w:b/>
        <w:i w:val="0"/>
        <w:caps w:val="0"/>
        <w:color w:val="auto"/>
        <w:sz w:val="24"/>
        <w:szCs w:val="24"/>
      </w:rPr>
    </w:lvl>
    <w:lvl w:ilvl="2">
      <w:start w:val="1"/>
      <w:numFmt w:val="decimal"/>
      <w:lvlText w:val="%1.%2.%3"/>
      <w:lvlJc w:val="left"/>
      <w:pPr>
        <w:tabs>
          <w:tab w:val="num" w:pos="2250"/>
        </w:tabs>
        <w:ind w:left="2610" w:hanging="720"/>
      </w:pPr>
      <w:rPr>
        <w:rFonts w:asciiTheme="minorHAnsi" w:hAnsiTheme="minorHAnsi" w:cstheme="minorHAnsi" w:hint="default"/>
        <w:b w:val="0"/>
        <w:bCs w:val="0"/>
        <w:sz w:val="24"/>
        <w:szCs w:val="24"/>
      </w:rPr>
    </w:lvl>
    <w:lvl w:ilvl="3">
      <w:start w:val="1"/>
      <w:numFmt w:val="lowerLetter"/>
      <w:lvlText w:val="%4)"/>
      <w:lvlJc w:val="left"/>
      <w:pPr>
        <w:tabs>
          <w:tab w:val="num" w:pos="2790"/>
        </w:tabs>
        <w:ind w:left="2790" w:hanging="720"/>
      </w:pPr>
      <w:rPr>
        <w:rFonts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95" w15:restartNumberingAfterBreak="0">
    <w:nsid w:val="7EFC522A"/>
    <w:multiLevelType w:val="hybridMultilevel"/>
    <w:tmpl w:val="9CCE2C38"/>
    <w:lvl w:ilvl="0" w:tplc="40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num w:numId="1" w16cid:durableId="74598875">
    <w:abstractNumId w:val="44"/>
  </w:num>
  <w:num w:numId="2" w16cid:durableId="595402262">
    <w:abstractNumId w:val="31"/>
  </w:num>
  <w:num w:numId="3" w16cid:durableId="372579566">
    <w:abstractNumId w:val="20"/>
  </w:num>
  <w:num w:numId="4" w16cid:durableId="1300376030">
    <w:abstractNumId w:val="45"/>
  </w:num>
  <w:num w:numId="5" w16cid:durableId="791754908">
    <w:abstractNumId w:val="37"/>
  </w:num>
  <w:num w:numId="6" w16cid:durableId="1643072713">
    <w:abstractNumId w:val="5"/>
  </w:num>
  <w:num w:numId="7" w16cid:durableId="617302638">
    <w:abstractNumId w:val="81"/>
  </w:num>
  <w:num w:numId="8" w16cid:durableId="667057401">
    <w:abstractNumId w:val="42"/>
  </w:num>
  <w:num w:numId="9" w16cid:durableId="1807315331">
    <w:abstractNumId w:val="15"/>
  </w:num>
  <w:num w:numId="10" w16cid:durableId="1598246120">
    <w:abstractNumId w:val="40"/>
  </w:num>
  <w:num w:numId="11" w16cid:durableId="1472016932">
    <w:abstractNumId w:val="79"/>
  </w:num>
  <w:num w:numId="12" w16cid:durableId="708843431">
    <w:abstractNumId w:val="80"/>
  </w:num>
  <w:num w:numId="13" w16cid:durableId="553270379">
    <w:abstractNumId w:val="92"/>
  </w:num>
  <w:num w:numId="14" w16cid:durableId="1985965527">
    <w:abstractNumId w:val="69"/>
  </w:num>
  <w:num w:numId="15" w16cid:durableId="394669395">
    <w:abstractNumId w:val="24"/>
  </w:num>
  <w:num w:numId="16" w16cid:durableId="329410297">
    <w:abstractNumId w:val="76"/>
  </w:num>
  <w:num w:numId="17" w16cid:durableId="536629491">
    <w:abstractNumId w:val="30"/>
  </w:num>
  <w:num w:numId="18" w16cid:durableId="2062753419">
    <w:abstractNumId w:val="21"/>
  </w:num>
  <w:num w:numId="19" w16cid:durableId="2028285296">
    <w:abstractNumId w:val="58"/>
  </w:num>
  <w:num w:numId="20" w16cid:durableId="1375736563">
    <w:abstractNumId w:val="65"/>
  </w:num>
  <w:num w:numId="21" w16cid:durableId="1855224887">
    <w:abstractNumId w:val="89"/>
  </w:num>
  <w:num w:numId="22" w16cid:durableId="1358652510">
    <w:abstractNumId w:val="3"/>
  </w:num>
  <w:num w:numId="23" w16cid:durableId="2127462088">
    <w:abstractNumId w:val="34"/>
  </w:num>
  <w:num w:numId="24" w16cid:durableId="1106651624">
    <w:abstractNumId w:val="12"/>
  </w:num>
  <w:num w:numId="25" w16cid:durableId="179592590">
    <w:abstractNumId w:val="13"/>
  </w:num>
  <w:num w:numId="26" w16cid:durableId="1706563634">
    <w:abstractNumId w:val="10"/>
  </w:num>
  <w:num w:numId="27" w16cid:durableId="1302536038">
    <w:abstractNumId w:val="94"/>
  </w:num>
  <w:num w:numId="28" w16cid:durableId="1130590172">
    <w:abstractNumId w:val="29"/>
  </w:num>
  <w:num w:numId="29" w16cid:durableId="913735667">
    <w:abstractNumId w:val="35"/>
  </w:num>
  <w:num w:numId="30" w16cid:durableId="81535370">
    <w:abstractNumId w:val="46"/>
  </w:num>
  <w:num w:numId="31" w16cid:durableId="9184153">
    <w:abstractNumId w:val="87"/>
  </w:num>
  <w:num w:numId="32" w16cid:durableId="2060207453">
    <w:abstractNumId w:val="48"/>
  </w:num>
  <w:num w:numId="33" w16cid:durableId="215238718">
    <w:abstractNumId w:val="95"/>
  </w:num>
  <w:num w:numId="34" w16cid:durableId="1891190479">
    <w:abstractNumId w:val="75"/>
  </w:num>
  <w:num w:numId="35" w16cid:durableId="2050059221">
    <w:abstractNumId w:val="88"/>
  </w:num>
  <w:num w:numId="36" w16cid:durableId="1035230753">
    <w:abstractNumId w:val="72"/>
  </w:num>
  <w:num w:numId="37" w16cid:durableId="410857981">
    <w:abstractNumId w:val="54"/>
  </w:num>
  <w:num w:numId="38" w16cid:durableId="1662002255">
    <w:abstractNumId w:val="11"/>
  </w:num>
  <w:num w:numId="39" w16cid:durableId="2116971500">
    <w:abstractNumId w:val="23"/>
  </w:num>
  <w:num w:numId="40" w16cid:durableId="271788777">
    <w:abstractNumId w:val="93"/>
  </w:num>
  <w:num w:numId="41" w16cid:durableId="7024141">
    <w:abstractNumId w:val="90"/>
  </w:num>
  <w:num w:numId="42" w16cid:durableId="1809394940">
    <w:abstractNumId w:val="25"/>
  </w:num>
  <w:num w:numId="43" w16cid:durableId="424307042">
    <w:abstractNumId w:val="64"/>
  </w:num>
  <w:num w:numId="44" w16cid:durableId="792212024">
    <w:abstractNumId w:val="57"/>
  </w:num>
  <w:num w:numId="45" w16cid:durableId="1392726987">
    <w:abstractNumId w:val="38"/>
  </w:num>
  <w:num w:numId="46" w16cid:durableId="1206672987">
    <w:abstractNumId w:val="36"/>
  </w:num>
  <w:num w:numId="47" w16cid:durableId="118227217">
    <w:abstractNumId w:val="63"/>
  </w:num>
  <w:num w:numId="48" w16cid:durableId="1033846988">
    <w:abstractNumId w:val="66"/>
  </w:num>
  <w:num w:numId="49" w16cid:durableId="1636326563">
    <w:abstractNumId w:val="61"/>
  </w:num>
  <w:num w:numId="50" w16cid:durableId="1674456474">
    <w:abstractNumId w:val="28"/>
  </w:num>
  <w:num w:numId="51" w16cid:durableId="994990969">
    <w:abstractNumId w:val="18"/>
  </w:num>
  <w:num w:numId="52" w16cid:durableId="705132209">
    <w:abstractNumId w:val="19"/>
  </w:num>
  <w:num w:numId="53" w16cid:durableId="96340754">
    <w:abstractNumId w:val="27"/>
  </w:num>
  <w:num w:numId="54" w16cid:durableId="2075546112">
    <w:abstractNumId w:val="26"/>
  </w:num>
  <w:num w:numId="55" w16cid:durableId="695232409">
    <w:abstractNumId w:val="22"/>
  </w:num>
  <w:num w:numId="56" w16cid:durableId="760099405">
    <w:abstractNumId w:val="0"/>
  </w:num>
  <w:num w:numId="57" w16cid:durableId="1754354160">
    <w:abstractNumId w:val="6"/>
  </w:num>
  <w:num w:numId="58" w16cid:durableId="1494955805">
    <w:abstractNumId w:val="71"/>
  </w:num>
  <w:num w:numId="59" w16cid:durableId="1428310289">
    <w:abstractNumId w:val="51"/>
  </w:num>
  <w:num w:numId="60" w16cid:durableId="1677923962">
    <w:abstractNumId w:val="1"/>
  </w:num>
  <w:num w:numId="61" w16cid:durableId="454176861">
    <w:abstractNumId w:val="39"/>
  </w:num>
  <w:num w:numId="62" w16cid:durableId="1703674086">
    <w:abstractNumId w:val="59"/>
  </w:num>
  <w:num w:numId="63" w16cid:durableId="174765038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27763220">
    <w:abstractNumId w:val="78"/>
  </w:num>
  <w:num w:numId="65" w16cid:durableId="1426608103">
    <w:abstractNumId w:val="52"/>
  </w:num>
  <w:num w:numId="66" w16cid:durableId="503591195">
    <w:abstractNumId w:val="43"/>
  </w:num>
  <w:num w:numId="67" w16cid:durableId="185482969">
    <w:abstractNumId w:val="16"/>
  </w:num>
  <w:num w:numId="68" w16cid:durableId="1005326588">
    <w:abstractNumId w:val="70"/>
  </w:num>
  <w:num w:numId="69" w16cid:durableId="524946048">
    <w:abstractNumId w:val="50"/>
  </w:num>
  <w:num w:numId="70" w16cid:durableId="983435707">
    <w:abstractNumId w:val="91"/>
  </w:num>
  <w:num w:numId="71" w16cid:durableId="707030718">
    <w:abstractNumId w:val="74"/>
  </w:num>
  <w:num w:numId="72" w16cid:durableId="6493920">
    <w:abstractNumId w:val="7"/>
  </w:num>
  <w:num w:numId="73" w16cid:durableId="453448299">
    <w:abstractNumId w:val="67"/>
  </w:num>
  <w:num w:numId="74" w16cid:durableId="970671328">
    <w:abstractNumId w:val="9"/>
  </w:num>
  <w:num w:numId="75" w16cid:durableId="130635077">
    <w:abstractNumId w:val="68"/>
  </w:num>
  <w:num w:numId="76" w16cid:durableId="867261003">
    <w:abstractNumId w:val="73"/>
  </w:num>
  <w:num w:numId="77" w16cid:durableId="1905144573">
    <w:abstractNumId w:val="14"/>
  </w:num>
  <w:num w:numId="78" w16cid:durableId="1401560705">
    <w:abstractNumId w:val="77"/>
  </w:num>
  <w:num w:numId="79" w16cid:durableId="1165434444">
    <w:abstractNumId w:val="49"/>
  </w:num>
  <w:num w:numId="80" w16cid:durableId="769469244">
    <w:abstractNumId w:val="56"/>
  </w:num>
  <w:num w:numId="81" w16cid:durableId="1738893776">
    <w:abstractNumId w:val="33"/>
  </w:num>
  <w:num w:numId="82" w16cid:durableId="295961024">
    <w:abstractNumId w:val="84"/>
  </w:num>
  <w:num w:numId="83" w16cid:durableId="459735364">
    <w:abstractNumId w:val="62"/>
  </w:num>
  <w:num w:numId="84" w16cid:durableId="495918731">
    <w:abstractNumId w:val="86"/>
  </w:num>
  <w:num w:numId="85" w16cid:durableId="1479032261">
    <w:abstractNumId w:val="82"/>
  </w:num>
  <w:num w:numId="86" w16cid:durableId="518474347">
    <w:abstractNumId w:val="4"/>
  </w:num>
  <w:num w:numId="87" w16cid:durableId="845483475">
    <w:abstractNumId w:val="17"/>
  </w:num>
  <w:num w:numId="88" w16cid:durableId="159546968">
    <w:abstractNumId w:val="2"/>
  </w:num>
  <w:num w:numId="89" w16cid:durableId="1235505881">
    <w:abstractNumId w:val="85"/>
  </w:num>
  <w:num w:numId="90" w16cid:durableId="1386368620">
    <w:abstractNumId w:val="60"/>
  </w:num>
  <w:num w:numId="91" w16cid:durableId="795485829">
    <w:abstractNumId w:val="55"/>
  </w:num>
  <w:num w:numId="92" w16cid:durableId="945424829">
    <w:abstractNumId w:val="83"/>
  </w:num>
  <w:num w:numId="93" w16cid:durableId="2132094064">
    <w:abstractNumId w:val="32"/>
  </w:num>
  <w:num w:numId="94" w16cid:durableId="1086415518">
    <w:abstractNumId w:val="8"/>
  </w:num>
  <w:numIdMacAtCleanup w:val="8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harmender">
    <w15:presenceInfo w15:providerId="AD" w15:userId="S-1-5-21-2019603878-2897298706-2880911555-111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294E"/>
    <w:rsid w:val="00002E76"/>
    <w:rsid w:val="000039D0"/>
    <w:rsid w:val="00004917"/>
    <w:rsid w:val="000051C3"/>
    <w:rsid w:val="00005493"/>
    <w:rsid w:val="000057B0"/>
    <w:rsid w:val="000057FF"/>
    <w:rsid w:val="0001013B"/>
    <w:rsid w:val="00010BB4"/>
    <w:rsid w:val="00011411"/>
    <w:rsid w:val="00011BCF"/>
    <w:rsid w:val="00012BDD"/>
    <w:rsid w:val="00012D17"/>
    <w:rsid w:val="00013302"/>
    <w:rsid w:val="00013A63"/>
    <w:rsid w:val="00015041"/>
    <w:rsid w:val="000157AC"/>
    <w:rsid w:val="00015865"/>
    <w:rsid w:val="00016290"/>
    <w:rsid w:val="00017129"/>
    <w:rsid w:val="0001727D"/>
    <w:rsid w:val="00017A5C"/>
    <w:rsid w:val="00017AC9"/>
    <w:rsid w:val="000203CF"/>
    <w:rsid w:val="00022B2B"/>
    <w:rsid w:val="00023218"/>
    <w:rsid w:val="0002355E"/>
    <w:rsid w:val="00023687"/>
    <w:rsid w:val="00023755"/>
    <w:rsid w:val="00024641"/>
    <w:rsid w:val="00032438"/>
    <w:rsid w:val="00032DC3"/>
    <w:rsid w:val="00033835"/>
    <w:rsid w:val="000339EA"/>
    <w:rsid w:val="00033BA0"/>
    <w:rsid w:val="00034181"/>
    <w:rsid w:val="00035658"/>
    <w:rsid w:val="0003614C"/>
    <w:rsid w:val="00036A47"/>
    <w:rsid w:val="00036A89"/>
    <w:rsid w:val="00036B6E"/>
    <w:rsid w:val="00036C2D"/>
    <w:rsid w:val="00036EF1"/>
    <w:rsid w:val="000374B5"/>
    <w:rsid w:val="000378CA"/>
    <w:rsid w:val="00040B29"/>
    <w:rsid w:val="00041E6F"/>
    <w:rsid w:val="00042B39"/>
    <w:rsid w:val="000432DC"/>
    <w:rsid w:val="000434FE"/>
    <w:rsid w:val="00044A27"/>
    <w:rsid w:val="00046101"/>
    <w:rsid w:val="000469B6"/>
    <w:rsid w:val="0004729B"/>
    <w:rsid w:val="00047772"/>
    <w:rsid w:val="00047D09"/>
    <w:rsid w:val="00050157"/>
    <w:rsid w:val="00050B3A"/>
    <w:rsid w:val="000510A8"/>
    <w:rsid w:val="00051A7D"/>
    <w:rsid w:val="0005211B"/>
    <w:rsid w:val="00052AF8"/>
    <w:rsid w:val="000546B0"/>
    <w:rsid w:val="00054744"/>
    <w:rsid w:val="00054784"/>
    <w:rsid w:val="00054791"/>
    <w:rsid w:val="00054A36"/>
    <w:rsid w:val="000552DB"/>
    <w:rsid w:val="00056343"/>
    <w:rsid w:val="0005645E"/>
    <w:rsid w:val="00056963"/>
    <w:rsid w:val="0006035B"/>
    <w:rsid w:val="000608C5"/>
    <w:rsid w:val="00062828"/>
    <w:rsid w:val="000649F1"/>
    <w:rsid w:val="00066965"/>
    <w:rsid w:val="000673BA"/>
    <w:rsid w:val="0007008C"/>
    <w:rsid w:val="000706DF"/>
    <w:rsid w:val="00071841"/>
    <w:rsid w:val="00071C17"/>
    <w:rsid w:val="00073388"/>
    <w:rsid w:val="00074775"/>
    <w:rsid w:val="00075286"/>
    <w:rsid w:val="00075DA4"/>
    <w:rsid w:val="0007701C"/>
    <w:rsid w:val="00077AFE"/>
    <w:rsid w:val="000801FD"/>
    <w:rsid w:val="00080F52"/>
    <w:rsid w:val="000811E4"/>
    <w:rsid w:val="00081896"/>
    <w:rsid w:val="00082D9C"/>
    <w:rsid w:val="00083C8E"/>
    <w:rsid w:val="00084567"/>
    <w:rsid w:val="00084D4D"/>
    <w:rsid w:val="00086E2A"/>
    <w:rsid w:val="00087167"/>
    <w:rsid w:val="000876EC"/>
    <w:rsid w:val="00087841"/>
    <w:rsid w:val="00087DD1"/>
    <w:rsid w:val="00090014"/>
    <w:rsid w:val="00090072"/>
    <w:rsid w:val="000903A2"/>
    <w:rsid w:val="000908A0"/>
    <w:rsid w:val="00091ABB"/>
    <w:rsid w:val="00092366"/>
    <w:rsid w:val="000928F5"/>
    <w:rsid w:val="00093F71"/>
    <w:rsid w:val="00094324"/>
    <w:rsid w:val="00095264"/>
    <w:rsid w:val="000952E8"/>
    <w:rsid w:val="00095947"/>
    <w:rsid w:val="00095FDB"/>
    <w:rsid w:val="000961F1"/>
    <w:rsid w:val="000975A6"/>
    <w:rsid w:val="000A0082"/>
    <w:rsid w:val="000A04CA"/>
    <w:rsid w:val="000A0938"/>
    <w:rsid w:val="000A38DB"/>
    <w:rsid w:val="000A5D51"/>
    <w:rsid w:val="000A791F"/>
    <w:rsid w:val="000B0647"/>
    <w:rsid w:val="000B0696"/>
    <w:rsid w:val="000B0816"/>
    <w:rsid w:val="000B1C65"/>
    <w:rsid w:val="000B1DCA"/>
    <w:rsid w:val="000B2869"/>
    <w:rsid w:val="000B3145"/>
    <w:rsid w:val="000B4B04"/>
    <w:rsid w:val="000B4DBB"/>
    <w:rsid w:val="000B55FA"/>
    <w:rsid w:val="000B6385"/>
    <w:rsid w:val="000B697F"/>
    <w:rsid w:val="000B721A"/>
    <w:rsid w:val="000B7228"/>
    <w:rsid w:val="000B72C1"/>
    <w:rsid w:val="000B73E7"/>
    <w:rsid w:val="000C0638"/>
    <w:rsid w:val="000C08FF"/>
    <w:rsid w:val="000C096B"/>
    <w:rsid w:val="000C0CFE"/>
    <w:rsid w:val="000C19B6"/>
    <w:rsid w:val="000C2649"/>
    <w:rsid w:val="000C2933"/>
    <w:rsid w:val="000C32CD"/>
    <w:rsid w:val="000C3A29"/>
    <w:rsid w:val="000C3A4F"/>
    <w:rsid w:val="000C3A87"/>
    <w:rsid w:val="000C3E26"/>
    <w:rsid w:val="000C4A2A"/>
    <w:rsid w:val="000C4FAC"/>
    <w:rsid w:val="000C558D"/>
    <w:rsid w:val="000C5F69"/>
    <w:rsid w:val="000C6461"/>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6572"/>
    <w:rsid w:val="000D7073"/>
    <w:rsid w:val="000D75C1"/>
    <w:rsid w:val="000D7834"/>
    <w:rsid w:val="000E03A7"/>
    <w:rsid w:val="000E077F"/>
    <w:rsid w:val="000E137F"/>
    <w:rsid w:val="000E145A"/>
    <w:rsid w:val="000E18E6"/>
    <w:rsid w:val="000E54D2"/>
    <w:rsid w:val="000E571E"/>
    <w:rsid w:val="000E6049"/>
    <w:rsid w:val="000E7736"/>
    <w:rsid w:val="000F1469"/>
    <w:rsid w:val="000F365F"/>
    <w:rsid w:val="000F7033"/>
    <w:rsid w:val="000F7FCB"/>
    <w:rsid w:val="00101B17"/>
    <w:rsid w:val="00102373"/>
    <w:rsid w:val="00102817"/>
    <w:rsid w:val="001028A5"/>
    <w:rsid w:val="00103EEC"/>
    <w:rsid w:val="00103F4F"/>
    <w:rsid w:val="00105591"/>
    <w:rsid w:val="00107208"/>
    <w:rsid w:val="00107D48"/>
    <w:rsid w:val="001112D1"/>
    <w:rsid w:val="00111F40"/>
    <w:rsid w:val="00111F4B"/>
    <w:rsid w:val="00112672"/>
    <w:rsid w:val="00112D9C"/>
    <w:rsid w:val="00112DA6"/>
    <w:rsid w:val="001134AF"/>
    <w:rsid w:val="00113892"/>
    <w:rsid w:val="00114094"/>
    <w:rsid w:val="0011544E"/>
    <w:rsid w:val="00115DA9"/>
    <w:rsid w:val="001160F3"/>
    <w:rsid w:val="00116B60"/>
    <w:rsid w:val="00117D4C"/>
    <w:rsid w:val="0012018B"/>
    <w:rsid w:val="00120417"/>
    <w:rsid w:val="001206BF"/>
    <w:rsid w:val="00120F0D"/>
    <w:rsid w:val="001217D6"/>
    <w:rsid w:val="00123418"/>
    <w:rsid w:val="0012350E"/>
    <w:rsid w:val="00123524"/>
    <w:rsid w:val="00124206"/>
    <w:rsid w:val="00125E67"/>
    <w:rsid w:val="001262DA"/>
    <w:rsid w:val="00126458"/>
    <w:rsid w:val="00126D31"/>
    <w:rsid w:val="00126E9C"/>
    <w:rsid w:val="0012741A"/>
    <w:rsid w:val="0012752F"/>
    <w:rsid w:val="0013024F"/>
    <w:rsid w:val="00131E31"/>
    <w:rsid w:val="00133AF0"/>
    <w:rsid w:val="0013441A"/>
    <w:rsid w:val="00134D32"/>
    <w:rsid w:val="00134E07"/>
    <w:rsid w:val="00136C0B"/>
    <w:rsid w:val="0014189A"/>
    <w:rsid w:val="001427B6"/>
    <w:rsid w:val="00142B73"/>
    <w:rsid w:val="001430A4"/>
    <w:rsid w:val="00143323"/>
    <w:rsid w:val="0014483F"/>
    <w:rsid w:val="0014487A"/>
    <w:rsid w:val="00145C5F"/>
    <w:rsid w:val="00146813"/>
    <w:rsid w:val="00146F3A"/>
    <w:rsid w:val="001505B2"/>
    <w:rsid w:val="00151629"/>
    <w:rsid w:val="00151C50"/>
    <w:rsid w:val="00152D51"/>
    <w:rsid w:val="00153665"/>
    <w:rsid w:val="0015414F"/>
    <w:rsid w:val="001545F5"/>
    <w:rsid w:val="001548FD"/>
    <w:rsid w:val="001564A0"/>
    <w:rsid w:val="00156E92"/>
    <w:rsid w:val="00156F7D"/>
    <w:rsid w:val="00157087"/>
    <w:rsid w:val="00157C18"/>
    <w:rsid w:val="0016129A"/>
    <w:rsid w:val="00162DBF"/>
    <w:rsid w:val="0016342A"/>
    <w:rsid w:val="001636ED"/>
    <w:rsid w:val="001637EB"/>
    <w:rsid w:val="001648EB"/>
    <w:rsid w:val="00164A06"/>
    <w:rsid w:val="00165694"/>
    <w:rsid w:val="00165708"/>
    <w:rsid w:val="00165B55"/>
    <w:rsid w:val="00165EFA"/>
    <w:rsid w:val="0016684E"/>
    <w:rsid w:val="00166ABB"/>
    <w:rsid w:val="001673AC"/>
    <w:rsid w:val="00167875"/>
    <w:rsid w:val="00167BA3"/>
    <w:rsid w:val="00167BC3"/>
    <w:rsid w:val="00170EF8"/>
    <w:rsid w:val="001723F0"/>
    <w:rsid w:val="00173BB8"/>
    <w:rsid w:val="001767E2"/>
    <w:rsid w:val="00176C06"/>
    <w:rsid w:val="0017770D"/>
    <w:rsid w:val="001779A4"/>
    <w:rsid w:val="00180C5C"/>
    <w:rsid w:val="00182758"/>
    <w:rsid w:val="00182CB1"/>
    <w:rsid w:val="00182FFD"/>
    <w:rsid w:val="001858DB"/>
    <w:rsid w:val="00185DFE"/>
    <w:rsid w:val="00185FA8"/>
    <w:rsid w:val="0018771B"/>
    <w:rsid w:val="0019010D"/>
    <w:rsid w:val="001901FC"/>
    <w:rsid w:val="00190BE1"/>
    <w:rsid w:val="00191790"/>
    <w:rsid w:val="001926AA"/>
    <w:rsid w:val="00195361"/>
    <w:rsid w:val="00195BB7"/>
    <w:rsid w:val="001961C9"/>
    <w:rsid w:val="00196F49"/>
    <w:rsid w:val="001970C3"/>
    <w:rsid w:val="001A0FA6"/>
    <w:rsid w:val="001A173B"/>
    <w:rsid w:val="001A2CE3"/>
    <w:rsid w:val="001A443E"/>
    <w:rsid w:val="001A4ACF"/>
    <w:rsid w:val="001A5BE8"/>
    <w:rsid w:val="001A7B13"/>
    <w:rsid w:val="001B05B3"/>
    <w:rsid w:val="001B13EA"/>
    <w:rsid w:val="001B1A0F"/>
    <w:rsid w:val="001B250C"/>
    <w:rsid w:val="001B2C43"/>
    <w:rsid w:val="001B3B23"/>
    <w:rsid w:val="001B3DF4"/>
    <w:rsid w:val="001B4D0C"/>
    <w:rsid w:val="001B5C27"/>
    <w:rsid w:val="001B67B6"/>
    <w:rsid w:val="001B6E88"/>
    <w:rsid w:val="001B73F7"/>
    <w:rsid w:val="001C03E7"/>
    <w:rsid w:val="001C065B"/>
    <w:rsid w:val="001C4237"/>
    <w:rsid w:val="001C6607"/>
    <w:rsid w:val="001C678C"/>
    <w:rsid w:val="001C79F4"/>
    <w:rsid w:val="001C7D54"/>
    <w:rsid w:val="001D2C9B"/>
    <w:rsid w:val="001D2E09"/>
    <w:rsid w:val="001D5776"/>
    <w:rsid w:val="001D5ED2"/>
    <w:rsid w:val="001D6168"/>
    <w:rsid w:val="001D72B2"/>
    <w:rsid w:val="001D782C"/>
    <w:rsid w:val="001D7E19"/>
    <w:rsid w:val="001E28A9"/>
    <w:rsid w:val="001E3715"/>
    <w:rsid w:val="001E3A9F"/>
    <w:rsid w:val="001E44B6"/>
    <w:rsid w:val="001E487D"/>
    <w:rsid w:val="001E5DD2"/>
    <w:rsid w:val="001E6213"/>
    <w:rsid w:val="001E67B4"/>
    <w:rsid w:val="001E7724"/>
    <w:rsid w:val="001F39DD"/>
    <w:rsid w:val="001F6201"/>
    <w:rsid w:val="001F6F09"/>
    <w:rsid w:val="00200E70"/>
    <w:rsid w:val="00201353"/>
    <w:rsid w:val="002015C1"/>
    <w:rsid w:val="00201967"/>
    <w:rsid w:val="00203464"/>
    <w:rsid w:val="00203742"/>
    <w:rsid w:val="00205546"/>
    <w:rsid w:val="0021025D"/>
    <w:rsid w:val="002119D2"/>
    <w:rsid w:val="00213236"/>
    <w:rsid w:val="00213FF0"/>
    <w:rsid w:val="002159CC"/>
    <w:rsid w:val="00215EAF"/>
    <w:rsid w:val="00216035"/>
    <w:rsid w:val="00216CC2"/>
    <w:rsid w:val="002173C4"/>
    <w:rsid w:val="00220691"/>
    <w:rsid w:val="00220723"/>
    <w:rsid w:val="00220956"/>
    <w:rsid w:val="0022131B"/>
    <w:rsid w:val="0022144E"/>
    <w:rsid w:val="002221F4"/>
    <w:rsid w:val="002223DA"/>
    <w:rsid w:val="002233D2"/>
    <w:rsid w:val="0022376B"/>
    <w:rsid w:val="00224E8F"/>
    <w:rsid w:val="002255CF"/>
    <w:rsid w:val="002256B0"/>
    <w:rsid w:val="00231881"/>
    <w:rsid w:val="00232CC4"/>
    <w:rsid w:val="0023314E"/>
    <w:rsid w:val="0023349F"/>
    <w:rsid w:val="00233BE7"/>
    <w:rsid w:val="002341BE"/>
    <w:rsid w:val="00234FB0"/>
    <w:rsid w:val="0023586B"/>
    <w:rsid w:val="00235B11"/>
    <w:rsid w:val="002360DB"/>
    <w:rsid w:val="00236217"/>
    <w:rsid w:val="00237012"/>
    <w:rsid w:val="0023702C"/>
    <w:rsid w:val="00240342"/>
    <w:rsid w:val="0024132C"/>
    <w:rsid w:val="00242956"/>
    <w:rsid w:val="002429EC"/>
    <w:rsid w:val="0024318A"/>
    <w:rsid w:val="002432DB"/>
    <w:rsid w:val="00245A8E"/>
    <w:rsid w:val="0024626E"/>
    <w:rsid w:val="00247664"/>
    <w:rsid w:val="00247D8D"/>
    <w:rsid w:val="00247F5B"/>
    <w:rsid w:val="00251115"/>
    <w:rsid w:val="00251307"/>
    <w:rsid w:val="002527A6"/>
    <w:rsid w:val="00252A86"/>
    <w:rsid w:val="0025301E"/>
    <w:rsid w:val="00254984"/>
    <w:rsid w:val="00254DF6"/>
    <w:rsid w:val="002555EC"/>
    <w:rsid w:val="00255EDD"/>
    <w:rsid w:val="002561D4"/>
    <w:rsid w:val="002567C0"/>
    <w:rsid w:val="00256A42"/>
    <w:rsid w:val="00256A9D"/>
    <w:rsid w:val="002571C0"/>
    <w:rsid w:val="00257ADB"/>
    <w:rsid w:val="0026179E"/>
    <w:rsid w:val="002617F1"/>
    <w:rsid w:val="00262531"/>
    <w:rsid w:val="00263BB1"/>
    <w:rsid w:val="0026522A"/>
    <w:rsid w:val="0026640C"/>
    <w:rsid w:val="00266926"/>
    <w:rsid w:val="002670FF"/>
    <w:rsid w:val="00267BDA"/>
    <w:rsid w:val="0027057B"/>
    <w:rsid w:val="00272091"/>
    <w:rsid w:val="00272226"/>
    <w:rsid w:val="002726EE"/>
    <w:rsid w:val="0027298E"/>
    <w:rsid w:val="002742B7"/>
    <w:rsid w:val="0027538E"/>
    <w:rsid w:val="00277CAF"/>
    <w:rsid w:val="00280081"/>
    <w:rsid w:val="00280D95"/>
    <w:rsid w:val="002811F7"/>
    <w:rsid w:val="00281749"/>
    <w:rsid w:val="00283CBB"/>
    <w:rsid w:val="00284475"/>
    <w:rsid w:val="00285391"/>
    <w:rsid w:val="00286CF1"/>
    <w:rsid w:val="0029144C"/>
    <w:rsid w:val="00291477"/>
    <w:rsid w:val="0029180E"/>
    <w:rsid w:val="002930DA"/>
    <w:rsid w:val="00293347"/>
    <w:rsid w:val="00293600"/>
    <w:rsid w:val="00293AFF"/>
    <w:rsid w:val="0029436F"/>
    <w:rsid w:val="00294CCF"/>
    <w:rsid w:val="00296268"/>
    <w:rsid w:val="002974A3"/>
    <w:rsid w:val="00297B5A"/>
    <w:rsid w:val="00297CFF"/>
    <w:rsid w:val="002A0E7A"/>
    <w:rsid w:val="002A12F5"/>
    <w:rsid w:val="002A156B"/>
    <w:rsid w:val="002A19FD"/>
    <w:rsid w:val="002A1F57"/>
    <w:rsid w:val="002A2E84"/>
    <w:rsid w:val="002A4A78"/>
    <w:rsid w:val="002A4B7D"/>
    <w:rsid w:val="002A5701"/>
    <w:rsid w:val="002A71AF"/>
    <w:rsid w:val="002A720E"/>
    <w:rsid w:val="002B1525"/>
    <w:rsid w:val="002B213B"/>
    <w:rsid w:val="002B2228"/>
    <w:rsid w:val="002B3433"/>
    <w:rsid w:val="002B4B56"/>
    <w:rsid w:val="002B4C00"/>
    <w:rsid w:val="002B5556"/>
    <w:rsid w:val="002B71D2"/>
    <w:rsid w:val="002C2421"/>
    <w:rsid w:val="002C27B0"/>
    <w:rsid w:val="002C331F"/>
    <w:rsid w:val="002C3836"/>
    <w:rsid w:val="002C48C4"/>
    <w:rsid w:val="002C4A58"/>
    <w:rsid w:val="002C5A1A"/>
    <w:rsid w:val="002C5B97"/>
    <w:rsid w:val="002C6F8B"/>
    <w:rsid w:val="002C7C56"/>
    <w:rsid w:val="002C7FC0"/>
    <w:rsid w:val="002D1980"/>
    <w:rsid w:val="002D2080"/>
    <w:rsid w:val="002D22A7"/>
    <w:rsid w:val="002D3509"/>
    <w:rsid w:val="002D3DD6"/>
    <w:rsid w:val="002D41BA"/>
    <w:rsid w:val="002D45D5"/>
    <w:rsid w:val="002D4754"/>
    <w:rsid w:val="002E1414"/>
    <w:rsid w:val="002E17E1"/>
    <w:rsid w:val="002E20B2"/>
    <w:rsid w:val="002E34DC"/>
    <w:rsid w:val="002E44BB"/>
    <w:rsid w:val="002E476E"/>
    <w:rsid w:val="002E5362"/>
    <w:rsid w:val="002E6540"/>
    <w:rsid w:val="002E6E36"/>
    <w:rsid w:val="002E7255"/>
    <w:rsid w:val="002F0410"/>
    <w:rsid w:val="002F18C8"/>
    <w:rsid w:val="002F1FDA"/>
    <w:rsid w:val="002F246D"/>
    <w:rsid w:val="002F2AFA"/>
    <w:rsid w:val="002F2EE9"/>
    <w:rsid w:val="002F3A52"/>
    <w:rsid w:val="002F437E"/>
    <w:rsid w:val="002F4BCE"/>
    <w:rsid w:val="002F5CEE"/>
    <w:rsid w:val="002F60F2"/>
    <w:rsid w:val="002F719F"/>
    <w:rsid w:val="0030062A"/>
    <w:rsid w:val="00300EFA"/>
    <w:rsid w:val="00301114"/>
    <w:rsid w:val="003027BA"/>
    <w:rsid w:val="003032B1"/>
    <w:rsid w:val="00303B0C"/>
    <w:rsid w:val="003048A0"/>
    <w:rsid w:val="00304A78"/>
    <w:rsid w:val="00304F4A"/>
    <w:rsid w:val="00306241"/>
    <w:rsid w:val="003073F4"/>
    <w:rsid w:val="00307B49"/>
    <w:rsid w:val="003101BE"/>
    <w:rsid w:val="00311130"/>
    <w:rsid w:val="00312F96"/>
    <w:rsid w:val="0031352A"/>
    <w:rsid w:val="00314711"/>
    <w:rsid w:val="00315078"/>
    <w:rsid w:val="00316A77"/>
    <w:rsid w:val="003170FA"/>
    <w:rsid w:val="00317162"/>
    <w:rsid w:val="0032013B"/>
    <w:rsid w:val="003206F9"/>
    <w:rsid w:val="00320E80"/>
    <w:rsid w:val="00325DD6"/>
    <w:rsid w:val="00326C5E"/>
    <w:rsid w:val="00327635"/>
    <w:rsid w:val="003303E0"/>
    <w:rsid w:val="00330BFD"/>
    <w:rsid w:val="00334D4C"/>
    <w:rsid w:val="003351FB"/>
    <w:rsid w:val="00335DD0"/>
    <w:rsid w:val="00336715"/>
    <w:rsid w:val="00336C6D"/>
    <w:rsid w:val="0033728B"/>
    <w:rsid w:val="00342283"/>
    <w:rsid w:val="003422AC"/>
    <w:rsid w:val="00342FBA"/>
    <w:rsid w:val="003444D2"/>
    <w:rsid w:val="00345477"/>
    <w:rsid w:val="00345EA2"/>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BA3"/>
    <w:rsid w:val="0036011F"/>
    <w:rsid w:val="003601D4"/>
    <w:rsid w:val="00360590"/>
    <w:rsid w:val="00360AFF"/>
    <w:rsid w:val="00361EC8"/>
    <w:rsid w:val="0036221F"/>
    <w:rsid w:val="00362545"/>
    <w:rsid w:val="003627C7"/>
    <w:rsid w:val="0036452A"/>
    <w:rsid w:val="003650BE"/>
    <w:rsid w:val="0036636D"/>
    <w:rsid w:val="00367850"/>
    <w:rsid w:val="00371198"/>
    <w:rsid w:val="003717BF"/>
    <w:rsid w:val="003717ED"/>
    <w:rsid w:val="003720E3"/>
    <w:rsid w:val="00373C65"/>
    <w:rsid w:val="00374C6A"/>
    <w:rsid w:val="00374F63"/>
    <w:rsid w:val="00376312"/>
    <w:rsid w:val="00376F3E"/>
    <w:rsid w:val="00380844"/>
    <w:rsid w:val="0038288D"/>
    <w:rsid w:val="00382F4B"/>
    <w:rsid w:val="00383731"/>
    <w:rsid w:val="003848A2"/>
    <w:rsid w:val="00385B08"/>
    <w:rsid w:val="00386140"/>
    <w:rsid w:val="00386638"/>
    <w:rsid w:val="00386885"/>
    <w:rsid w:val="00386FCD"/>
    <w:rsid w:val="00387179"/>
    <w:rsid w:val="0038765B"/>
    <w:rsid w:val="00387EAE"/>
    <w:rsid w:val="00387F94"/>
    <w:rsid w:val="00390B5B"/>
    <w:rsid w:val="0039245A"/>
    <w:rsid w:val="00394A2D"/>
    <w:rsid w:val="003954BE"/>
    <w:rsid w:val="00396054"/>
    <w:rsid w:val="00396B44"/>
    <w:rsid w:val="003A0249"/>
    <w:rsid w:val="003A0977"/>
    <w:rsid w:val="003A2420"/>
    <w:rsid w:val="003A35C1"/>
    <w:rsid w:val="003A3F4D"/>
    <w:rsid w:val="003A499B"/>
    <w:rsid w:val="003A58F9"/>
    <w:rsid w:val="003A6704"/>
    <w:rsid w:val="003A70C8"/>
    <w:rsid w:val="003B04AA"/>
    <w:rsid w:val="003B078C"/>
    <w:rsid w:val="003B29AD"/>
    <w:rsid w:val="003B2AAE"/>
    <w:rsid w:val="003B37DF"/>
    <w:rsid w:val="003B4B44"/>
    <w:rsid w:val="003B4D42"/>
    <w:rsid w:val="003B564D"/>
    <w:rsid w:val="003B61B6"/>
    <w:rsid w:val="003B6265"/>
    <w:rsid w:val="003B6288"/>
    <w:rsid w:val="003B6B93"/>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9F8"/>
    <w:rsid w:val="003D3BD0"/>
    <w:rsid w:val="003D3C95"/>
    <w:rsid w:val="003D59FC"/>
    <w:rsid w:val="003D7A3D"/>
    <w:rsid w:val="003E1E5E"/>
    <w:rsid w:val="003E296B"/>
    <w:rsid w:val="003E2E95"/>
    <w:rsid w:val="003E3C8F"/>
    <w:rsid w:val="003E3FD5"/>
    <w:rsid w:val="003E4968"/>
    <w:rsid w:val="003E5417"/>
    <w:rsid w:val="003E59C8"/>
    <w:rsid w:val="003E5B22"/>
    <w:rsid w:val="003E6CDC"/>
    <w:rsid w:val="003E6F7B"/>
    <w:rsid w:val="003F1242"/>
    <w:rsid w:val="003F1A17"/>
    <w:rsid w:val="003F50DD"/>
    <w:rsid w:val="003F55A7"/>
    <w:rsid w:val="003F55C4"/>
    <w:rsid w:val="003F5F8E"/>
    <w:rsid w:val="003F6272"/>
    <w:rsid w:val="003F6852"/>
    <w:rsid w:val="003F69E3"/>
    <w:rsid w:val="003F6B73"/>
    <w:rsid w:val="003F6D23"/>
    <w:rsid w:val="003F7B70"/>
    <w:rsid w:val="0040047A"/>
    <w:rsid w:val="0040070C"/>
    <w:rsid w:val="00400791"/>
    <w:rsid w:val="00400A5B"/>
    <w:rsid w:val="00400B53"/>
    <w:rsid w:val="0040123E"/>
    <w:rsid w:val="00403780"/>
    <w:rsid w:val="00403DDE"/>
    <w:rsid w:val="00404371"/>
    <w:rsid w:val="00404B6D"/>
    <w:rsid w:val="00405ABB"/>
    <w:rsid w:val="00405CB3"/>
    <w:rsid w:val="004074E0"/>
    <w:rsid w:val="00407750"/>
    <w:rsid w:val="00407CC4"/>
    <w:rsid w:val="00407DE4"/>
    <w:rsid w:val="00410947"/>
    <w:rsid w:val="0041095C"/>
    <w:rsid w:val="00411696"/>
    <w:rsid w:val="00411C58"/>
    <w:rsid w:val="00412A1D"/>
    <w:rsid w:val="004136D3"/>
    <w:rsid w:val="00413EBF"/>
    <w:rsid w:val="004148F6"/>
    <w:rsid w:val="00415118"/>
    <w:rsid w:val="0041568D"/>
    <w:rsid w:val="004177DC"/>
    <w:rsid w:val="00420706"/>
    <w:rsid w:val="00420891"/>
    <w:rsid w:val="0042268C"/>
    <w:rsid w:val="00423487"/>
    <w:rsid w:val="00423520"/>
    <w:rsid w:val="00423B10"/>
    <w:rsid w:val="00423B39"/>
    <w:rsid w:val="004258A0"/>
    <w:rsid w:val="00426B97"/>
    <w:rsid w:val="0042706E"/>
    <w:rsid w:val="00427A92"/>
    <w:rsid w:val="0043034F"/>
    <w:rsid w:val="0043087B"/>
    <w:rsid w:val="00431E73"/>
    <w:rsid w:val="00431F43"/>
    <w:rsid w:val="004323FE"/>
    <w:rsid w:val="004335B9"/>
    <w:rsid w:val="004343A1"/>
    <w:rsid w:val="00434603"/>
    <w:rsid w:val="00434E77"/>
    <w:rsid w:val="0043563E"/>
    <w:rsid w:val="00436686"/>
    <w:rsid w:val="00437EB9"/>
    <w:rsid w:val="0044025B"/>
    <w:rsid w:val="00440572"/>
    <w:rsid w:val="0044132D"/>
    <w:rsid w:val="00441BC7"/>
    <w:rsid w:val="00443219"/>
    <w:rsid w:val="00445A18"/>
    <w:rsid w:val="00445AE9"/>
    <w:rsid w:val="00446572"/>
    <w:rsid w:val="00450CEF"/>
    <w:rsid w:val="00450CFF"/>
    <w:rsid w:val="00453149"/>
    <w:rsid w:val="0045401E"/>
    <w:rsid w:val="00455538"/>
    <w:rsid w:val="004556F9"/>
    <w:rsid w:val="00455924"/>
    <w:rsid w:val="00456E74"/>
    <w:rsid w:val="004573CE"/>
    <w:rsid w:val="004609A8"/>
    <w:rsid w:val="004627B3"/>
    <w:rsid w:val="00462857"/>
    <w:rsid w:val="004636F6"/>
    <w:rsid w:val="00464D78"/>
    <w:rsid w:val="0046786D"/>
    <w:rsid w:val="004716A2"/>
    <w:rsid w:val="00472203"/>
    <w:rsid w:val="004737D1"/>
    <w:rsid w:val="00476028"/>
    <w:rsid w:val="00476068"/>
    <w:rsid w:val="00476072"/>
    <w:rsid w:val="004762D7"/>
    <w:rsid w:val="004805AD"/>
    <w:rsid w:val="00481841"/>
    <w:rsid w:val="00481946"/>
    <w:rsid w:val="004820BE"/>
    <w:rsid w:val="004825F7"/>
    <w:rsid w:val="004829E8"/>
    <w:rsid w:val="00482C94"/>
    <w:rsid w:val="0048462F"/>
    <w:rsid w:val="00484961"/>
    <w:rsid w:val="00485121"/>
    <w:rsid w:val="004854BA"/>
    <w:rsid w:val="00485B51"/>
    <w:rsid w:val="00486194"/>
    <w:rsid w:val="00486213"/>
    <w:rsid w:val="004865C5"/>
    <w:rsid w:val="004867F1"/>
    <w:rsid w:val="00486BE3"/>
    <w:rsid w:val="004878B1"/>
    <w:rsid w:val="00490865"/>
    <w:rsid w:val="00491D94"/>
    <w:rsid w:val="004922A0"/>
    <w:rsid w:val="00492C6F"/>
    <w:rsid w:val="00492D6F"/>
    <w:rsid w:val="00494B11"/>
    <w:rsid w:val="00495BC2"/>
    <w:rsid w:val="00495DCE"/>
    <w:rsid w:val="00495E8A"/>
    <w:rsid w:val="00496245"/>
    <w:rsid w:val="0049768B"/>
    <w:rsid w:val="004A00A6"/>
    <w:rsid w:val="004A093A"/>
    <w:rsid w:val="004A2C1F"/>
    <w:rsid w:val="004A2C5F"/>
    <w:rsid w:val="004A3831"/>
    <w:rsid w:val="004A38B4"/>
    <w:rsid w:val="004A5774"/>
    <w:rsid w:val="004A5D35"/>
    <w:rsid w:val="004A619A"/>
    <w:rsid w:val="004A755C"/>
    <w:rsid w:val="004B0B1B"/>
    <w:rsid w:val="004B2679"/>
    <w:rsid w:val="004B2FF4"/>
    <w:rsid w:val="004B5F87"/>
    <w:rsid w:val="004B6CDA"/>
    <w:rsid w:val="004B7BEC"/>
    <w:rsid w:val="004C0EE2"/>
    <w:rsid w:val="004C1097"/>
    <w:rsid w:val="004C1717"/>
    <w:rsid w:val="004C1BEE"/>
    <w:rsid w:val="004C1E07"/>
    <w:rsid w:val="004C2086"/>
    <w:rsid w:val="004C3B89"/>
    <w:rsid w:val="004C3DFD"/>
    <w:rsid w:val="004C5155"/>
    <w:rsid w:val="004C561D"/>
    <w:rsid w:val="004C7229"/>
    <w:rsid w:val="004D0259"/>
    <w:rsid w:val="004D03E8"/>
    <w:rsid w:val="004D0E57"/>
    <w:rsid w:val="004D0E68"/>
    <w:rsid w:val="004D13E6"/>
    <w:rsid w:val="004D19C3"/>
    <w:rsid w:val="004D1D8C"/>
    <w:rsid w:val="004D4093"/>
    <w:rsid w:val="004D40C2"/>
    <w:rsid w:val="004D4153"/>
    <w:rsid w:val="004D4B05"/>
    <w:rsid w:val="004D5331"/>
    <w:rsid w:val="004D5E92"/>
    <w:rsid w:val="004D750A"/>
    <w:rsid w:val="004E1426"/>
    <w:rsid w:val="004E1817"/>
    <w:rsid w:val="004E1EA6"/>
    <w:rsid w:val="004E204D"/>
    <w:rsid w:val="004E36E6"/>
    <w:rsid w:val="004E4303"/>
    <w:rsid w:val="004E577E"/>
    <w:rsid w:val="004E5E08"/>
    <w:rsid w:val="004E6F28"/>
    <w:rsid w:val="004F1B98"/>
    <w:rsid w:val="004F214C"/>
    <w:rsid w:val="004F45FD"/>
    <w:rsid w:val="004F775A"/>
    <w:rsid w:val="004F7DC4"/>
    <w:rsid w:val="00500CDD"/>
    <w:rsid w:val="005010CC"/>
    <w:rsid w:val="00501C04"/>
    <w:rsid w:val="00502967"/>
    <w:rsid w:val="00502A64"/>
    <w:rsid w:val="00503C8A"/>
    <w:rsid w:val="00503DD6"/>
    <w:rsid w:val="00505A57"/>
    <w:rsid w:val="00506515"/>
    <w:rsid w:val="00506D8E"/>
    <w:rsid w:val="0050756E"/>
    <w:rsid w:val="005075CD"/>
    <w:rsid w:val="00507E3D"/>
    <w:rsid w:val="00507FD2"/>
    <w:rsid w:val="0051100E"/>
    <w:rsid w:val="005111D7"/>
    <w:rsid w:val="005123E8"/>
    <w:rsid w:val="00512886"/>
    <w:rsid w:val="00512937"/>
    <w:rsid w:val="00512ED8"/>
    <w:rsid w:val="00512F6B"/>
    <w:rsid w:val="005130E0"/>
    <w:rsid w:val="00514D5F"/>
    <w:rsid w:val="00515169"/>
    <w:rsid w:val="00515D52"/>
    <w:rsid w:val="005163C6"/>
    <w:rsid w:val="005203C4"/>
    <w:rsid w:val="005207FE"/>
    <w:rsid w:val="005213C9"/>
    <w:rsid w:val="00521724"/>
    <w:rsid w:val="005219C2"/>
    <w:rsid w:val="00522522"/>
    <w:rsid w:val="00522EBB"/>
    <w:rsid w:val="0052309B"/>
    <w:rsid w:val="00523342"/>
    <w:rsid w:val="00523372"/>
    <w:rsid w:val="00523F79"/>
    <w:rsid w:val="005252D5"/>
    <w:rsid w:val="005256A4"/>
    <w:rsid w:val="00527370"/>
    <w:rsid w:val="00530884"/>
    <w:rsid w:val="00530ECB"/>
    <w:rsid w:val="00531122"/>
    <w:rsid w:val="00532A91"/>
    <w:rsid w:val="00532D31"/>
    <w:rsid w:val="00533150"/>
    <w:rsid w:val="00534F4F"/>
    <w:rsid w:val="00535B6D"/>
    <w:rsid w:val="005363EE"/>
    <w:rsid w:val="005378F8"/>
    <w:rsid w:val="005379F8"/>
    <w:rsid w:val="00537DBE"/>
    <w:rsid w:val="00540376"/>
    <w:rsid w:val="00540805"/>
    <w:rsid w:val="00540F20"/>
    <w:rsid w:val="005421D7"/>
    <w:rsid w:val="005421FC"/>
    <w:rsid w:val="00542830"/>
    <w:rsid w:val="0054326F"/>
    <w:rsid w:val="00543499"/>
    <w:rsid w:val="00543507"/>
    <w:rsid w:val="00543C71"/>
    <w:rsid w:val="005454E0"/>
    <w:rsid w:val="00545DB4"/>
    <w:rsid w:val="00546A08"/>
    <w:rsid w:val="00547C81"/>
    <w:rsid w:val="0055052B"/>
    <w:rsid w:val="00550856"/>
    <w:rsid w:val="00550AA0"/>
    <w:rsid w:val="0055373C"/>
    <w:rsid w:val="00555ACF"/>
    <w:rsid w:val="00555C1F"/>
    <w:rsid w:val="005560ED"/>
    <w:rsid w:val="00557B9F"/>
    <w:rsid w:val="00557E9F"/>
    <w:rsid w:val="0056141E"/>
    <w:rsid w:val="00562F29"/>
    <w:rsid w:val="0056398C"/>
    <w:rsid w:val="00563BD2"/>
    <w:rsid w:val="00563F07"/>
    <w:rsid w:val="0056484B"/>
    <w:rsid w:val="00564EEE"/>
    <w:rsid w:val="00565529"/>
    <w:rsid w:val="00565560"/>
    <w:rsid w:val="005656AF"/>
    <w:rsid w:val="00566130"/>
    <w:rsid w:val="0056633E"/>
    <w:rsid w:val="005667FD"/>
    <w:rsid w:val="00567645"/>
    <w:rsid w:val="00567759"/>
    <w:rsid w:val="00570280"/>
    <w:rsid w:val="005702FD"/>
    <w:rsid w:val="00571AD8"/>
    <w:rsid w:val="00571B38"/>
    <w:rsid w:val="00571C33"/>
    <w:rsid w:val="00571E70"/>
    <w:rsid w:val="005722B8"/>
    <w:rsid w:val="0057235A"/>
    <w:rsid w:val="00572E4F"/>
    <w:rsid w:val="0057375A"/>
    <w:rsid w:val="00573B0F"/>
    <w:rsid w:val="00573DDF"/>
    <w:rsid w:val="00577B63"/>
    <w:rsid w:val="00577F2D"/>
    <w:rsid w:val="00580186"/>
    <w:rsid w:val="00581C33"/>
    <w:rsid w:val="005829A8"/>
    <w:rsid w:val="00583ECE"/>
    <w:rsid w:val="0058482D"/>
    <w:rsid w:val="00584F5A"/>
    <w:rsid w:val="00585BA1"/>
    <w:rsid w:val="00586810"/>
    <w:rsid w:val="00586F6C"/>
    <w:rsid w:val="005875F1"/>
    <w:rsid w:val="00587D8A"/>
    <w:rsid w:val="00590257"/>
    <w:rsid w:val="005906AA"/>
    <w:rsid w:val="005906E2"/>
    <w:rsid w:val="00590854"/>
    <w:rsid w:val="00590E48"/>
    <w:rsid w:val="005914EE"/>
    <w:rsid w:val="00592465"/>
    <w:rsid w:val="0059292F"/>
    <w:rsid w:val="00592CC0"/>
    <w:rsid w:val="005932C1"/>
    <w:rsid w:val="00593302"/>
    <w:rsid w:val="00594BFE"/>
    <w:rsid w:val="00594C6F"/>
    <w:rsid w:val="00594F8A"/>
    <w:rsid w:val="005A0D42"/>
    <w:rsid w:val="005A2CD8"/>
    <w:rsid w:val="005A3BE5"/>
    <w:rsid w:val="005A3CC0"/>
    <w:rsid w:val="005A6703"/>
    <w:rsid w:val="005A6748"/>
    <w:rsid w:val="005A71DF"/>
    <w:rsid w:val="005A7D93"/>
    <w:rsid w:val="005A7FE8"/>
    <w:rsid w:val="005B00B2"/>
    <w:rsid w:val="005B06D1"/>
    <w:rsid w:val="005B0E12"/>
    <w:rsid w:val="005B63BE"/>
    <w:rsid w:val="005B648D"/>
    <w:rsid w:val="005B6678"/>
    <w:rsid w:val="005B728F"/>
    <w:rsid w:val="005C1335"/>
    <w:rsid w:val="005C1650"/>
    <w:rsid w:val="005C1F1A"/>
    <w:rsid w:val="005C3A28"/>
    <w:rsid w:val="005C3A9C"/>
    <w:rsid w:val="005C41B0"/>
    <w:rsid w:val="005C5E10"/>
    <w:rsid w:val="005C678C"/>
    <w:rsid w:val="005C712C"/>
    <w:rsid w:val="005C7754"/>
    <w:rsid w:val="005C7DA7"/>
    <w:rsid w:val="005D0450"/>
    <w:rsid w:val="005D05FE"/>
    <w:rsid w:val="005D0877"/>
    <w:rsid w:val="005D16B5"/>
    <w:rsid w:val="005D3535"/>
    <w:rsid w:val="005D4559"/>
    <w:rsid w:val="005D63E6"/>
    <w:rsid w:val="005D640C"/>
    <w:rsid w:val="005D74F1"/>
    <w:rsid w:val="005E6A1B"/>
    <w:rsid w:val="005E6BCA"/>
    <w:rsid w:val="005F0BD1"/>
    <w:rsid w:val="005F0DA9"/>
    <w:rsid w:val="005F0DEA"/>
    <w:rsid w:val="005F1B88"/>
    <w:rsid w:val="005F3807"/>
    <w:rsid w:val="005F3A78"/>
    <w:rsid w:val="005F4D32"/>
    <w:rsid w:val="005F55AA"/>
    <w:rsid w:val="005F6380"/>
    <w:rsid w:val="005F6587"/>
    <w:rsid w:val="005F737D"/>
    <w:rsid w:val="0060025F"/>
    <w:rsid w:val="0060068F"/>
    <w:rsid w:val="0060079B"/>
    <w:rsid w:val="006019B5"/>
    <w:rsid w:val="00601A7A"/>
    <w:rsid w:val="00602256"/>
    <w:rsid w:val="006024DA"/>
    <w:rsid w:val="00602D1A"/>
    <w:rsid w:val="00603203"/>
    <w:rsid w:val="006041DC"/>
    <w:rsid w:val="0060458E"/>
    <w:rsid w:val="00606033"/>
    <w:rsid w:val="00607CCF"/>
    <w:rsid w:val="00610243"/>
    <w:rsid w:val="006113B4"/>
    <w:rsid w:val="00611953"/>
    <w:rsid w:val="00611BEE"/>
    <w:rsid w:val="00614765"/>
    <w:rsid w:val="00614F33"/>
    <w:rsid w:val="00615174"/>
    <w:rsid w:val="00615422"/>
    <w:rsid w:val="00615BB3"/>
    <w:rsid w:val="00615C63"/>
    <w:rsid w:val="00615D20"/>
    <w:rsid w:val="006169E3"/>
    <w:rsid w:val="006172BD"/>
    <w:rsid w:val="00617903"/>
    <w:rsid w:val="00617ABA"/>
    <w:rsid w:val="0062108C"/>
    <w:rsid w:val="006211E1"/>
    <w:rsid w:val="00621A49"/>
    <w:rsid w:val="00621B17"/>
    <w:rsid w:val="0062256F"/>
    <w:rsid w:val="00622E35"/>
    <w:rsid w:val="00624213"/>
    <w:rsid w:val="00624C53"/>
    <w:rsid w:val="0062512E"/>
    <w:rsid w:val="006255EE"/>
    <w:rsid w:val="00625BEF"/>
    <w:rsid w:val="0062676E"/>
    <w:rsid w:val="006274FC"/>
    <w:rsid w:val="0063004B"/>
    <w:rsid w:val="0063151F"/>
    <w:rsid w:val="0063197C"/>
    <w:rsid w:val="0063233E"/>
    <w:rsid w:val="00633278"/>
    <w:rsid w:val="0063381B"/>
    <w:rsid w:val="00633A43"/>
    <w:rsid w:val="00633FA9"/>
    <w:rsid w:val="00634AB6"/>
    <w:rsid w:val="00634E5D"/>
    <w:rsid w:val="006370C4"/>
    <w:rsid w:val="00640007"/>
    <w:rsid w:val="0064013E"/>
    <w:rsid w:val="0064090D"/>
    <w:rsid w:val="00641C38"/>
    <w:rsid w:val="00642194"/>
    <w:rsid w:val="00643484"/>
    <w:rsid w:val="006450E7"/>
    <w:rsid w:val="006461AD"/>
    <w:rsid w:val="00646DC9"/>
    <w:rsid w:val="00647B25"/>
    <w:rsid w:val="00651206"/>
    <w:rsid w:val="006513C8"/>
    <w:rsid w:val="00651968"/>
    <w:rsid w:val="00651F1D"/>
    <w:rsid w:val="00652EB3"/>
    <w:rsid w:val="00653A63"/>
    <w:rsid w:val="00653AE8"/>
    <w:rsid w:val="00653FBB"/>
    <w:rsid w:val="006540A1"/>
    <w:rsid w:val="006551D5"/>
    <w:rsid w:val="00655D12"/>
    <w:rsid w:val="006560A8"/>
    <w:rsid w:val="00656482"/>
    <w:rsid w:val="00656AA9"/>
    <w:rsid w:val="00656C92"/>
    <w:rsid w:val="006570D3"/>
    <w:rsid w:val="0065746D"/>
    <w:rsid w:val="006606E1"/>
    <w:rsid w:val="0066184F"/>
    <w:rsid w:val="006650EC"/>
    <w:rsid w:val="00665C15"/>
    <w:rsid w:val="00665E70"/>
    <w:rsid w:val="006663E8"/>
    <w:rsid w:val="00666453"/>
    <w:rsid w:val="006667B6"/>
    <w:rsid w:val="00667016"/>
    <w:rsid w:val="0066763B"/>
    <w:rsid w:val="00670725"/>
    <w:rsid w:val="006711FA"/>
    <w:rsid w:val="00671816"/>
    <w:rsid w:val="006728C2"/>
    <w:rsid w:val="00672C5A"/>
    <w:rsid w:val="006750B8"/>
    <w:rsid w:val="006756B2"/>
    <w:rsid w:val="0067627F"/>
    <w:rsid w:val="00676902"/>
    <w:rsid w:val="00677009"/>
    <w:rsid w:val="006778C7"/>
    <w:rsid w:val="0068075F"/>
    <w:rsid w:val="00680792"/>
    <w:rsid w:val="00683A2E"/>
    <w:rsid w:val="00684C76"/>
    <w:rsid w:val="006904A3"/>
    <w:rsid w:val="00690A1B"/>
    <w:rsid w:val="0069146C"/>
    <w:rsid w:val="0069315E"/>
    <w:rsid w:val="0069365B"/>
    <w:rsid w:val="00693F4A"/>
    <w:rsid w:val="00694130"/>
    <w:rsid w:val="00694B6F"/>
    <w:rsid w:val="00697020"/>
    <w:rsid w:val="006979A6"/>
    <w:rsid w:val="006A0B07"/>
    <w:rsid w:val="006A1172"/>
    <w:rsid w:val="006A1605"/>
    <w:rsid w:val="006A2378"/>
    <w:rsid w:val="006A2447"/>
    <w:rsid w:val="006A3D8E"/>
    <w:rsid w:val="006A4221"/>
    <w:rsid w:val="006A5339"/>
    <w:rsid w:val="006A5B78"/>
    <w:rsid w:val="006A5F59"/>
    <w:rsid w:val="006A6958"/>
    <w:rsid w:val="006A70C4"/>
    <w:rsid w:val="006B0161"/>
    <w:rsid w:val="006B1150"/>
    <w:rsid w:val="006B198A"/>
    <w:rsid w:val="006B2CFD"/>
    <w:rsid w:val="006B2DEC"/>
    <w:rsid w:val="006B2EF4"/>
    <w:rsid w:val="006B2F9E"/>
    <w:rsid w:val="006B4103"/>
    <w:rsid w:val="006B5521"/>
    <w:rsid w:val="006B62A2"/>
    <w:rsid w:val="006B6776"/>
    <w:rsid w:val="006C1120"/>
    <w:rsid w:val="006C3A9E"/>
    <w:rsid w:val="006C3F8F"/>
    <w:rsid w:val="006C4777"/>
    <w:rsid w:val="006C49A2"/>
    <w:rsid w:val="006C763F"/>
    <w:rsid w:val="006D03B5"/>
    <w:rsid w:val="006D0621"/>
    <w:rsid w:val="006D2954"/>
    <w:rsid w:val="006D2B53"/>
    <w:rsid w:val="006D3084"/>
    <w:rsid w:val="006D50DE"/>
    <w:rsid w:val="006D5D26"/>
    <w:rsid w:val="006E2639"/>
    <w:rsid w:val="006E4492"/>
    <w:rsid w:val="006E4BFC"/>
    <w:rsid w:val="006E4DDB"/>
    <w:rsid w:val="006E4E4B"/>
    <w:rsid w:val="006E54E8"/>
    <w:rsid w:val="006E573D"/>
    <w:rsid w:val="006E588F"/>
    <w:rsid w:val="006E6EE2"/>
    <w:rsid w:val="006E7151"/>
    <w:rsid w:val="006E75C7"/>
    <w:rsid w:val="006F00EB"/>
    <w:rsid w:val="006F0107"/>
    <w:rsid w:val="006F0984"/>
    <w:rsid w:val="006F2384"/>
    <w:rsid w:val="006F2DC7"/>
    <w:rsid w:val="006F34FD"/>
    <w:rsid w:val="006F43AA"/>
    <w:rsid w:val="006F4D7D"/>
    <w:rsid w:val="006F522A"/>
    <w:rsid w:val="006F5EF3"/>
    <w:rsid w:val="006F648C"/>
    <w:rsid w:val="006F6851"/>
    <w:rsid w:val="006F6F4C"/>
    <w:rsid w:val="00700267"/>
    <w:rsid w:val="00700542"/>
    <w:rsid w:val="00704030"/>
    <w:rsid w:val="00705431"/>
    <w:rsid w:val="007054AE"/>
    <w:rsid w:val="0070554D"/>
    <w:rsid w:val="007058EE"/>
    <w:rsid w:val="00705B29"/>
    <w:rsid w:val="00705D0F"/>
    <w:rsid w:val="00706009"/>
    <w:rsid w:val="00707019"/>
    <w:rsid w:val="00707047"/>
    <w:rsid w:val="0070731A"/>
    <w:rsid w:val="0070763F"/>
    <w:rsid w:val="00707B2E"/>
    <w:rsid w:val="00707B65"/>
    <w:rsid w:val="00710ED5"/>
    <w:rsid w:val="007115FE"/>
    <w:rsid w:val="00711787"/>
    <w:rsid w:val="00711F27"/>
    <w:rsid w:val="0071257D"/>
    <w:rsid w:val="0071309B"/>
    <w:rsid w:val="007142B7"/>
    <w:rsid w:val="007147D7"/>
    <w:rsid w:val="007159A4"/>
    <w:rsid w:val="00715FF8"/>
    <w:rsid w:val="007171C0"/>
    <w:rsid w:val="007176FB"/>
    <w:rsid w:val="00717C6F"/>
    <w:rsid w:val="00720268"/>
    <w:rsid w:val="007219A8"/>
    <w:rsid w:val="00722981"/>
    <w:rsid w:val="007232DC"/>
    <w:rsid w:val="00723A46"/>
    <w:rsid w:val="00723CA4"/>
    <w:rsid w:val="00724206"/>
    <w:rsid w:val="0072436D"/>
    <w:rsid w:val="00724CF9"/>
    <w:rsid w:val="00725F74"/>
    <w:rsid w:val="00727D7C"/>
    <w:rsid w:val="00730044"/>
    <w:rsid w:val="00730715"/>
    <w:rsid w:val="00731AFC"/>
    <w:rsid w:val="00734079"/>
    <w:rsid w:val="007344DD"/>
    <w:rsid w:val="0073455C"/>
    <w:rsid w:val="00735618"/>
    <w:rsid w:val="00736727"/>
    <w:rsid w:val="007402DA"/>
    <w:rsid w:val="00740396"/>
    <w:rsid w:val="007416E2"/>
    <w:rsid w:val="00741BE0"/>
    <w:rsid w:val="00741D78"/>
    <w:rsid w:val="0074256B"/>
    <w:rsid w:val="0074277B"/>
    <w:rsid w:val="0074329A"/>
    <w:rsid w:val="0074448E"/>
    <w:rsid w:val="00745193"/>
    <w:rsid w:val="0074586C"/>
    <w:rsid w:val="00745AB3"/>
    <w:rsid w:val="007463C7"/>
    <w:rsid w:val="007474C8"/>
    <w:rsid w:val="007505C9"/>
    <w:rsid w:val="00750CCC"/>
    <w:rsid w:val="00751B80"/>
    <w:rsid w:val="007522FA"/>
    <w:rsid w:val="007523FF"/>
    <w:rsid w:val="007525FC"/>
    <w:rsid w:val="007527C3"/>
    <w:rsid w:val="00752CFB"/>
    <w:rsid w:val="00753519"/>
    <w:rsid w:val="00755539"/>
    <w:rsid w:val="00757DA6"/>
    <w:rsid w:val="00760371"/>
    <w:rsid w:val="00760E43"/>
    <w:rsid w:val="0076116B"/>
    <w:rsid w:val="00761BDF"/>
    <w:rsid w:val="007621B1"/>
    <w:rsid w:val="00763FFD"/>
    <w:rsid w:val="007644AE"/>
    <w:rsid w:val="00766A14"/>
    <w:rsid w:val="00766C9D"/>
    <w:rsid w:val="00766CED"/>
    <w:rsid w:val="00766F10"/>
    <w:rsid w:val="00767941"/>
    <w:rsid w:val="00767AEE"/>
    <w:rsid w:val="007713CE"/>
    <w:rsid w:val="0077328E"/>
    <w:rsid w:val="00776093"/>
    <w:rsid w:val="00776C46"/>
    <w:rsid w:val="00777B4C"/>
    <w:rsid w:val="00781908"/>
    <w:rsid w:val="00783250"/>
    <w:rsid w:val="00783BD4"/>
    <w:rsid w:val="00784FA5"/>
    <w:rsid w:val="00784FC5"/>
    <w:rsid w:val="00785FB5"/>
    <w:rsid w:val="00786010"/>
    <w:rsid w:val="007870C9"/>
    <w:rsid w:val="00787539"/>
    <w:rsid w:val="0079092E"/>
    <w:rsid w:val="00791486"/>
    <w:rsid w:val="00792C02"/>
    <w:rsid w:val="00793396"/>
    <w:rsid w:val="00793505"/>
    <w:rsid w:val="007950E2"/>
    <w:rsid w:val="00795AE1"/>
    <w:rsid w:val="00796108"/>
    <w:rsid w:val="00796A05"/>
    <w:rsid w:val="00796FB2"/>
    <w:rsid w:val="00797327"/>
    <w:rsid w:val="007973A3"/>
    <w:rsid w:val="007A0B5A"/>
    <w:rsid w:val="007A0D60"/>
    <w:rsid w:val="007A14EA"/>
    <w:rsid w:val="007A232D"/>
    <w:rsid w:val="007A4E18"/>
    <w:rsid w:val="007A4F7D"/>
    <w:rsid w:val="007A522E"/>
    <w:rsid w:val="007A6D62"/>
    <w:rsid w:val="007B015D"/>
    <w:rsid w:val="007B1144"/>
    <w:rsid w:val="007B1B0C"/>
    <w:rsid w:val="007B1BA8"/>
    <w:rsid w:val="007B21FB"/>
    <w:rsid w:val="007B2A3A"/>
    <w:rsid w:val="007B2C0A"/>
    <w:rsid w:val="007B2E8C"/>
    <w:rsid w:val="007B2F52"/>
    <w:rsid w:val="007B4FC5"/>
    <w:rsid w:val="007C0825"/>
    <w:rsid w:val="007C14C3"/>
    <w:rsid w:val="007C4B11"/>
    <w:rsid w:val="007C5ED4"/>
    <w:rsid w:val="007C670C"/>
    <w:rsid w:val="007D0327"/>
    <w:rsid w:val="007D0505"/>
    <w:rsid w:val="007D138A"/>
    <w:rsid w:val="007D3E09"/>
    <w:rsid w:val="007D439A"/>
    <w:rsid w:val="007D46FC"/>
    <w:rsid w:val="007D4AE5"/>
    <w:rsid w:val="007D4CFE"/>
    <w:rsid w:val="007D4E91"/>
    <w:rsid w:val="007D5658"/>
    <w:rsid w:val="007D58AA"/>
    <w:rsid w:val="007D6A0B"/>
    <w:rsid w:val="007D70B7"/>
    <w:rsid w:val="007D724F"/>
    <w:rsid w:val="007D7FBD"/>
    <w:rsid w:val="007E1138"/>
    <w:rsid w:val="007E133E"/>
    <w:rsid w:val="007E37EE"/>
    <w:rsid w:val="007E394F"/>
    <w:rsid w:val="007E3A39"/>
    <w:rsid w:val="007E3D71"/>
    <w:rsid w:val="007E3DD3"/>
    <w:rsid w:val="007E4203"/>
    <w:rsid w:val="007E47BA"/>
    <w:rsid w:val="007E4FE3"/>
    <w:rsid w:val="007E5839"/>
    <w:rsid w:val="007E6D93"/>
    <w:rsid w:val="007E79EF"/>
    <w:rsid w:val="007F27CC"/>
    <w:rsid w:val="007F3AB8"/>
    <w:rsid w:val="007F45AA"/>
    <w:rsid w:val="007F4D66"/>
    <w:rsid w:val="007F5EEC"/>
    <w:rsid w:val="007F68FF"/>
    <w:rsid w:val="007F71C6"/>
    <w:rsid w:val="007F7871"/>
    <w:rsid w:val="007F7988"/>
    <w:rsid w:val="008000FD"/>
    <w:rsid w:val="00800213"/>
    <w:rsid w:val="008019D6"/>
    <w:rsid w:val="00801AE6"/>
    <w:rsid w:val="00801F65"/>
    <w:rsid w:val="0080220A"/>
    <w:rsid w:val="008027B1"/>
    <w:rsid w:val="008030A5"/>
    <w:rsid w:val="0080423F"/>
    <w:rsid w:val="008068FE"/>
    <w:rsid w:val="008074C4"/>
    <w:rsid w:val="0080757B"/>
    <w:rsid w:val="00807E87"/>
    <w:rsid w:val="00810B2C"/>
    <w:rsid w:val="00810D42"/>
    <w:rsid w:val="00812D83"/>
    <w:rsid w:val="00813091"/>
    <w:rsid w:val="00813533"/>
    <w:rsid w:val="00813646"/>
    <w:rsid w:val="00813D93"/>
    <w:rsid w:val="008146AD"/>
    <w:rsid w:val="008153AB"/>
    <w:rsid w:val="00815551"/>
    <w:rsid w:val="00815DE8"/>
    <w:rsid w:val="00817BB7"/>
    <w:rsid w:val="00817DB4"/>
    <w:rsid w:val="00820046"/>
    <w:rsid w:val="008201F9"/>
    <w:rsid w:val="008203B7"/>
    <w:rsid w:val="00820BC0"/>
    <w:rsid w:val="00821478"/>
    <w:rsid w:val="00821618"/>
    <w:rsid w:val="008220CB"/>
    <w:rsid w:val="008226BD"/>
    <w:rsid w:val="008229BE"/>
    <w:rsid w:val="0082340D"/>
    <w:rsid w:val="00824770"/>
    <w:rsid w:val="008247F4"/>
    <w:rsid w:val="00824B40"/>
    <w:rsid w:val="008258F3"/>
    <w:rsid w:val="008264B5"/>
    <w:rsid w:val="008277B9"/>
    <w:rsid w:val="008304CE"/>
    <w:rsid w:val="00830786"/>
    <w:rsid w:val="00830D84"/>
    <w:rsid w:val="00830DA4"/>
    <w:rsid w:val="00831CAC"/>
    <w:rsid w:val="0083232C"/>
    <w:rsid w:val="0083245F"/>
    <w:rsid w:val="0083300C"/>
    <w:rsid w:val="00834E16"/>
    <w:rsid w:val="00834FD9"/>
    <w:rsid w:val="00835065"/>
    <w:rsid w:val="00837F05"/>
    <w:rsid w:val="008406E4"/>
    <w:rsid w:val="0084493C"/>
    <w:rsid w:val="008455C9"/>
    <w:rsid w:val="008459B5"/>
    <w:rsid w:val="0084613B"/>
    <w:rsid w:val="0084628B"/>
    <w:rsid w:val="00846A3D"/>
    <w:rsid w:val="008478F4"/>
    <w:rsid w:val="00847BEC"/>
    <w:rsid w:val="00851125"/>
    <w:rsid w:val="0085210B"/>
    <w:rsid w:val="008528D4"/>
    <w:rsid w:val="00853020"/>
    <w:rsid w:val="00853D05"/>
    <w:rsid w:val="008556ED"/>
    <w:rsid w:val="008557C6"/>
    <w:rsid w:val="00856EF0"/>
    <w:rsid w:val="00857136"/>
    <w:rsid w:val="008579E0"/>
    <w:rsid w:val="008602D9"/>
    <w:rsid w:val="00863425"/>
    <w:rsid w:val="008637BC"/>
    <w:rsid w:val="008643E8"/>
    <w:rsid w:val="00864CDF"/>
    <w:rsid w:val="00865102"/>
    <w:rsid w:val="008665E0"/>
    <w:rsid w:val="008676B3"/>
    <w:rsid w:val="00867730"/>
    <w:rsid w:val="00867D76"/>
    <w:rsid w:val="00867EB8"/>
    <w:rsid w:val="008708D5"/>
    <w:rsid w:val="00870DDE"/>
    <w:rsid w:val="008715A8"/>
    <w:rsid w:val="00872506"/>
    <w:rsid w:val="00872D5D"/>
    <w:rsid w:val="0087309E"/>
    <w:rsid w:val="0087371B"/>
    <w:rsid w:val="008762CC"/>
    <w:rsid w:val="008769BA"/>
    <w:rsid w:val="00877568"/>
    <w:rsid w:val="00881DB0"/>
    <w:rsid w:val="00881E4A"/>
    <w:rsid w:val="0088202F"/>
    <w:rsid w:val="00882561"/>
    <w:rsid w:val="008842F3"/>
    <w:rsid w:val="0088459A"/>
    <w:rsid w:val="008847D3"/>
    <w:rsid w:val="00884DBC"/>
    <w:rsid w:val="008858FC"/>
    <w:rsid w:val="00886362"/>
    <w:rsid w:val="008863DE"/>
    <w:rsid w:val="00887138"/>
    <w:rsid w:val="0088742A"/>
    <w:rsid w:val="00887DBE"/>
    <w:rsid w:val="0089148E"/>
    <w:rsid w:val="0089443F"/>
    <w:rsid w:val="00894BAA"/>
    <w:rsid w:val="008955AD"/>
    <w:rsid w:val="00895881"/>
    <w:rsid w:val="008959C4"/>
    <w:rsid w:val="008969B5"/>
    <w:rsid w:val="00896A34"/>
    <w:rsid w:val="00897EC1"/>
    <w:rsid w:val="008A02E4"/>
    <w:rsid w:val="008A149C"/>
    <w:rsid w:val="008A1C57"/>
    <w:rsid w:val="008A2649"/>
    <w:rsid w:val="008A2676"/>
    <w:rsid w:val="008A34E1"/>
    <w:rsid w:val="008A42FE"/>
    <w:rsid w:val="008A4E2A"/>
    <w:rsid w:val="008A5FA2"/>
    <w:rsid w:val="008A62F0"/>
    <w:rsid w:val="008A6EE1"/>
    <w:rsid w:val="008A7DAA"/>
    <w:rsid w:val="008A7E06"/>
    <w:rsid w:val="008B0638"/>
    <w:rsid w:val="008B1358"/>
    <w:rsid w:val="008B1AEE"/>
    <w:rsid w:val="008B252D"/>
    <w:rsid w:val="008B45C8"/>
    <w:rsid w:val="008B48A6"/>
    <w:rsid w:val="008B49F8"/>
    <w:rsid w:val="008B5400"/>
    <w:rsid w:val="008B5BB1"/>
    <w:rsid w:val="008B6399"/>
    <w:rsid w:val="008B7AAB"/>
    <w:rsid w:val="008C003C"/>
    <w:rsid w:val="008C03E4"/>
    <w:rsid w:val="008C1234"/>
    <w:rsid w:val="008C16A7"/>
    <w:rsid w:val="008C22B3"/>
    <w:rsid w:val="008C3D93"/>
    <w:rsid w:val="008C3FBD"/>
    <w:rsid w:val="008C4A47"/>
    <w:rsid w:val="008C6118"/>
    <w:rsid w:val="008C734C"/>
    <w:rsid w:val="008C772A"/>
    <w:rsid w:val="008D0038"/>
    <w:rsid w:val="008D10FF"/>
    <w:rsid w:val="008D1C55"/>
    <w:rsid w:val="008D1C6E"/>
    <w:rsid w:val="008D258C"/>
    <w:rsid w:val="008D28D1"/>
    <w:rsid w:val="008D4C00"/>
    <w:rsid w:val="008D4DFE"/>
    <w:rsid w:val="008D597C"/>
    <w:rsid w:val="008D684D"/>
    <w:rsid w:val="008D6F2E"/>
    <w:rsid w:val="008E011F"/>
    <w:rsid w:val="008E0D60"/>
    <w:rsid w:val="008E1C93"/>
    <w:rsid w:val="008E2947"/>
    <w:rsid w:val="008E3BA2"/>
    <w:rsid w:val="008E5A7D"/>
    <w:rsid w:val="008F086E"/>
    <w:rsid w:val="008F0FE8"/>
    <w:rsid w:val="008F12A7"/>
    <w:rsid w:val="008F18BC"/>
    <w:rsid w:val="008F19F3"/>
    <w:rsid w:val="008F2A22"/>
    <w:rsid w:val="008F338D"/>
    <w:rsid w:val="008F40E3"/>
    <w:rsid w:val="008F4103"/>
    <w:rsid w:val="008F4878"/>
    <w:rsid w:val="008F50FC"/>
    <w:rsid w:val="008F5C9D"/>
    <w:rsid w:val="008F70CB"/>
    <w:rsid w:val="008F71AF"/>
    <w:rsid w:val="008F7275"/>
    <w:rsid w:val="008F763C"/>
    <w:rsid w:val="008F7FFE"/>
    <w:rsid w:val="00900277"/>
    <w:rsid w:val="0090107A"/>
    <w:rsid w:val="0090119B"/>
    <w:rsid w:val="00901473"/>
    <w:rsid w:val="00902F33"/>
    <w:rsid w:val="0090377F"/>
    <w:rsid w:val="00903BB8"/>
    <w:rsid w:val="00905262"/>
    <w:rsid w:val="0090547A"/>
    <w:rsid w:val="0090623F"/>
    <w:rsid w:val="009063F3"/>
    <w:rsid w:val="0090746B"/>
    <w:rsid w:val="009079AF"/>
    <w:rsid w:val="00907BF4"/>
    <w:rsid w:val="009101AC"/>
    <w:rsid w:val="00911018"/>
    <w:rsid w:val="00911F6F"/>
    <w:rsid w:val="009160A1"/>
    <w:rsid w:val="00920AC2"/>
    <w:rsid w:val="00920E5D"/>
    <w:rsid w:val="00922E1F"/>
    <w:rsid w:val="009243A9"/>
    <w:rsid w:val="00925EC0"/>
    <w:rsid w:val="00926CF3"/>
    <w:rsid w:val="00927F30"/>
    <w:rsid w:val="00930322"/>
    <w:rsid w:val="00930768"/>
    <w:rsid w:val="009309BF"/>
    <w:rsid w:val="00930F0A"/>
    <w:rsid w:val="009318FF"/>
    <w:rsid w:val="00931D05"/>
    <w:rsid w:val="0093291C"/>
    <w:rsid w:val="00932BC0"/>
    <w:rsid w:val="00932EB4"/>
    <w:rsid w:val="00932F14"/>
    <w:rsid w:val="00934FA6"/>
    <w:rsid w:val="00936411"/>
    <w:rsid w:val="00936BDE"/>
    <w:rsid w:val="00936C9D"/>
    <w:rsid w:val="00940008"/>
    <w:rsid w:val="0094001F"/>
    <w:rsid w:val="00940C1F"/>
    <w:rsid w:val="00941017"/>
    <w:rsid w:val="009411C5"/>
    <w:rsid w:val="009429D3"/>
    <w:rsid w:val="009433F9"/>
    <w:rsid w:val="00944181"/>
    <w:rsid w:val="0094436C"/>
    <w:rsid w:val="00944F9A"/>
    <w:rsid w:val="00945142"/>
    <w:rsid w:val="00946499"/>
    <w:rsid w:val="00946570"/>
    <w:rsid w:val="00947415"/>
    <w:rsid w:val="009475A5"/>
    <w:rsid w:val="009504BD"/>
    <w:rsid w:val="00950564"/>
    <w:rsid w:val="00951CB5"/>
    <w:rsid w:val="00952C64"/>
    <w:rsid w:val="009542DF"/>
    <w:rsid w:val="00954D41"/>
    <w:rsid w:val="00956582"/>
    <w:rsid w:val="00956809"/>
    <w:rsid w:val="009577E8"/>
    <w:rsid w:val="00960395"/>
    <w:rsid w:val="00960AD6"/>
    <w:rsid w:val="00960BA0"/>
    <w:rsid w:val="009620FD"/>
    <w:rsid w:val="0096222D"/>
    <w:rsid w:val="009623CD"/>
    <w:rsid w:val="009625CA"/>
    <w:rsid w:val="00962A54"/>
    <w:rsid w:val="009630FF"/>
    <w:rsid w:val="00965DED"/>
    <w:rsid w:val="009662EF"/>
    <w:rsid w:val="00967F19"/>
    <w:rsid w:val="00970509"/>
    <w:rsid w:val="00970927"/>
    <w:rsid w:val="00970B67"/>
    <w:rsid w:val="00971780"/>
    <w:rsid w:val="00971BAE"/>
    <w:rsid w:val="0097511B"/>
    <w:rsid w:val="00976D2F"/>
    <w:rsid w:val="00977E20"/>
    <w:rsid w:val="009802FC"/>
    <w:rsid w:val="00981FDF"/>
    <w:rsid w:val="00982DF9"/>
    <w:rsid w:val="00984BAA"/>
    <w:rsid w:val="00985EDB"/>
    <w:rsid w:val="00990DB0"/>
    <w:rsid w:val="00990F73"/>
    <w:rsid w:val="009932C0"/>
    <w:rsid w:val="0099472F"/>
    <w:rsid w:val="009950E9"/>
    <w:rsid w:val="00995552"/>
    <w:rsid w:val="00996EAD"/>
    <w:rsid w:val="009A0870"/>
    <w:rsid w:val="009A0E65"/>
    <w:rsid w:val="009A1E18"/>
    <w:rsid w:val="009A32BF"/>
    <w:rsid w:val="009A4216"/>
    <w:rsid w:val="009A51FF"/>
    <w:rsid w:val="009A6119"/>
    <w:rsid w:val="009A631A"/>
    <w:rsid w:val="009A6C02"/>
    <w:rsid w:val="009A7200"/>
    <w:rsid w:val="009A74DD"/>
    <w:rsid w:val="009B2F3D"/>
    <w:rsid w:val="009B34C5"/>
    <w:rsid w:val="009B34FA"/>
    <w:rsid w:val="009B38B3"/>
    <w:rsid w:val="009B3A37"/>
    <w:rsid w:val="009B3C80"/>
    <w:rsid w:val="009B3F3D"/>
    <w:rsid w:val="009B4F5B"/>
    <w:rsid w:val="009B5B4F"/>
    <w:rsid w:val="009C003A"/>
    <w:rsid w:val="009C0B8C"/>
    <w:rsid w:val="009C1EAE"/>
    <w:rsid w:val="009C2525"/>
    <w:rsid w:val="009C52F9"/>
    <w:rsid w:val="009C5CCB"/>
    <w:rsid w:val="009C703E"/>
    <w:rsid w:val="009C7669"/>
    <w:rsid w:val="009C7B7C"/>
    <w:rsid w:val="009D0F63"/>
    <w:rsid w:val="009D152E"/>
    <w:rsid w:val="009D326F"/>
    <w:rsid w:val="009D3A9E"/>
    <w:rsid w:val="009D3C47"/>
    <w:rsid w:val="009D3DE8"/>
    <w:rsid w:val="009D5161"/>
    <w:rsid w:val="009E07BF"/>
    <w:rsid w:val="009E166A"/>
    <w:rsid w:val="009E22FC"/>
    <w:rsid w:val="009E23D7"/>
    <w:rsid w:val="009E2725"/>
    <w:rsid w:val="009E30AF"/>
    <w:rsid w:val="009E32EA"/>
    <w:rsid w:val="009E37BA"/>
    <w:rsid w:val="009E3821"/>
    <w:rsid w:val="009E5886"/>
    <w:rsid w:val="009E77ED"/>
    <w:rsid w:val="009E79D3"/>
    <w:rsid w:val="009F0785"/>
    <w:rsid w:val="009F08D0"/>
    <w:rsid w:val="009F0ADA"/>
    <w:rsid w:val="009F0C66"/>
    <w:rsid w:val="009F1717"/>
    <w:rsid w:val="009F299E"/>
    <w:rsid w:val="009F36FA"/>
    <w:rsid w:val="009F3DC3"/>
    <w:rsid w:val="009F461F"/>
    <w:rsid w:val="009F483F"/>
    <w:rsid w:val="009F487F"/>
    <w:rsid w:val="009F50E6"/>
    <w:rsid w:val="009F520D"/>
    <w:rsid w:val="009F59C9"/>
    <w:rsid w:val="009F6662"/>
    <w:rsid w:val="009F72F6"/>
    <w:rsid w:val="009F790B"/>
    <w:rsid w:val="009F7D7A"/>
    <w:rsid w:val="00A01008"/>
    <w:rsid w:val="00A01EDA"/>
    <w:rsid w:val="00A0218A"/>
    <w:rsid w:val="00A0245A"/>
    <w:rsid w:val="00A024B6"/>
    <w:rsid w:val="00A0274D"/>
    <w:rsid w:val="00A034B2"/>
    <w:rsid w:val="00A039EE"/>
    <w:rsid w:val="00A04289"/>
    <w:rsid w:val="00A046AC"/>
    <w:rsid w:val="00A05221"/>
    <w:rsid w:val="00A067C1"/>
    <w:rsid w:val="00A0698A"/>
    <w:rsid w:val="00A078B9"/>
    <w:rsid w:val="00A11988"/>
    <w:rsid w:val="00A122D1"/>
    <w:rsid w:val="00A13C1F"/>
    <w:rsid w:val="00A13D12"/>
    <w:rsid w:val="00A15313"/>
    <w:rsid w:val="00A15E27"/>
    <w:rsid w:val="00A163DB"/>
    <w:rsid w:val="00A17751"/>
    <w:rsid w:val="00A2009B"/>
    <w:rsid w:val="00A21AB8"/>
    <w:rsid w:val="00A22B89"/>
    <w:rsid w:val="00A22F18"/>
    <w:rsid w:val="00A22F49"/>
    <w:rsid w:val="00A23D83"/>
    <w:rsid w:val="00A240E8"/>
    <w:rsid w:val="00A243B5"/>
    <w:rsid w:val="00A250AA"/>
    <w:rsid w:val="00A25AFE"/>
    <w:rsid w:val="00A26327"/>
    <w:rsid w:val="00A26BF3"/>
    <w:rsid w:val="00A26DE1"/>
    <w:rsid w:val="00A27B81"/>
    <w:rsid w:val="00A32D46"/>
    <w:rsid w:val="00A3405A"/>
    <w:rsid w:val="00A3474F"/>
    <w:rsid w:val="00A350ED"/>
    <w:rsid w:val="00A35A16"/>
    <w:rsid w:val="00A362A9"/>
    <w:rsid w:val="00A36849"/>
    <w:rsid w:val="00A373C7"/>
    <w:rsid w:val="00A378BE"/>
    <w:rsid w:val="00A4033C"/>
    <w:rsid w:val="00A419EB"/>
    <w:rsid w:val="00A41EA9"/>
    <w:rsid w:val="00A42EF5"/>
    <w:rsid w:val="00A42FBF"/>
    <w:rsid w:val="00A43031"/>
    <w:rsid w:val="00A43F9D"/>
    <w:rsid w:val="00A43FB9"/>
    <w:rsid w:val="00A45640"/>
    <w:rsid w:val="00A4728E"/>
    <w:rsid w:val="00A47547"/>
    <w:rsid w:val="00A50D63"/>
    <w:rsid w:val="00A50E12"/>
    <w:rsid w:val="00A52064"/>
    <w:rsid w:val="00A52925"/>
    <w:rsid w:val="00A52B5B"/>
    <w:rsid w:val="00A53AF4"/>
    <w:rsid w:val="00A54359"/>
    <w:rsid w:val="00A57958"/>
    <w:rsid w:val="00A60696"/>
    <w:rsid w:val="00A609DC"/>
    <w:rsid w:val="00A6151C"/>
    <w:rsid w:val="00A61803"/>
    <w:rsid w:val="00A618E2"/>
    <w:rsid w:val="00A6259B"/>
    <w:rsid w:val="00A63006"/>
    <w:rsid w:val="00A63CB7"/>
    <w:rsid w:val="00A648D4"/>
    <w:rsid w:val="00A649FF"/>
    <w:rsid w:val="00A64EA8"/>
    <w:rsid w:val="00A658E9"/>
    <w:rsid w:val="00A6634C"/>
    <w:rsid w:val="00A66666"/>
    <w:rsid w:val="00A66E17"/>
    <w:rsid w:val="00A678D3"/>
    <w:rsid w:val="00A70E1A"/>
    <w:rsid w:val="00A72018"/>
    <w:rsid w:val="00A72E9A"/>
    <w:rsid w:val="00A755E0"/>
    <w:rsid w:val="00A75954"/>
    <w:rsid w:val="00A75F3D"/>
    <w:rsid w:val="00A76B04"/>
    <w:rsid w:val="00A77088"/>
    <w:rsid w:val="00A80625"/>
    <w:rsid w:val="00A80A72"/>
    <w:rsid w:val="00A81A40"/>
    <w:rsid w:val="00A81FA2"/>
    <w:rsid w:val="00A82008"/>
    <w:rsid w:val="00A82F8E"/>
    <w:rsid w:val="00A83E2F"/>
    <w:rsid w:val="00A83E4B"/>
    <w:rsid w:val="00A8432E"/>
    <w:rsid w:val="00A84467"/>
    <w:rsid w:val="00A847DB"/>
    <w:rsid w:val="00A8488D"/>
    <w:rsid w:val="00A8493C"/>
    <w:rsid w:val="00A8737D"/>
    <w:rsid w:val="00A87DEE"/>
    <w:rsid w:val="00A87E8C"/>
    <w:rsid w:val="00A9278D"/>
    <w:rsid w:val="00A95324"/>
    <w:rsid w:val="00A95643"/>
    <w:rsid w:val="00A95FE0"/>
    <w:rsid w:val="00A95FE3"/>
    <w:rsid w:val="00A97EFA"/>
    <w:rsid w:val="00AA1B2D"/>
    <w:rsid w:val="00AA1BD1"/>
    <w:rsid w:val="00AA2143"/>
    <w:rsid w:val="00AA3298"/>
    <w:rsid w:val="00AA39A5"/>
    <w:rsid w:val="00AA3BD4"/>
    <w:rsid w:val="00AA3F94"/>
    <w:rsid w:val="00AA688F"/>
    <w:rsid w:val="00AA7D89"/>
    <w:rsid w:val="00AB03B9"/>
    <w:rsid w:val="00AB1031"/>
    <w:rsid w:val="00AB1452"/>
    <w:rsid w:val="00AB1E50"/>
    <w:rsid w:val="00AB2326"/>
    <w:rsid w:val="00AB5D7C"/>
    <w:rsid w:val="00AB65D8"/>
    <w:rsid w:val="00AB6A92"/>
    <w:rsid w:val="00AB781A"/>
    <w:rsid w:val="00AB7B50"/>
    <w:rsid w:val="00AC0275"/>
    <w:rsid w:val="00AC0FD9"/>
    <w:rsid w:val="00AC1279"/>
    <w:rsid w:val="00AC1F3F"/>
    <w:rsid w:val="00AC3055"/>
    <w:rsid w:val="00AC4035"/>
    <w:rsid w:val="00AC5670"/>
    <w:rsid w:val="00AC6EC3"/>
    <w:rsid w:val="00AD1143"/>
    <w:rsid w:val="00AD1F60"/>
    <w:rsid w:val="00AD283F"/>
    <w:rsid w:val="00AD2A5D"/>
    <w:rsid w:val="00AD2C0A"/>
    <w:rsid w:val="00AD2C97"/>
    <w:rsid w:val="00AD37C9"/>
    <w:rsid w:val="00AD4020"/>
    <w:rsid w:val="00AD4C04"/>
    <w:rsid w:val="00AD579C"/>
    <w:rsid w:val="00AD5F58"/>
    <w:rsid w:val="00AE1C32"/>
    <w:rsid w:val="00AE48D8"/>
    <w:rsid w:val="00AE4FC5"/>
    <w:rsid w:val="00AE5227"/>
    <w:rsid w:val="00AE53CE"/>
    <w:rsid w:val="00AE74F9"/>
    <w:rsid w:val="00AE7F35"/>
    <w:rsid w:val="00AF0E07"/>
    <w:rsid w:val="00AF240A"/>
    <w:rsid w:val="00AF4671"/>
    <w:rsid w:val="00AF646F"/>
    <w:rsid w:val="00AF67D2"/>
    <w:rsid w:val="00AF6E5D"/>
    <w:rsid w:val="00AF7FD1"/>
    <w:rsid w:val="00B008D6"/>
    <w:rsid w:val="00B02C62"/>
    <w:rsid w:val="00B02D9D"/>
    <w:rsid w:val="00B02E38"/>
    <w:rsid w:val="00B04566"/>
    <w:rsid w:val="00B04D3E"/>
    <w:rsid w:val="00B04FED"/>
    <w:rsid w:val="00B05020"/>
    <w:rsid w:val="00B0567E"/>
    <w:rsid w:val="00B0595B"/>
    <w:rsid w:val="00B0797B"/>
    <w:rsid w:val="00B07F3F"/>
    <w:rsid w:val="00B10758"/>
    <w:rsid w:val="00B11339"/>
    <w:rsid w:val="00B119F5"/>
    <w:rsid w:val="00B12165"/>
    <w:rsid w:val="00B13362"/>
    <w:rsid w:val="00B13D02"/>
    <w:rsid w:val="00B15003"/>
    <w:rsid w:val="00B15A75"/>
    <w:rsid w:val="00B16517"/>
    <w:rsid w:val="00B17B27"/>
    <w:rsid w:val="00B17C01"/>
    <w:rsid w:val="00B17F4A"/>
    <w:rsid w:val="00B21D89"/>
    <w:rsid w:val="00B23568"/>
    <w:rsid w:val="00B23AC0"/>
    <w:rsid w:val="00B241C5"/>
    <w:rsid w:val="00B24914"/>
    <w:rsid w:val="00B25FC9"/>
    <w:rsid w:val="00B2699F"/>
    <w:rsid w:val="00B27448"/>
    <w:rsid w:val="00B306C8"/>
    <w:rsid w:val="00B30C50"/>
    <w:rsid w:val="00B30F99"/>
    <w:rsid w:val="00B318F2"/>
    <w:rsid w:val="00B32C11"/>
    <w:rsid w:val="00B33B95"/>
    <w:rsid w:val="00B3535D"/>
    <w:rsid w:val="00B359BB"/>
    <w:rsid w:val="00B364AB"/>
    <w:rsid w:val="00B36563"/>
    <w:rsid w:val="00B36670"/>
    <w:rsid w:val="00B36B5D"/>
    <w:rsid w:val="00B36D72"/>
    <w:rsid w:val="00B376C5"/>
    <w:rsid w:val="00B37BD7"/>
    <w:rsid w:val="00B4084E"/>
    <w:rsid w:val="00B4101B"/>
    <w:rsid w:val="00B4125F"/>
    <w:rsid w:val="00B4266B"/>
    <w:rsid w:val="00B428C1"/>
    <w:rsid w:val="00B45E5E"/>
    <w:rsid w:val="00B46C91"/>
    <w:rsid w:val="00B472B7"/>
    <w:rsid w:val="00B50232"/>
    <w:rsid w:val="00B51044"/>
    <w:rsid w:val="00B5174A"/>
    <w:rsid w:val="00B521A1"/>
    <w:rsid w:val="00B533F6"/>
    <w:rsid w:val="00B534BD"/>
    <w:rsid w:val="00B54643"/>
    <w:rsid w:val="00B55365"/>
    <w:rsid w:val="00B559A4"/>
    <w:rsid w:val="00B55AE0"/>
    <w:rsid w:val="00B5638D"/>
    <w:rsid w:val="00B5642A"/>
    <w:rsid w:val="00B566CF"/>
    <w:rsid w:val="00B57A4B"/>
    <w:rsid w:val="00B60F3D"/>
    <w:rsid w:val="00B623E2"/>
    <w:rsid w:val="00B63C39"/>
    <w:rsid w:val="00B63DCD"/>
    <w:rsid w:val="00B6506B"/>
    <w:rsid w:val="00B6593D"/>
    <w:rsid w:val="00B671B2"/>
    <w:rsid w:val="00B677DF"/>
    <w:rsid w:val="00B679C0"/>
    <w:rsid w:val="00B71BE1"/>
    <w:rsid w:val="00B71C7E"/>
    <w:rsid w:val="00B7296B"/>
    <w:rsid w:val="00B73703"/>
    <w:rsid w:val="00B73A4B"/>
    <w:rsid w:val="00B76110"/>
    <w:rsid w:val="00B7652A"/>
    <w:rsid w:val="00B778FF"/>
    <w:rsid w:val="00B8012F"/>
    <w:rsid w:val="00B807DA"/>
    <w:rsid w:val="00B81429"/>
    <w:rsid w:val="00B84F9F"/>
    <w:rsid w:val="00B85B8D"/>
    <w:rsid w:val="00B85BE6"/>
    <w:rsid w:val="00B85D28"/>
    <w:rsid w:val="00B85E80"/>
    <w:rsid w:val="00B87326"/>
    <w:rsid w:val="00B87451"/>
    <w:rsid w:val="00B90D3C"/>
    <w:rsid w:val="00B9155B"/>
    <w:rsid w:val="00B92795"/>
    <w:rsid w:val="00B932AC"/>
    <w:rsid w:val="00B94895"/>
    <w:rsid w:val="00B95C66"/>
    <w:rsid w:val="00B96C26"/>
    <w:rsid w:val="00B97434"/>
    <w:rsid w:val="00BA081D"/>
    <w:rsid w:val="00BA150F"/>
    <w:rsid w:val="00BA34D6"/>
    <w:rsid w:val="00BA3D75"/>
    <w:rsid w:val="00BA3DF3"/>
    <w:rsid w:val="00BA3E53"/>
    <w:rsid w:val="00BA5013"/>
    <w:rsid w:val="00BA548B"/>
    <w:rsid w:val="00BA54A0"/>
    <w:rsid w:val="00BA6E84"/>
    <w:rsid w:val="00BA773B"/>
    <w:rsid w:val="00BB0D90"/>
    <w:rsid w:val="00BB1F43"/>
    <w:rsid w:val="00BB1F59"/>
    <w:rsid w:val="00BB2575"/>
    <w:rsid w:val="00BB2E17"/>
    <w:rsid w:val="00BB37E3"/>
    <w:rsid w:val="00BB3BBB"/>
    <w:rsid w:val="00BB4583"/>
    <w:rsid w:val="00BB4606"/>
    <w:rsid w:val="00BB6218"/>
    <w:rsid w:val="00BB6736"/>
    <w:rsid w:val="00BB6854"/>
    <w:rsid w:val="00BB737A"/>
    <w:rsid w:val="00BB7BC0"/>
    <w:rsid w:val="00BC0A8D"/>
    <w:rsid w:val="00BC0F9A"/>
    <w:rsid w:val="00BC1756"/>
    <w:rsid w:val="00BC1D7C"/>
    <w:rsid w:val="00BC2394"/>
    <w:rsid w:val="00BC2572"/>
    <w:rsid w:val="00BC2BDF"/>
    <w:rsid w:val="00BC2C10"/>
    <w:rsid w:val="00BC2DA9"/>
    <w:rsid w:val="00BC2E2F"/>
    <w:rsid w:val="00BC35E6"/>
    <w:rsid w:val="00BC4684"/>
    <w:rsid w:val="00BC4D58"/>
    <w:rsid w:val="00BC518D"/>
    <w:rsid w:val="00BC51FE"/>
    <w:rsid w:val="00BC5265"/>
    <w:rsid w:val="00BC6987"/>
    <w:rsid w:val="00BC7A73"/>
    <w:rsid w:val="00BD0F25"/>
    <w:rsid w:val="00BD10BB"/>
    <w:rsid w:val="00BD7007"/>
    <w:rsid w:val="00BD7B5F"/>
    <w:rsid w:val="00BE0B89"/>
    <w:rsid w:val="00BE12D4"/>
    <w:rsid w:val="00BE13F7"/>
    <w:rsid w:val="00BE181D"/>
    <w:rsid w:val="00BE2530"/>
    <w:rsid w:val="00BE25D7"/>
    <w:rsid w:val="00BE270F"/>
    <w:rsid w:val="00BE36EF"/>
    <w:rsid w:val="00BE39E6"/>
    <w:rsid w:val="00BE3C08"/>
    <w:rsid w:val="00BE47CD"/>
    <w:rsid w:val="00BE5609"/>
    <w:rsid w:val="00BE72B1"/>
    <w:rsid w:val="00BE7CB1"/>
    <w:rsid w:val="00BF07FA"/>
    <w:rsid w:val="00BF0823"/>
    <w:rsid w:val="00BF14CC"/>
    <w:rsid w:val="00BF1A7B"/>
    <w:rsid w:val="00BF441F"/>
    <w:rsid w:val="00BF596C"/>
    <w:rsid w:val="00BF6976"/>
    <w:rsid w:val="00BF7BBF"/>
    <w:rsid w:val="00BF7D78"/>
    <w:rsid w:val="00C00F1D"/>
    <w:rsid w:val="00C01475"/>
    <w:rsid w:val="00C019A5"/>
    <w:rsid w:val="00C01C9E"/>
    <w:rsid w:val="00C02040"/>
    <w:rsid w:val="00C02E47"/>
    <w:rsid w:val="00C0317B"/>
    <w:rsid w:val="00C03656"/>
    <w:rsid w:val="00C0377A"/>
    <w:rsid w:val="00C04BC4"/>
    <w:rsid w:val="00C04EF0"/>
    <w:rsid w:val="00C05176"/>
    <w:rsid w:val="00C052A6"/>
    <w:rsid w:val="00C05BDC"/>
    <w:rsid w:val="00C05EB9"/>
    <w:rsid w:val="00C076FE"/>
    <w:rsid w:val="00C07B9D"/>
    <w:rsid w:val="00C07D51"/>
    <w:rsid w:val="00C10C8C"/>
    <w:rsid w:val="00C11238"/>
    <w:rsid w:val="00C11E0E"/>
    <w:rsid w:val="00C12074"/>
    <w:rsid w:val="00C13159"/>
    <w:rsid w:val="00C133FE"/>
    <w:rsid w:val="00C1372B"/>
    <w:rsid w:val="00C13E78"/>
    <w:rsid w:val="00C1477E"/>
    <w:rsid w:val="00C159A2"/>
    <w:rsid w:val="00C15E73"/>
    <w:rsid w:val="00C16665"/>
    <w:rsid w:val="00C17B05"/>
    <w:rsid w:val="00C20391"/>
    <w:rsid w:val="00C20B0D"/>
    <w:rsid w:val="00C22670"/>
    <w:rsid w:val="00C2435D"/>
    <w:rsid w:val="00C24806"/>
    <w:rsid w:val="00C24FC6"/>
    <w:rsid w:val="00C267A7"/>
    <w:rsid w:val="00C301DA"/>
    <w:rsid w:val="00C30FAE"/>
    <w:rsid w:val="00C31AB4"/>
    <w:rsid w:val="00C32187"/>
    <w:rsid w:val="00C321ED"/>
    <w:rsid w:val="00C3242E"/>
    <w:rsid w:val="00C3277A"/>
    <w:rsid w:val="00C32EC1"/>
    <w:rsid w:val="00C33171"/>
    <w:rsid w:val="00C33649"/>
    <w:rsid w:val="00C354D9"/>
    <w:rsid w:val="00C354E6"/>
    <w:rsid w:val="00C35E97"/>
    <w:rsid w:val="00C35FDD"/>
    <w:rsid w:val="00C37C63"/>
    <w:rsid w:val="00C4157C"/>
    <w:rsid w:val="00C41E16"/>
    <w:rsid w:val="00C42170"/>
    <w:rsid w:val="00C4279C"/>
    <w:rsid w:val="00C43A1F"/>
    <w:rsid w:val="00C46BD1"/>
    <w:rsid w:val="00C4704B"/>
    <w:rsid w:val="00C47EAC"/>
    <w:rsid w:val="00C5079D"/>
    <w:rsid w:val="00C51092"/>
    <w:rsid w:val="00C51257"/>
    <w:rsid w:val="00C513BC"/>
    <w:rsid w:val="00C5201A"/>
    <w:rsid w:val="00C523AA"/>
    <w:rsid w:val="00C5257E"/>
    <w:rsid w:val="00C53311"/>
    <w:rsid w:val="00C53ED4"/>
    <w:rsid w:val="00C53FEC"/>
    <w:rsid w:val="00C546CD"/>
    <w:rsid w:val="00C549C3"/>
    <w:rsid w:val="00C57369"/>
    <w:rsid w:val="00C57A3B"/>
    <w:rsid w:val="00C57AF5"/>
    <w:rsid w:val="00C57D7C"/>
    <w:rsid w:val="00C611C7"/>
    <w:rsid w:val="00C6170F"/>
    <w:rsid w:val="00C61F34"/>
    <w:rsid w:val="00C61FBF"/>
    <w:rsid w:val="00C62DF2"/>
    <w:rsid w:val="00C64151"/>
    <w:rsid w:val="00C64187"/>
    <w:rsid w:val="00C6446E"/>
    <w:rsid w:val="00C64CD8"/>
    <w:rsid w:val="00C64ED5"/>
    <w:rsid w:val="00C65B7F"/>
    <w:rsid w:val="00C65FAD"/>
    <w:rsid w:val="00C67ECF"/>
    <w:rsid w:val="00C70759"/>
    <w:rsid w:val="00C71D6A"/>
    <w:rsid w:val="00C72047"/>
    <w:rsid w:val="00C7253D"/>
    <w:rsid w:val="00C73025"/>
    <w:rsid w:val="00C73181"/>
    <w:rsid w:val="00C7441B"/>
    <w:rsid w:val="00C74C91"/>
    <w:rsid w:val="00C75519"/>
    <w:rsid w:val="00C75ABE"/>
    <w:rsid w:val="00C806F6"/>
    <w:rsid w:val="00C80F0B"/>
    <w:rsid w:val="00C81D35"/>
    <w:rsid w:val="00C81F75"/>
    <w:rsid w:val="00C8234A"/>
    <w:rsid w:val="00C838B5"/>
    <w:rsid w:val="00C85AFC"/>
    <w:rsid w:val="00C864EB"/>
    <w:rsid w:val="00C86ACA"/>
    <w:rsid w:val="00C86F45"/>
    <w:rsid w:val="00C87DEB"/>
    <w:rsid w:val="00C907BE"/>
    <w:rsid w:val="00C9444F"/>
    <w:rsid w:val="00C949DB"/>
    <w:rsid w:val="00C95195"/>
    <w:rsid w:val="00C9556A"/>
    <w:rsid w:val="00CA0200"/>
    <w:rsid w:val="00CA2A6D"/>
    <w:rsid w:val="00CA38AC"/>
    <w:rsid w:val="00CA3B7A"/>
    <w:rsid w:val="00CA52A1"/>
    <w:rsid w:val="00CA5503"/>
    <w:rsid w:val="00CA5EC9"/>
    <w:rsid w:val="00CA614E"/>
    <w:rsid w:val="00CA6CC5"/>
    <w:rsid w:val="00CB0621"/>
    <w:rsid w:val="00CB0D36"/>
    <w:rsid w:val="00CB0D75"/>
    <w:rsid w:val="00CB12C3"/>
    <w:rsid w:val="00CB1BC2"/>
    <w:rsid w:val="00CB2029"/>
    <w:rsid w:val="00CB2903"/>
    <w:rsid w:val="00CB2E0C"/>
    <w:rsid w:val="00CB3005"/>
    <w:rsid w:val="00CB38B8"/>
    <w:rsid w:val="00CB5EE9"/>
    <w:rsid w:val="00CB6964"/>
    <w:rsid w:val="00CC089E"/>
    <w:rsid w:val="00CC12CB"/>
    <w:rsid w:val="00CC3C5D"/>
    <w:rsid w:val="00CC4C32"/>
    <w:rsid w:val="00CC58BF"/>
    <w:rsid w:val="00CC5E9E"/>
    <w:rsid w:val="00CC6638"/>
    <w:rsid w:val="00CC7004"/>
    <w:rsid w:val="00CC7981"/>
    <w:rsid w:val="00CC7D02"/>
    <w:rsid w:val="00CD036E"/>
    <w:rsid w:val="00CD07AC"/>
    <w:rsid w:val="00CD1329"/>
    <w:rsid w:val="00CD167B"/>
    <w:rsid w:val="00CD346B"/>
    <w:rsid w:val="00CD469F"/>
    <w:rsid w:val="00CD475B"/>
    <w:rsid w:val="00CD58DF"/>
    <w:rsid w:val="00CD5F3A"/>
    <w:rsid w:val="00CE1341"/>
    <w:rsid w:val="00CE1633"/>
    <w:rsid w:val="00CE1957"/>
    <w:rsid w:val="00CE1B6A"/>
    <w:rsid w:val="00CE2BD7"/>
    <w:rsid w:val="00CE6041"/>
    <w:rsid w:val="00CE6772"/>
    <w:rsid w:val="00CE691A"/>
    <w:rsid w:val="00CE6C6A"/>
    <w:rsid w:val="00CE6D14"/>
    <w:rsid w:val="00CE6F9E"/>
    <w:rsid w:val="00CF0282"/>
    <w:rsid w:val="00CF06DC"/>
    <w:rsid w:val="00CF1F87"/>
    <w:rsid w:val="00CF2E1C"/>
    <w:rsid w:val="00CF4089"/>
    <w:rsid w:val="00CF4CA0"/>
    <w:rsid w:val="00CF5722"/>
    <w:rsid w:val="00CF78C7"/>
    <w:rsid w:val="00D006B4"/>
    <w:rsid w:val="00D009E2"/>
    <w:rsid w:val="00D00B31"/>
    <w:rsid w:val="00D01DA3"/>
    <w:rsid w:val="00D03507"/>
    <w:rsid w:val="00D03CF1"/>
    <w:rsid w:val="00D0500E"/>
    <w:rsid w:val="00D054BF"/>
    <w:rsid w:val="00D10B3A"/>
    <w:rsid w:val="00D11637"/>
    <w:rsid w:val="00D12484"/>
    <w:rsid w:val="00D12DC9"/>
    <w:rsid w:val="00D139CE"/>
    <w:rsid w:val="00D1449C"/>
    <w:rsid w:val="00D14B5F"/>
    <w:rsid w:val="00D150BB"/>
    <w:rsid w:val="00D16300"/>
    <w:rsid w:val="00D1634B"/>
    <w:rsid w:val="00D165B9"/>
    <w:rsid w:val="00D17517"/>
    <w:rsid w:val="00D2057B"/>
    <w:rsid w:val="00D22288"/>
    <w:rsid w:val="00D22C7D"/>
    <w:rsid w:val="00D23DB0"/>
    <w:rsid w:val="00D244B4"/>
    <w:rsid w:val="00D2671F"/>
    <w:rsid w:val="00D2704A"/>
    <w:rsid w:val="00D276DC"/>
    <w:rsid w:val="00D3018B"/>
    <w:rsid w:val="00D31170"/>
    <w:rsid w:val="00D31956"/>
    <w:rsid w:val="00D31E60"/>
    <w:rsid w:val="00D31F02"/>
    <w:rsid w:val="00D32857"/>
    <w:rsid w:val="00D32CA9"/>
    <w:rsid w:val="00D3397B"/>
    <w:rsid w:val="00D40C95"/>
    <w:rsid w:val="00D42EEB"/>
    <w:rsid w:val="00D44B87"/>
    <w:rsid w:val="00D46D5E"/>
    <w:rsid w:val="00D46F79"/>
    <w:rsid w:val="00D477DD"/>
    <w:rsid w:val="00D47FA4"/>
    <w:rsid w:val="00D500AF"/>
    <w:rsid w:val="00D50282"/>
    <w:rsid w:val="00D50C29"/>
    <w:rsid w:val="00D5164F"/>
    <w:rsid w:val="00D51FCC"/>
    <w:rsid w:val="00D53510"/>
    <w:rsid w:val="00D5466C"/>
    <w:rsid w:val="00D55187"/>
    <w:rsid w:val="00D557EB"/>
    <w:rsid w:val="00D574D5"/>
    <w:rsid w:val="00D61B75"/>
    <w:rsid w:val="00D61BF5"/>
    <w:rsid w:val="00D62816"/>
    <w:rsid w:val="00D62DF3"/>
    <w:rsid w:val="00D64F2E"/>
    <w:rsid w:val="00D6507F"/>
    <w:rsid w:val="00D65598"/>
    <w:rsid w:val="00D673BA"/>
    <w:rsid w:val="00D67B87"/>
    <w:rsid w:val="00D67CBD"/>
    <w:rsid w:val="00D71371"/>
    <w:rsid w:val="00D71E7E"/>
    <w:rsid w:val="00D730EF"/>
    <w:rsid w:val="00D73285"/>
    <w:rsid w:val="00D7547A"/>
    <w:rsid w:val="00D76842"/>
    <w:rsid w:val="00D81CAE"/>
    <w:rsid w:val="00D82118"/>
    <w:rsid w:val="00D82486"/>
    <w:rsid w:val="00D82614"/>
    <w:rsid w:val="00D828A8"/>
    <w:rsid w:val="00D85590"/>
    <w:rsid w:val="00D858E2"/>
    <w:rsid w:val="00D86252"/>
    <w:rsid w:val="00D863B4"/>
    <w:rsid w:val="00D8657E"/>
    <w:rsid w:val="00D876FE"/>
    <w:rsid w:val="00D905C8"/>
    <w:rsid w:val="00D920EB"/>
    <w:rsid w:val="00D92372"/>
    <w:rsid w:val="00D92C13"/>
    <w:rsid w:val="00D930F6"/>
    <w:rsid w:val="00D948A9"/>
    <w:rsid w:val="00D975BA"/>
    <w:rsid w:val="00D97C9A"/>
    <w:rsid w:val="00D97EE8"/>
    <w:rsid w:val="00DA02F1"/>
    <w:rsid w:val="00DA030D"/>
    <w:rsid w:val="00DA1A60"/>
    <w:rsid w:val="00DA44C8"/>
    <w:rsid w:val="00DA4D08"/>
    <w:rsid w:val="00DA4E39"/>
    <w:rsid w:val="00DA6185"/>
    <w:rsid w:val="00DA6C5D"/>
    <w:rsid w:val="00DB0193"/>
    <w:rsid w:val="00DB13B1"/>
    <w:rsid w:val="00DB1C7B"/>
    <w:rsid w:val="00DB26E8"/>
    <w:rsid w:val="00DB29B8"/>
    <w:rsid w:val="00DB3130"/>
    <w:rsid w:val="00DB3243"/>
    <w:rsid w:val="00DB39B5"/>
    <w:rsid w:val="00DB39D7"/>
    <w:rsid w:val="00DB6584"/>
    <w:rsid w:val="00DB6712"/>
    <w:rsid w:val="00DB6AFE"/>
    <w:rsid w:val="00DC08DA"/>
    <w:rsid w:val="00DC0E3E"/>
    <w:rsid w:val="00DC233D"/>
    <w:rsid w:val="00DC23A8"/>
    <w:rsid w:val="00DC268F"/>
    <w:rsid w:val="00DC26CF"/>
    <w:rsid w:val="00DC4419"/>
    <w:rsid w:val="00DC4C2E"/>
    <w:rsid w:val="00DC5A03"/>
    <w:rsid w:val="00DC67B6"/>
    <w:rsid w:val="00DC773F"/>
    <w:rsid w:val="00DC7EA3"/>
    <w:rsid w:val="00DD3D9B"/>
    <w:rsid w:val="00DD438E"/>
    <w:rsid w:val="00DD537B"/>
    <w:rsid w:val="00DD683C"/>
    <w:rsid w:val="00DD7A79"/>
    <w:rsid w:val="00DE08FA"/>
    <w:rsid w:val="00DE1CDF"/>
    <w:rsid w:val="00DE24D5"/>
    <w:rsid w:val="00DE3A01"/>
    <w:rsid w:val="00DE4242"/>
    <w:rsid w:val="00DE4310"/>
    <w:rsid w:val="00DE4517"/>
    <w:rsid w:val="00DE51E2"/>
    <w:rsid w:val="00DE5893"/>
    <w:rsid w:val="00DE75A4"/>
    <w:rsid w:val="00DF2C87"/>
    <w:rsid w:val="00DF3FE5"/>
    <w:rsid w:val="00DF4B35"/>
    <w:rsid w:val="00DF4C7A"/>
    <w:rsid w:val="00DF5B1F"/>
    <w:rsid w:val="00DF638C"/>
    <w:rsid w:val="00DF6BB8"/>
    <w:rsid w:val="00DF6FCD"/>
    <w:rsid w:val="00DF7258"/>
    <w:rsid w:val="00DF73C2"/>
    <w:rsid w:val="00E01835"/>
    <w:rsid w:val="00E044AF"/>
    <w:rsid w:val="00E06556"/>
    <w:rsid w:val="00E06B6F"/>
    <w:rsid w:val="00E140F1"/>
    <w:rsid w:val="00E140FE"/>
    <w:rsid w:val="00E147B1"/>
    <w:rsid w:val="00E1498A"/>
    <w:rsid w:val="00E14997"/>
    <w:rsid w:val="00E14ED0"/>
    <w:rsid w:val="00E17041"/>
    <w:rsid w:val="00E20639"/>
    <w:rsid w:val="00E22A5E"/>
    <w:rsid w:val="00E2301C"/>
    <w:rsid w:val="00E251C8"/>
    <w:rsid w:val="00E254EB"/>
    <w:rsid w:val="00E26DE1"/>
    <w:rsid w:val="00E272B1"/>
    <w:rsid w:val="00E30AD2"/>
    <w:rsid w:val="00E3189B"/>
    <w:rsid w:val="00E32435"/>
    <w:rsid w:val="00E32FE6"/>
    <w:rsid w:val="00E3312F"/>
    <w:rsid w:val="00E3349E"/>
    <w:rsid w:val="00E37CB8"/>
    <w:rsid w:val="00E40019"/>
    <w:rsid w:val="00E403D1"/>
    <w:rsid w:val="00E40D63"/>
    <w:rsid w:val="00E41648"/>
    <w:rsid w:val="00E42C73"/>
    <w:rsid w:val="00E44042"/>
    <w:rsid w:val="00E4774C"/>
    <w:rsid w:val="00E47C74"/>
    <w:rsid w:val="00E500CE"/>
    <w:rsid w:val="00E50DCB"/>
    <w:rsid w:val="00E5144A"/>
    <w:rsid w:val="00E51591"/>
    <w:rsid w:val="00E5342E"/>
    <w:rsid w:val="00E537BD"/>
    <w:rsid w:val="00E54284"/>
    <w:rsid w:val="00E54C81"/>
    <w:rsid w:val="00E56339"/>
    <w:rsid w:val="00E56693"/>
    <w:rsid w:val="00E56A2D"/>
    <w:rsid w:val="00E56C57"/>
    <w:rsid w:val="00E5747F"/>
    <w:rsid w:val="00E577DE"/>
    <w:rsid w:val="00E600FB"/>
    <w:rsid w:val="00E6014B"/>
    <w:rsid w:val="00E602C3"/>
    <w:rsid w:val="00E61DAB"/>
    <w:rsid w:val="00E636E3"/>
    <w:rsid w:val="00E64539"/>
    <w:rsid w:val="00E65282"/>
    <w:rsid w:val="00E656CF"/>
    <w:rsid w:val="00E659A0"/>
    <w:rsid w:val="00E65E82"/>
    <w:rsid w:val="00E67831"/>
    <w:rsid w:val="00E71386"/>
    <w:rsid w:val="00E72814"/>
    <w:rsid w:val="00E731CE"/>
    <w:rsid w:val="00E73E9F"/>
    <w:rsid w:val="00E7586F"/>
    <w:rsid w:val="00E75A87"/>
    <w:rsid w:val="00E75AEE"/>
    <w:rsid w:val="00E76706"/>
    <w:rsid w:val="00E76AED"/>
    <w:rsid w:val="00E76B0B"/>
    <w:rsid w:val="00E770CA"/>
    <w:rsid w:val="00E778BB"/>
    <w:rsid w:val="00E8044D"/>
    <w:rsid w:val="00E80A66"/>
    <w:rsid w:val="00E80BDD"/>
    <w:rsid w:val="00E813AF"/>
    <w:rsid w:val="00E8196D"/>
    <w:rsid w:val="00E81E55"/>
    <w:rsid w:val="00E82828"/>
    <w:rsid w:val="00E82D9F"/>
    <w:rsid w:val="00E83BF2"/>
    <w:rsid w:val="00E844C6"/>
    <w:rsid w:val="00E84D7D"/>
    <w:rsid w:val="00E852F3"/>
    <w:rsid w:val="00E85503"/>
    <w:rsid w:val="00E85B26"/>
    <w:rsid w:val="00E864B0"/>
    <w:rsid w:val="00E86E06"/>
    <w:rsid w:val="00E8772F"/>
    <w:rsid w:val="00E87E64"/>
    <w:rsid w:val="00E90ACE"/>
    <w:rsid w:val="00E90ED9"/>
    <w:rsid w:val="00E92921"/>
    <w:rsid w:val="00E93702"/>
    <w:rsid w:val="00E95062"/>
    <w:rsid w:val="00E9578C"/>
    <w:rsid w:val="00E9615D"/>
    <w:rsid w:val="00E96287"/>
    <w:rsid w:val="00E9732C"/>
    <w:rsid w:val="00E9791C"/>
    <w:rsid w:val="00EA022F"/>
    <w:rsid w:val="00EA1649"/>
    <w:rsid w:val="00EA3C68"/>
    <w:rsid w:val="00EA3CED"/>
    <w:rsid w:val="00EA4252"/>
    <w:rsid w:val="00EA50C3"/>
    <w:rsid w:val="00EA51BF"/>
    <w:rsid w:val="00EA6067"/>
    <w:rsid w:val="00EA6D7E"/>
    <w:rsid w:val="00EB0914"/>
    <w:rsid w:val="00EB10F3"/>
    <w:rsid w:val="00EB144A"/>
    <w:rsid w:val="00EB15FD"/>
    <w:rsid w:val="00EB2191"/>
    <w:rsid w:val="00EB3D93"/>
    <w:rsid w:val="00EB5F2B"/>
    <w:rsid w:val="00EB6466"/>
    <w:rsid w:val="00EB6971"/>
    <w:rsid w:val="00EB6FDB"/>
    <w:rsid w:val="00EC4231"/>
    <w:rsid w:val="00EC44AC"/>
    <w:rsid w:val="00EC4507"/>
    <w:rsid w:val="00EC5116"/>
    <w:rsid w:val="00ED0612"/>
    <w:rsid w:val="00ED0A0D"/>
    <w:rsid w:val="00ED0D81"/>
    <w:rsid w:val="00ED122A"/>
    <w:rsid w:val="00ED123E"/>
    <w:rsid w:val="00ED159E"/>
    <w:rsid w:val="00ED6324"/>
    <w:rsid w:val="00ED63E0"/>
    <w:rsid w:val="00ED65C2"/>
    <w:rsid w:val="00ED75BE"/>
    <w:rsid w:val="00EE1943"/>
    <w:rsid w:val="00EE1AC7"/>
    <w:rsid w:val="00EE2FA0"/>
    <w:rsid w:val="00EE390D"/>
    <w:rsid w:val="00EE5537"/>
    <w:rsid w:val="00EE67FB"/>
    <w:rsid w:val="00EE7A2D"/>
    <w:rsid w:val="00EF12DC"/>
    <w:rsid w:val="00EF17CE"/>
    <w:rsid w:val="00EF1C2E"/>
    <w:rsid w:val="00EF2A78"/>
    <w:rsid w:val="00EF2D60"/>
    <w:rsid w:val="00EF3386"/>
    <w:rsid w:val="00EF3E82"/>
    <w:rsid w:val="00EF58C4"/>
    <w:rsid w:val="00EF6668"/>
    <w:rsid w:val="00EF6C26"/>
    <w:rsid w:val="00EF7EBF"/>
    <w:rsid w:val="00F0293B"/>
    <w:rsid w:val="00F02BBC"/>
    <w:rsid w:val="00F02E2E"/>
    <w:rsid w:val="00F036F6"/>
    <w:rsid w:val="00F06258"/>
    <w:rsid w:val="00F06D3E"/>
    <w:rsid w:val="00F07339"/>
    <w:rsid w:val="00F0749A"/>
    <w:rsid w:val="00F07890"/>
    <w:rsid w:val="00F10A14"/>
    <w:rsid w:val="00F10C1F"/>
    <w:rsid w:val="00F11454"/>
    <w:rsid w:val="00F13B4F"/>
    <w:rsid w:val="00F14ADC"/>
    <w:rsid w:val="00F15602"/>
    <w:rsid w:val="00F1597D"/>
    <w:rsid w:val="00F15D5D"/>
    <w:rsid w:val="00F1609E"/>
    <w:rsid w:val="00F16166"/>
    <w:rsid w:val="00F16632"/>
    <w:rsid w:val="00F1699C"/>
    <w:rsid w:val="00F16ED9"/>
    <w:rsid w:val="00F20353"/>
    <w:rsid w:val="00F2068E"/>
    <w:rsid w:val="00F20AB6"/>
    <w:rsid w:val="00F21321"/>
    <w:rsid w:val="00F21F6D"/>
    <w:rsid w:val="00F229E1"/>
    <w:rsid w:val="00F22EAC"/>
    <w:rsid w:val="00F23A76"/>
    <w:rsid w:val="00F23C76"/>
    <w:rsid w:val="00F24A61"/>
    <w:rsid w:val="00F24F30"/>
    <w:rsid w:val="00F26BD2"/>
    <w:rsid w:val="00F27317"/>
    <w:rsid w:val="00F27AB7"/>
    <w:rsid w:val="00F30CA3"/>
    <w:rsid w:val="00F30CA5"/>
    <w:rsid w:val="00F30E8C"/>
    <w:rsid w:val="00F31155"/>
    <w:rsid w:val="00F311B2"/>
    <w:rsid w:val="00F32408"/>
    <w:rsid w:val="00F3262F"/>
    <w:rsid w:val="00F33D20"/>
    <w:rsid w:val="00F34234"/>
    <w:rsid w:val="00F35824"/>
    <w:rsid w:val="00F35E29"/>
    <w:rsid w:val="00F361BE"/>
    <w:rsid w:val="00F369AB"/>
    <w:rsid w:val="00F36AD2"/>
    <w:rsid w:val="00F37589"/>
    <w:rsid w:val="00F376A6"/>
    <w:rsid w:val="00F37B36"/>
    <w:rsid w:val="00F40493"/>
    <w:rsid w:val="00F42E01"/>
    <w:rsid w:val="00F43A54"/>
    <w:rsid w:val="00F43C6A"/>
    <w:rsid w:val="00F46015"/>
    <w:rsid w:val="00F50FF3"/>
    <w:rsid w:val="00F51112"/>
    <w:rsid w:val="00F51FB1"/>
    <w:rsid w:val="00F521C6"/>
    <w:rsid w:val="00F5375D"/>
    <w:rsid w:val="00F53D12"/>
    <w:rsid w:val="00F54D16"/>
    <w:rsid w:val="00F568B3"/>
    <w:rsid w:val="00F57DC3"/>
    <w:rsid w:val="00F6006D"/>
    <w:rsid w:val="00F620DA"/>
    <w:rsid w:val="00F62A7A"/>
    <w:rsid w:val="00F63606"/>
    <w:rsid w:val="00F66562"/>
    <w:rsid w:val="00F665E3"/>
    <w:rsid w:val="00F679D8"/>
    <w:rsid w:val="00F67DCE"/>
    <w:rsid w:val="00F70AA5"/>
    <w:rsid w:val="00F70B70"/>
    <w:rsid w:val="00F717EE"/>
    <w:rsid w:val="00F7242E"/>
    <w:rsid w:val="00F72EEA"/>
    <w:rsid w:val="00F734B4"/>
    <w:rsid w:val="00F75547"/>
    <w:rsid w:val="00F7590D"/>
    <w:rsid w:val="00F769E1"/>
    <w:rsid w:val="00F77E11"/>
    <w:rsid w:val="00F80118"/>
    <w:rsid w:val="00F8054A"/>
    <w:rsid w:val="00F81BC7"/>
    <w:rsid w:val="00F84BA2"/>
    <w:rsid w:val="00F84D3F"/>
    <w:rsid w:val="00F86568"/>
    <w:rsid w:val="00F869D0"/>
    <w:rsid w:val="00F86EEE"/>
    <w:rsid w:val="00F87659"/>
    <w:rsid w:val="00F87B11"/>
    <w:rsid w:val="00F87DCC"/>
    <w:rsid w:val="00F87F97"/>
    <w:rsid w:val="00F902A4"/>
    <w:rsid w:val="00F90C96"/>
    <w:rsid w:val="00F93D10"/>
    <w:rsid w:val="00F93E89"/>
    <w:rsid w:val="00F93FA4"/>
    <w:rsid w:val="00F9527E"/>
    <w:rsid w:val="00F95EF9"/>
    <w:rsid w:val="00F95F65"/>
    <w:rsid w:val="00F9657B"/>
    <w:rsid w:val="00F965E3"/>
    <w:rsid w:val="00F97AA6"/>
    <w:rsid w:val="00F97E58"/>
    <w:rsid w:val="00FA0747"/>
    <w:rsid w:val="00FA10E1"/>
    <w:rsid w:val="00FA16B6"/>
    <w:rsid w:val="00FA1C8D"/>
    <w:rsid w:val="00FA1DED"/>
    <w:rsid w:val="00FA20D5"/>
    <w:rsid w:val="00FA2A10"/>
    <w:rsid w:val="00FA3754"/>
    <w:rsid w:val="00FA3FEA"/>
    <w:rsid w:val="00FA49C6"/>
    <w:rsid w:val="00FA4AAC"/>
    <w:rsid w:val="00FA4B5B"/>
    <w:rsid w:val="00FA5616"/>
    <w:rsid w:val="00FA590B"/>
    <w:rsid w:val="00FA5A7B"/>
    <w:rsid w:val="00FA6ECA"/>
    <w:rsid w:val="00FA6F6D"/>
    <w:rsid w:val="00FB04BD"/>
    <w:rsid w:val="00FB27BD"/>
    <w:rsid w:val="00FB4CBE"/>
    <w:rsid w:val="00FB4D3E"/>
    <w:rsid w:val="00FB5465"/>
    <w:rsid w:val="00FB5F06"/>
    <w:rsid w:val="00FC0114"/>
    <w:rsid w:val="00FC06FB"/>
    <w:rsid w:val="00FC34F2"/>
    <w:rsid w:val="00FC3982"/>
    <w:rsid w:val="00FC4230"/>
    <w:rsid w:val="00FC67E9"/>
    <w:rsid w:val="00FC6BC0"/>
    <w:rsid w:val="00FC6EE1"/>
    <w:rsid w:val="00FC7C06"/>
    <w:rsid w:val="00FD05EF"/>
    <w:rsid w:val="00FD0F92"/>
    <w:rsid w:val="00FD11AC"/>
    <w:rsid w:val="00FD147F"/>
    <w:rsid w:val="00FD29D7"/>
    <w:rsid w:val="00FD2B95"/>
    <w:rsid w:val="00FD33C6"/>
    <w:rsid w:val="00FD36D7"/>
    <w:rsid w:val="00FD3956"/>
    <w:rsid w:val="00FD61C7"/>
    <w:rsid w:val="00FD7147"/>
    <w:rsid w:val="00FD7C5C"/>
    <w:rsid w:val="00FE0DB5"/>
    <w:rsid w:val="00FE0FDF"/>
    <w:rsid w:val="00FE1000"/>
    <w:rsid w:val="00FE1863"/>
    <w:rsid w:val="00FE1B93"/>
    <w:rsid w:val="00FE2564"/>
    <w:rsid w:val="00FE2676"/>
    <w:rsid w:val="00FE41E7"/>
    <w:rsid w:val="00FE4646"/>
    <w:rsid w:val="00FE4F20"/>
    <w:rsid w:val="00FE60A0"/>
    <w:rsid w:val="00FE67AF"/>
    <w:rsid w:val="00FE76D6"/>
    <w:rsid w:val="00FF0316"/>
    <w:rsid w:val="00FF10FA"/>
    <w:rsid w:val="00FF160F"/>
    <w:rsid w:val="00FF5192"/>
    <w:rsid w:val="00FF783A"/>
    <w:rsid w:val="00FF78C3"/>
    <w:rsid w:val="194F49B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3C13AE47"/>
  <w15:chartTrackingRefBased/>
  <w15:docId w15:val="{9DDA04DF-77E9-4CCD-B46F-95623B4B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80"/>
      <w:ind w:left="720"/>
    </w:pPr>
    <w:rPr>
      <w:rFonts w:ascii="Arial" w:hAnsi="Arial"/>
      <w:sz w:val="24"/>
      <w:szCs w:val="24"/>
      <w:lang w:val="en-GB" w:eastAsia="en-US"/>
    </w:rPr>
  </w:style>
  <w:style w:type="paragraph" w:styleId="Heading1">
    <w:name w:val="heading 1"/>
    <w:aliases w:val="Section,HEADING 1,Section Heading,MainHeader,1 ghost,g,Main heading,App1,1,h1,L1,Article Heading,EASI 1,Hoofdstuk,Heading 1-nonum"/>
    <w:basedOn w:val="Normal"/>
    <w:next w:val="Normal"/>
    <w:link w:val="Heading1Char"/>
    <w:autoRedefine/>
    <w:qFormat/>
    <w:rsid w:val="00B55AE0"/>
    <w:pPr>
      <w:keepNext/>
      <w:numPr>
        <w:numId w:val="2"/>
      </w:numPr>
      <w:tabs>
        <w:tab w:val="clear" w:pos="960"/>
        <w:tab w:val="left" w:pos="9072"/>
      </w:tabs>
      <w:spacing w:before="240" w:after="240"/>
      <w:ind w:left="426" w:right="327" w:hanging="426"/>
      <w:jc w:val="both"/>
      <w:outlineLvl w:val="0"/>
    </w:pPr>
    <w:rPr>
      <w:rFonts w:asciiTheme="minorHAnsi" w:hAnsiTheme="minorHAnsi" w:cstheme="minorHAnsi"/>
      <w:b/>
      <w:bCs/>
      <w:caps/>
      <w:kern w:val="32"/>
      <w:szCs w:val="28"/>
    </w:rPr>
  </w:style>
  <w:style w:type="paragraph" w:styleId="Heading2">
    <w:name w:val="heading 2"/>
    <w:aliases w:val="Major,Reset numbering,style1,H2,2,B Heading,h2,level2,level 2,LetHead2,MisHead2,Normalhead2,l2,Normal Heading 2,Heading 2 Char1"/>
    <w:basedOn w:val="Normal"/>
    <w:next w:val="Normal"/>
    <w:link w:val="Heading2Char"/>
    <w:qFormat/>
    <w:pPr>
      <w:keepNext/>
      <w:numPr>
        <w:ilvl w:val="1"/>
        <w:numId w:val="2"/>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2"/>
      </w:numPr>
      <w:spacing w:before="240"/>
      <w:jc w:val="both"/>
      <w:outlineLvl w:val="2"/>
    </w:pPr>
    <w:rPr>
      <w:bCs/>
      <w:sz w:val="26"/>
      <w:szCs w:val="26"/>
    </w:rPr>
  </w:style>
  <w:style w:type="paragraph" w:styleId="Heading4">
    <w:name w:val="heading 4"/>
    <w:basedOn w:val="Normal"/>
    <w:next w:val="Normal"/>
    <w:link w:val="Heading4Char"/>
    <w:uiPriority w:val="9"/>
    <w:qFormat/>
    <w:pPr>
      <w:keepNext/>
      <w:spacing w:after="120"/>
      <w:ind w:left="0"/>
      <w:jc w:val="both"/>
      <w:outlineLvl w:val="3"/>
    </w:pPr>
    <w:rPr>
      <w:lang w:val="en-US" w:eastAsia="en-GB"/>
    </w:rPr>
  </w:style>
  <w:style w:type="paragraph" w:styleId="Heading5">
    <w:name w:val="heading 5"/>
    <w:basedOn w:val="Normal"/>
    <w:next w:val="Normal"/>
    <w:link w:val="Heading5Char"/>
    <w:qFormat/>
    <w:pPr>
      <w:spacing w:before="240" w:after="60"/>
      <w:ind w:left="0"/>
      <w:outlineLvl w:val="4"/>
    </w:pPr>
    <w:rPr>
      <w:sz w:val="22"/>
      <w:szCs w:val="20"/>
      <w:lang w:val="en-US" w:eastAsia="en-GB"/>
    </w:rPr>
  </w:style>
  <w:style w:type="paragraph" w:styleId="Heading6">
    <w:name w:val="heading 6"/>
    <w:aliases w:val="CV"/>
    <w:basedOn w:val="Normal"/>
    <w:next w:val="Normal"/>
    <w:link w:val="Heading6Char"/>
    <w:qFormat/>
    <w:pPr>
      <w:spacing w:before="240" w:after="60"/>
      <w:ind w:left="0"/>
      <w:outlineLvl w:val="5"/>
    </w:pPr>
    <w:rPr>
      <w:i/>
      <w:sz w:val="22"/>
      <w:szCs w:val="20"/>
      <w:lang w:val="en-US" w:eastAsia="en-GB"/>
    </w:rPr>
  </w:style>
  <w:style w:type="paragraph" w:styleId="Heading7">
    <w:name w:val="heading 7"/>
    <w:basedOn w:val="Normal"/>
    <w:next w:val="Normal"/>
    <w:qFormat/>
    <w:pPr>
      <w:spacing w:before="240" w:after="60"/>
      <w:ind w:left="0"/>
      <w:outlineLvl w:val="6"/>
    </w:pPr>
    <w:rPr>
      <w:sz w:val="20"/>
      <w:szCs w:val="20"/>
      <w:lang w:val="en-US" w:eastAsia="en-GB"/>
    </w:rPr>
  </w:style>
  <w:style w:type="paragraph" w:styleId="Heading8">
    <w:name w:val="heading 8"/>
    <w:basedOn w:val="Normal"/>
    <w:next w:val="Normal"/>
    <w:qFormat/>
    <w:pPr>
      <w:spacing w:before="240" w:after="60"/>
      <w:ind w:left="0"/>
      <w:outlineLvl w:val="7"/>
    </w:pPr>
    <w:rPr>
      <w:i/>
      <w:sz w:val="20"/>
      <w:szCs w:val="20"/>
      <w:lang w:val="en-US" w:eastAsia="en-GB"/>
    </w:rPr>
  </w:style>
  <w:style w:type="paragraph" w:styleId="Heading9">
    <w:name w:val="heading 9"/>
    <w:basedOn w:val="Normal"/>
    <w:next w:val="Normal"/>
    <w:qFormat/>
    <w:pPr>
      <w:spacing w:before="240" w:after="60"/>
      <w:ind w:left="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uiPriority w:val="39"/>
    <w:rsid w:val="002B4B56"/>
    <w:pPr>
      <w:numPr>
        <w:numId w:val="20"/>
      </w:numPr>
      <w:tabs>
        <w:tab w:val="left" w:pos="480"/>
        <w:tab w:val="right" w:leader="dot" w:pos="8297"/>
        <w:tab w:val="left" w:pos="9072"/>
      </w:tabs>
      <w:ind w:right="327" w:hanging="720"/>
    </w:pPr>
  </w:style>
  <w:style w:type="character" w:styleId="Hyperlink">
    <w:name w:val="Hyperlink"/>
    <w:uiPriority w:val="99"/>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eastAsia="en-US"/>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uiPriority w:val="1"/>
    <w:rsid w:val="0083300C"/>
    <w:rPr>
      <w:rFonts w:ascii="Arial" w:hAnsi="Arial"/>
      <w:b/>
      <w:bCs/>
      <w:iCs/>
      <w:sz w:val="24"/>
      <w:szCs w:val="28"/>
      <w:lang w:val="en-GB" w:eastAsia="en-US"/>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eastAsia="en-US"/>
    </w:rPr>
  </w:style>
  <w:style w:type="character" w:customStyle="1" w:styleId="UnresolvedMention1">
    <w:name w:val="Unresolved Mention1"/>
    <w:uiPriority w:val="99"/>
    <w:semiHidden/>
    <w:unhideWhenUsed/>
    <w:rsid w:val="00831CAC"/>
    <w:rPr>
      <w:color w:val="605E5C"/>
      <w:shd w:val="clear" w:color="auto" w:fill="E1DFDD"/>
    </w:rPr>
  </w:style>
  <w:style w:type="paragraph" w:styleId="Caption">
    <w:name w:val="caption"/>
    <w:basedOn w:val="Normal"/>
    <w:next w:val="Normal"/>
    <w:qFormat/>
    <w:rsid w:val="009623CD"/>
    <w:pPr>
      <w:widowControl w:val="0"/>
      <w:spacing w:before="0" w:after="0"/>
      <w:ind w:left="0"/>
    </w:pPr>
    <w:rPr>
      <w:rFonts w:ascii="Times New Roman" w:hAnsi="Times New Roman"/>
      <w:snapToGrid w:val="0"/>
      <w:szCs w:val="20"/>
      <w:lang w:val="en-US" w:bidi="hi-I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9623CD"/>
    <w:rPr>
      <w:rFonts w:ascii="Calibri" w:eastAsia="Calibri" w:hAnsi="Calibri" w:cs="Mangal"/>
      <w:sz w:val="22"/>
      <w:lang w:val="en-US" w:eastAsia="en-US" w:bidi="hi-IN"/>
    </w:rPr>
  </w:style>
  <w:style w:type="character" w:customStyle="1" w:styleId="BodyTextChar">
    <w:name w:val="Body Text Char"/>
    <w:link w:val="BodyText"/>
    <w:uiPriority w:val="1"/>
    <w:rsid w:val="009623CD"/>
    <w:rPr>
      <w:rFonts w:ascii="Arial" w:hAnsi="Arial"/>
      <w:sz w:val="24"/>
      <w:szCs w:val="24"/>
      <w:lang w:val="en-GB" w:eastAsia="en-US"/>
    </w:rPr>
  </w:style>
  <w:style w:type="paragraph" w:customStyle="1" w:styleId="StyleHeading1Underline">
    <w:name w:val="Style Heading 1 + Underline"/>
    <w:basedOn w:val="Heading1"/>
    <w:rsid w:val="008B48A6"/>
    <w:pPr>
      <w:widowControl w:val="0"/>
      <w:numPr>
        <w:numId w:val="61"/>
      </w:numPr>
      <w:pBdr>
        <w:top w:val="single" w:sz="4" w:space="1" w:color="auto"/>
        <w:left w:val="single" w:sz="4" w:space="4" w:color="auto"/>
        <w:bottom w:val="single" w:sz="4" w:space="1" w:color="auto"/>
        <w:right w:val="single" w:sz="4" w:space="4" w:color="auto"/>
      </w:pBdr>
      <w:shd w:val="clear" w:color="auto" w:fill="C0C0C0"/>
      <w:tabs>
        <w:tab w:val="clear" w:pos="9072"/>
      </w:tabs>
      <w:autoSpaceDE w:val="0"/>
      <w:autoSpaceDN w:val="0"/>
      <w:spacing w:after="60"/>
      <w:ind w:right="0"/>
      <w:jc w:val="left"/>
    </w:pPr>
    <w:rPr>
      <w:rFonts w:ascii="Arial" w:hAnsi="Arial" w:cs="Times New Roman"/>
      <w:caps w:val="0"/>
      <w:kern w:val="28"/>
      <w:sz w:val="48"/>
      <w:szCs w:val="48"/>
      <w:lang w:val="en-US" w:eastAsia="en-GB"/>
    </w:rPr>
  </w:style>
  <w:style w:type="paragraph" w:styleId="Title">
    <w:name w:val="Title"/>
    <w:basedOn w:val="Normal"/>
    <w:link w:val="TitleChar"/>
    <w:qFormat/>
    <w:rsid w:val="008B48A6"/>
    <w:pPr>
      <w:widowControl w:val="0"/>
      <w:autoSpaceDE w:val="0"/>
      <w:autoSpaceDN w:val="0"/>
      <w:spacing w:before="0" w:after="0"/>
      <w:ind w:left="0"/>
      <w:jc w:val="center"/>
    </w:pPr>
    <w:rPr>
      <w:rFonts w:ascii="Times New Roman" w:hAnsi="Times New Roman" w:cs="Arial"/>
      <w:b/>
      <w:bCs/>
      <w:sz w:val="22"/>
      <w:szCs w:val="22"/>
      <w:lang w:val="en-US"/>
    </w:rPr>
  </w:style>
  <w:style w:type="character" w:customStyle="1" w:styleId="TitleChar">
    <w:name w:val="Title Char"/>
    <w:basedOn w:val="DefaultParagraphFont"/>
    <w:link w:val="Title"/>
    <w:rsid w:val="008B48A6"/>
    <w:rPr>
      <w:rFonts w:cs="Arial"/>
      <w:b/>
      <w:bCs/>
      <w:sz w:val="22"/>
      <w:szCs w:val="22"/>
      <w:lang w:val="en-US" w:eastAsia="en-US"/>
    </w:rPr>
  </w:style>
  <w:style w:type="character" w:customStyle="1" w:styleId="HeaderChar">
    <w:name w:val="Header Char"/>
    <w:link w:val="Header"/>
    <w:uiPriority w:val="99"/>
    <w:rsid w:val="008B48A6"/>
    <w:rPr>
      <w:rFonts w:ascii="Arial" w:hAnsi="Arial"/>
      <w:sz w:val="24"/>
      <w:szCs w:val="24"/>
      <w:lang w:val="en-GB" w:eastAsia="en-US"/>
    </w:rPr>
  </w:style>
  <w:style w:type="character" w:customStyle="1" w:styleId="Heading5Char">
    <w:name w:val="Heading 5 Char"/>
    <w:link w:val="Heading5"/>
    <w:rsid w:val="008B48A6"/>
    <w:rPr>
      <w:rFonts w:ascii="Arial" w:hAnsi="Arial"/>
      <w:sz w:val="22"/>
      <w:lang w:val="en-US" w:eastAsia="en-GB"/>
    </w:rPr>
  </w:style>
  <w:style w:type="paragraph" w:customStyle="1" w:styleId="Default">
    <w:name w:val="Default"/>
    <w:qFormat/>
    <w:rsid w:val="008B48A6"/>
    <w:pPr>
      <w:autoSpaceDE w:val="0"/>
      <w:autoSpaceDN w:val="0"/>
      <w:adjustRightInd w:val="0"/>
    </w:pPr>
    <w:rPr>
      <w:color w:val="000000"/>
      <w:sz w:val="24"/>
      <w:szCs w:val="24"/>
      <w:lang w:val="en-US" w:eastAsia="en-US" w:bidi="hi-IN"/>
    </w:rPr>
  </w:style>
  <w:style w:type="paragraph" w:customStyle="1" w:styleId="TableParagraph">
    <w:name w:val="Table Paragraph"/>
    <w:basedOn w:val="Normal"/>
    <w:uiPriority w:val="1"/>
    <w:qFormat/>
    <w:rsid w:val="008B48A6"/>
    <w:pPr>
      <w:widowControl w:val="0"/>
      <w:autoSpaceDE w:val="0"/>
      <w:autoSpaceDN w:val="0"/>
      <w:spacing w:before="112" w:after="0"/>
      <w:ind w:left="0"/>
    </w:pPr>
    <w:rPr>
      <w:rFonts w:eastAsia="Arial" w:cs="Arial"/>
      <w:sz w:val="22"/>
      <w:szCs w:val="22"/>
      <w:lang w:val="en-US"/>
    </w:rPr>
  </w:style>
  <w:style w:type="character" w:customStyle="1" w:styleId="Heading6Char">
    <w:name w:val="Heading 6 Char"/>
    <w:aliases w:val="CV Char"/>
    <w:link w:val="Heading6"/>
    <w:rsid w:val="008B48A6"/>
    <w:rPr>
      <w:rFonts w:ascii="Arial" w:hAnsi="Arial"/>
      <w:i/>
      <w:sz w:val="22"/>
      <w:lang w:val="en-US" w:eastAsia="en-GB"/>
    </w:rPr>
  </w:style>
  <w:style w:type="character" w:customStyle="1" w:styleId="FootnoteTextChar">
    <w:name w:val="Footnote Text Char"/>
    <w:link w:val="FootnoteText"/>
    <w:uiPriority w:val="99"/>
    <w:rsid w:val="008B48A6"/>
    <w:rPr>
      <w:rFonts w:ascii="Arial" w:hAnsi="Arial"/>
      <w:lang w:val="en-GB" w:eastAsia="en-US"/>
    </w:rPr>
  </w:style>
  <w:style w:type="paragraph" w:styleId="List">
    <w:name w:val="List"/>
    <w:basedOn w:val="Normal"/>
    <w:rsid w:val="008B48A6"/>
    <w:pPr>
      <w:widowControl w:val="0"/>
      <w:autoSpaceDE w:val="0"/>
      <w:autoSpaceDN w:val="0"/>
      <w:spacing w:before="0" w:after="0"/>
      <w:ind w:left="360" w:hanging="360"/>
    </w:pPr>
    <w:rPr>
      <w:rFonts w:ascii="Times New Roman" w:hAnsi="Times New Roman"/>
      <w:sz w:val="22"/>
      <w:szCs w:val="20"/>
      <w:lang w:val="en-US"/>
    </w:rPr>
  </w:style>
  <w:style w:type="paragraph" w:styleId="BodyTextIndent3">
    <w:name w:val="Body Text Indent 3"/>
    <w:basedOn w:val="Normal"/>
    <w:link w:val="BodyTextIndent3Char"/>
    <w:rsid w:val="008B48A6"/>
    <w:pPr>
      <w:widowControl w:val="0"/>
      <w:autoSpaceDE w:val="0"/>
      <w:autoSpaceDN w:val="0"/>
      <w:spacing w:before="0" w:after="0"/>
      <w:ind w:left="1440" w:hanging="720"/>
      <w:jc w:val="both"/>
    </w:pPr>
    <w:rPr>
      <w:b/>
      <w:sz w:val="22"/>
      <w:szCs w:val="20"/>
      <w:lang w:val="en-US"/>
    </w:rPr>
  </w:style>
  <w:style w:type="character" w:customStyle="1" w:styleId="BodyTextIndent3Char">
    <w:name w:val="Body Text Indent 3 Char"/>
    <w:basedOn w:val="DefaultParagraphFont"/>
    <w:link w:val="BodyTextIndent3"/>
    <w:rsid w:val="008B48A6"/>
    <w:rPr>
      <w:rFonts w:ascii="Arial" w:hAnsi="Arial"/>
      <w:b/>
      <w:sz w:val="22"/>
      <w:lang w:val="en-US" w:eastAsia="en-US"/>
    </w:rPr>
  </w:style>
  <w:style w:type="paragraph" w:customStyle="1" w:styleId="he1">
    <w:name w:val="he1"/>
    <w:basedOn w:val="Normal"/>
    <w:rsid w:val="008B48A6"/>
    <w:pPr>
      <w:widowControl w:val="0"/>
      <w:autoSpaceDE w:val="0"/>
      <w:autoSpaceDN w:val="0"/>
      <w:spacing w:before="0" w:after="0"/>
      <w:ind w:left="0"/>
      <w:jc w:val="both"/>
    </w:pPr>
    <w:rPr>
      <w:rFonts w:cs="Arial"/>
      <w:b/>
      <w:bCs/>
      <w:color w:val="333399"/>
      <w:sz w:val="22"/>
      <w:szCs w:val="22"/>
      <w:lang w:val="en-US"/>
    </w:rPr>
  </w:style>
  <w:style w:type="character" w:customStyle="1" w:styleId="BodyTextIndent2Char">
    <w:name w:val="Body Text Indent 2 Char"/>
    <w:link w:val="BodyTextIndent2"/>
    <w:rsid w:val="008B48A6"/>
    <w:rPr>
      <w:rFonts w:ascii="Arial" w:hAnsi="Arial"/>
      <w:sz w:val="24"/>
      <w:szCs w:val="24"/>
      <w:lang w:val="en-GB" w:eastAsia="en-US"/>
    </w:rPr>
  </w:style>
  <w:style w:type="paragraph" w:styleId="BodyText3">
    <w:name w:val="Body Text 3"/>
    <w:basedOn w:val="Normal"/>
    <w:link w:val="BodyText3Char"/>
    <w:rsid w:val="008B48A6"/>
    <w:pPr>
      <w:widowControl w:val="0"/>
      <w:autoSpaceDE w:val="0"/>
      <w:autoSpaceDN w:val="0"/>
      <w:spacing w:before="0" w:after="0" w:line="300" w:lineRule="exact"/>
      <w:ind w:left="0"/>
      <w:jc w:val="both"/>
    </w:pPr>
    <w:rPr>
      <w:sz w:val="22"/>
      <w:szCs w:val="20"/>
      <w:lang w:val="en-US"/>
    </w:rPr>
  </w:style>
  <w:style w:type="character" w:customStyle="1" w:styleId="BodyText3Char">
    <w:name w:val="Body Text 3 Char"/>
    <w:basedOn w:val="DefaultParagraphFont"/>
    <w:link w:val="BodyText3"/>
    <w:rsid w:val="008B48A6"/>
    <w:rPr>
      <w:rFonts w:ascii="Arial" w:hAnsi="Arial"/>
      <w:sz w:val="22"/>
      <w:lang w:val="en-US" w:eastAsia="en-US"/>
    </w:rPr>
  </w:style>
  <w:style w:type="character" w:customStyle="1" w:styleId="BodyTextIndentChar">
    <w:name w:val="Body Text Indent Char"/>
    <w:link w:val="BodyTextIndent"/>
    <w:uiPriority w:val="99"/>
    <w:rsid w:val="008B48A6"/>
    <w:rPr>
      <w:rFonts w:ascii="Arial" w:hAnsi="Arial" w:cs="Arial"/>
      <w:sz w:val="24"/>
      <w:szCs w:val="24"/>
      <w:lang w:val="en-US" w:eastAsia="en-US"/>
    </w:rPr>
  </w:style>
  <w:style w:type="character" w:customStyle="1" w:styleId="CommentTextChar">
    <w:name w:val="Comment Text Char"/>
    <w:link w:val="CommentText"/>
    <w:uiPriority w:val="99"/>
    <w:rsid w:val="008B48A6"/>
    <w:rPr>
      <w:rFonts w:ascii="Arial" w:hAnsi="Arial"/>
      <w:lang w:val="en-GB" w:eastAsia="en-US"/>
    </w:rPr>
  </w:style>
  <w:style w:type="character" w:customStyle="1" w:styleId="CommentSubjectChar">
    <w:name w:val="Comment Subject Char"/>
    <w:link w:val="CommentSubject"/>
    <w:uiPriority w:val="99"/>
    <w:rsid w:val="008B48A6"/>
    <w:rPr>
      <w:rFonts w:ascii="Arial" w:hAnsi="Arial"/>
      <w:b/>
      <w:bCs/>
      <w:lang w:val="en-GB" w:eastAsia="en-US"/>
    </w:rPr>
  </w:style>
  <w:style w:type="character" w:customStyle="1" w:styleId="BalloonTextChar">
    <w:name w:val="Balloon Text Char"/>
    <w:link w:val="BalloonText"/>
    <w:uiPriority w:val="99"/>
    <w:semiHidden/>
    <w:rsid w:val="008B48A6"/>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
    <w:link w:val="Heading1"/>
    <w:uiPriority w:val="1"/>
    <w:rsid w:val="008B48A6"/>
    <w:rPr>
      <w:rFonts w:asciiTheme="minorHAnsi" w:hAnsiTheme="minorHAnsi" w:cstheme="minorHAnsi"/>
      <w:b/>
      <w:bCs/>
      <w:caps/>
      <w:kern w:val="32"/>
      <w:sz w:val="24"/>
      <w:szCs w:val="28"/>
      <w:lang w:val="en-GB" w:eastAsia="en-US"/>
    </w:rPr>
  </w:style>
  <w:style w:type="paragraph" w:styleId="Quote">
    <w:name w:val="Quote"/>
    <w:basedOn w:val="Normal"/>
    <w:next w:val="Normal"/>
    <w:link w:val="QuoteChar"/>
    <w:uiPriority w:val="29"/>
    <w:qFormat/>
    <w:rsid w:val="008B48A6"/>
    <w:pPr>
      <w:widowControl w:val="0"/>
      <w:autoSpaceDE w:val="0"/>
      <w:autoSpaceDN w:val="0"/>
      <w:spacing w:before="0" w:after="200" w:line="276" w:lineRule="auto"/>
      <w:ind w:left="0"/>
    </w:pPr>
    <w:rPr>
      <w:rFonts w:ascii="Calibri" w:eastAsia="Calibri" w:hAnsi="Calibri"/>
      <w:i/>
      <w:iCs/>
      <w:color w:val="000000"/>
      <w:sz w:val="22"/>
      <w:szCs w:val="22"/>
    </w:rPr>
  </w:style>
  <w:style w:type="character" w:customStyle="1" w:styleId="QuoteChar">
    <w:name w:val="Quote Char"/>
    <w:basedOn w:val="DefaultParagraphFont"/>
    <w:link w:val="Quote"/>
    <w:uiPriority w:val="29"/>
    <w:rsid w:val="008B48A6"/>
    <w:rPr>
      <w:rFonts w:ascii="Calibri" w:eastAsia="Calibri" w:hAnsi="Calibri"/>
      <w:i/>
      <w:iCs/>
      <w:color w:val="000000"/>
      <w:sz w:val="22"/>
      <w:szCs w:val="22"/>
      <w:lang w:val="en-GB" w:eastAsia="en-US"/>
    </w:rPr>
  </w:style>
  <w:style w:type="paragraph" w:customStyle="1" w:styleId="CM3">
    <w:name w:val="CM3"/>
    <w:basedOn w:val="Default"/>
    <w:next w:val="Default"/>
    <w:uiPriority w:val="99"/>
    <w:rsid w:val="008B48A6"/>
    <w:pPr>
      <w:widowControl w:val="0"/>
      <w:spacing w:after="273"/>
    </w:pPr>
    <w:rPr>
      <w:rFonts w:ascii="KFKKHP+TimesNewRoman,Bold" w:hAnsi="KFKKHP+TimesNewRoman,Bold" w:cs="Mangal"/>
      <w:color w:val="auto"/>
    </w:rPr>
  </w:style>
  <w:style w:type="character" w:customStyle="1" w:styleId="Heading4Char">
    <w:name w:val="Heading 4 Char"/>
    <w:link w:val="Heading4"/>
    <w:uiPriority w:val="9"/>
    <w:rsid w:val="008B48A6"/>
    <w:rPr>
      <w:rFonts w:ascii="Arial" w:hAnsi="Arial"/>
      <w:sz w:val="24"/>
      <w:szCs w:val="24"/>
      <w:lang w:val="en-US" w:eastAsia="en-GB"/>
    </w:rPr>
  </w:style>
  <w:style w:type="character" w:customStyle="1" w:styleId="fontstyle01">
    <w:name w:val="fontstyle01"/>
    <w:qFormat/>
    <w:rsid w:val="008B48A6"/>
    <w:rPr>
      <w:rFonts w:ascii="TimesNewRomanPS-BoldMT" w:hAnsi="TimesNewRomanPS-BoldMT" w:hint="default"/>
      <w:b/>
      <w:bCs/>
      <w:color w:val="000000"/>
      <w:sz w:val="24"/>
      <w:szCs w:val="24"/>
    </w:rPr>
  </w:style>
  <w:style w:type="character" w:styleId="Emphasis">
    <w:name w:val="Emphasis"/>
    <w:uiPriority w:val="20"/>
    <w:qFormat/>
    <w:rsid w:val="008B48A6"/>
    <w:rPr>
      <w:i/>
    </w:rPr>
  </w:style>
  <w:style w:type="character" w:customStyle="1" w:styleId="normaltextrun">
    <w:name w:val="normaltextrun"/>
    <w:basedOn w:val="DefaultParagraphFont"/>
    <w:rsid w:val="008B48A6"/>
  </w:style>
  <w:style w:type="numbering" w:customStyle="1" w:styleId="NoList1">
    <w:name w:val="No List1"/>
    <w:next w:val="NoList"/>
    <w:uiPriority w:val="99"/>
    <w:semiHidden/>
    <w:rsid w:val="008B48A6"/>
  </w:style>
  <w:style w:type="table" w:customStyle="1" w:styleId="TableGrid2">
    <w:name w:val="Table Grid2"/>
    <w:basedOn w:val="TableNormal"/>
    <w:next w:val="TableGrid"/>
    <w:uiPriority w:val="59"/>
    <w:rsid w:val="008B4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png"/><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image" Target="media/image9.jpeg"/><Relationship Id="rId10" Type="http://schemas.openxmlformats.org/officeDocument/2006/relationships/header" Target="header2.xml"/><Relationship Id="rId19" Type="http://schemas.openxmlformats.org/officeDocument/2006/relationships/image" Target="media/image3.png"/><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footer" Target="footer5.xml"/><Relationship Id="rId27" Type="http://schemas.openxmlformats.org/officeDocument/2006/relationships/footer" Target="footer6.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C65E6-4418-459E-A770-E4A13781D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135</Pages>
  <Words>36838</Words>
  <Characters>209981</Characters>
  <Application>Microsoft Office Word</Application>
  <DocSecurity>0</DocSecurity>
  <Lines>1749</Lines>
  <Paragraphs>492</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246327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Deepak Krishnan {दीपक कृष्णन}</cp:lastModifiedBy>
  <cp:revision>102</cp:revision>
  <cp:lastPrinted>2024-10-14T05:45:00Z</cp:lastPrinted>
  <dcterms:created xsi:type="dcterms:W3CDTF">2022-12-26T06:58:00Z</dcterms:created>
  <dcterms:modified xsi:type="dcterms:W3CDTF">2024-10-14T06:43:00Z</dcterms:modified>
  <cp:category>Confidential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faaf5b88093908443ddc4890319d65e662323db0fede835517c92d678fa0c8e8</vt:lpwstr>
  </property>
</Properties>
</file>